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4D0EE3" w14:textId="77777777" w:rsidR="0070065B" w:rsidRPr="005056C8" w:rsidRDefault="001430CD" w:rsidP="005056C8">
      <w:pPr>
        <w:pStyle w:val="Heading1"/>
        <w:rPr>
          <w:rFonts w:cs="Arial"/>
        </w:rPr>
      </w:pPr>
      <w:r w:rsidRPr="005056C8">
        <w:rPr>
          <w:rFonts w:cs="Arial"/>
        </w:rPr>
        <w:t>Organisation Information Document</w:t>
      </w:r>
      <w:r w:rsidR="003A25E3" w:rsidRPr="005056C8">
        <w:rPr>
          <w:rFonts w:cs="Arial"/>
        </w:rPr>
        <w:t xml:space="preserve"> </w:t>
      </w:r>
      <w:r w:rsidR="006540C2" w:rsidRPr="005056C8">
        <w:rPr>
          <w:rFonts w:cs="Arial"/>
        </w:rPr>
        <w:t>–</w:t>
      </w:r>
      <w:r w:rsidR="003A25E3" w:rsidRPr="005056C8">
        <w:rPr>
          <w:rFonts w:cs="Arial"/>
        </w:rPr>
        <w:t xml:space="preserve"> </w:t>
      </w:r>
      <w:r w:rsidR="00AB5ED7" w:rsidRPr="005056C8">
        <w:rPr>
          <w:rFonts w:cs="Arial"/>
        </w:rPr>
        <w:t>N</w:t>
      </w:r>
      <w:r w:rsidR="006943C0" w:rsidRPr="005056C8">
        <w:rPr>
          <w:rFonts w:cs="Arial"/>
        </w:rPr>
        <w:t>on-</w:t>
      </w:r>
      <w:r w:rsidR="00AB5ED7" w:rsidRPr="005056C8">
        <w:rPr>
          <w:rFonts w:cs="Arial"/>
        </w:rPr>
        <w:t>C</w:t>
      </w:r>
      <w:r w:rsidR="003A25E3" w:rsidRPr="005056C8">
        <w:rPr>
          <w:rFonts w:cs="Arial"/>
        </w:rPr>
        <w:t>ommercial</w:t>
      </w:r>
      <w:r w:rsidR="00670305" w:rsidRPr="005056C8">
        <w:rPr>
          <w:rFonts w:cs="Arial"/>
        </w:rPr>
        <w:t xml:space="preserve">ly </w:t>
      </w:r>
      <w:r w:rsidR="00C7380F" w:rsidRPr="005056C8">
        <w:rPr>
          <w:rFonts w:cs="Arial"/>
        </w:rPr>
        <w:t>Sponsor</w:t>
      </w:r>
      <w:r w:rsidR="00670305" w:rsidRPr="005056C8">
        <w:rPr>
          <w:rFonts w:cs="Arial"/>
        </w:rPr>
        <w:t xml:space="preserve">ed </w:t>
      </w:r>
      <w:r w:rsidR="00296A7F" w:rsidRPr="005056C8">
        <w:rPr>
          <w:rFonts w:cs="Arial"/>
        </w:rPr>
        <w:t>S</w:t>
      </w:r>
      <w:r w:rsidR="007B19A2" w:rsidRPr="005056C8">
        <w:rPr>
          <w:rFonts w:cs="Arial"/>
        </w:rPr>
        <w:t>tudies</w:t>
      </w:r>
    </w:p>
    <w:p w14:paraId="2940FF05" w14:textId="219B9F78" w:rsidR="00420AFB" w:rsidRPr="005056C8" w:rsidRDefault="007B7E03" w:rsidP="005056C8">
      <w:pPr>
        <w:spacing w:line="240" w:lineRule="auto"/>
        <w:rPr>
          <w:rFonts w:cs="Arial"/>
          <w:b/>
        </w:rPr>
      </w:pPr>
      <w:r w:rsidRPr="005056C8">
        <w:rPr>
          <w:rFonts w:cs="Arial"/>
          <w:b/>
        </w:rPr>
        <w:t xml:space="preserve">(Template version: </w:t>
      </w:r>
      <w:r w:rsidR="00C2317D" w:rsidRPr="005056C8">
        <w:rPr>
          <w:rFonts w:cs="Arial"/>
          <w:b/>
        </w:rPr>
        <w:t>1.</w:t>
      </w:r>
      <w:r w:rsidR="00B94160">
        <w:rPr>
          <w:rFonts w:cs="Arial"/>
          <w:b/>
        </w:rPr>
        <w:t>5</w:t>
      </w:r>
      <w:r w:rsidR="00420AFB" w:rsidRPr="005056C8">
        <w:rPr>
          <w:rFonts w:cs="Arial"/>
          <w:b/>
        </w:rPr>
        <w:t>)</w:t>
      </w:r>
    </w:p>
    <w:p w14:paraId="3D843384" w14:textId="77777777" w:rsidR="000A0310" w:rsidRPr="005056C8" w:rsidRDefault="000A0310" w:rsidP="005056C8">
      <w:pPr>
        <w:pStyle w:val="Heading2"/>
        <w:spacing w:line="240" w:lineRule="auto"/>
        <w:rPr>
          <w:rFonts w:cs="Arial"/>
        </w:rPr>
      </w:pPr>
      <w:r w:rsidRPr="005056C8">
        <w:rPr>
          <w:rFonts w:cs="Arial"/>
        </w:rPr>
        <w:t xml:space="preserve">Guidance on </w:t>
      </w:r>
      <w:r w:rsidR="00296A7F" w:rsidRPr="005056C8">
        <w:rPr>
          <w:rFonts w:cs="Arial"/>
        </w:rPr>
        <w:t>U</w:t>
      </w:r>
      <w:r w:rsidRPr="005056C8">
        <w:rPr>
          <w:rFonts w:cs="Arial"/>
        </w:rPr>
        <w:t xml:space="preserve">sing </w:t>
      </w:r>
      <w:r w:rsidR="00296A7F" w:rsidRPr="005056C8">
        <w:rPr>
          <w:rFonts w:cs="Arial"/>
        </w:rPr>
        <w:t>T</w:t>
      </w:r>
      <w:r w:rsidRPr="005056C8">
        <w:rPr>
          <w:rFonts w:cs="Arial"/>
        </w:rPr>
        <w:t xml:space="preserve">his </w:t>
      </w:r>
      <w:r w:rsidR="00296A7F" w:rsidRPr="005056C8">
        <w:rPr>
          <w:rFonts w:cs="Arial"/>
        </w:rPr>
        <w:t>D</w:t>
      </w:r>
      <w:r w:rsidR="00BC16D2" w:rsidRPr="005056C8">
        <w:rPr>
          <w:rFonts w:cs="Arial"/>
        </w:rPr>
        <w:t>ocument</w:t>
      </w:r>
    </w:p>
    <w:p w14:paraId="13B91A7C" w14:textId="77777777" w:rsidR="006F1FC9" w:rsidRPr="005056C8" w:rsidRDefault="000A0310" w:rsidP="005056C8">
      <w:pPr>
        <w:spacing w:after="0" w:line="240" w:lineRule="auto"/>
        <w:rPr>
          <w:rFonts w:cs="Arial"/>
          <w:szCs w:val="24"/>
        </w:rPr>
      </w:pPr>
      <w:r w:rsidRPr="005056C8">
        <w:rPr>
          <w:rFonts w:cs="Arial"/>
          <w:szCs w:val="24"/>
        </w:rPr>
        <w:t xml:space="preserve">Please use this </w:t>
      </w:r>
      <w:r w:rsidR="00BC16D2" w:rsidRPr="005056C8">
        <w:rPr>
          <w:rFonts w:cs="Arial"/>
          <w:szCs w:val="24"/>
        </w:rPr>
        <w:t xml:space="preserve">document </w:t>
      </w:r>
      <w:r w:rsidRPr="005056C8">
        <w:rPr>
          <w:rFonts w:cs="Arial"/>
          <w:szCs w:val="24"/>
        </w:rPr>
        <w:t xml:space="preserve">to create the outline Organisation Information Document/s that you will submit with your IRAS </w:t>
      </w:r>
      <w:r w:rsidR="00A5131D" w:rsidRPr="005056C8">
        <w:rPr>
          <w:rFonts w:cs="Arial"/>
          <w:szCs w:val="24"/>
        </w:rPr>
        <w:t>F</w:t>
      </w:r>
      <w:r w:rsidRPr="005056C8">
        <w:rPr>
          <w:rFonts w:cs="Arial"/>
          <w:szCs w:val="24"/>
        </w:rPr>
        <w:t xml:space="preserve">orm. </w:t>
      </w:r>
      <w:r w:rsidR="000F318A" w:rsidRPr="005056C8">
        <w:rPr>
          <w:rFonts w:cs="Arial"/>
          <w:szCs w:val="24"/>
        </w:rPr>
        <w:t>In most instances t</w:t>
      </w:r>
      <w:r w:rsidRPr="005056C8">
        <w:rPr>
          <w:rFonts w:cs="Arial"/>
          <w:szCs w:val="24"/>
        </w:rPr>
        <w:t xml:space="preserve">he Organisation Information Document </w:t>
      </w:r>
      <w:r w:rsidR="000F318A" w:rsidRPr="005056C8">
        <w:rPr>
          <w:rFonts w:cs="Arial"/>
          <w:szCs w:val="24"/>
        </w:rPr>
        <w:t>should</w:t>
      </w:r>
      <w:r w:rsidRPr="005056C8">
        <w:rPr>
          <w:rFonts w:cs="Arial"/>
          <w:szCs w:val="24"/>
        </w:rPr>
        <w:t xml:space="preserve"> be localised before sharing with participating </w:t>
      </w:r>
      <w:r w:rsidR="00105048" w:rsidRPr="005056C8">
        <w:rPr>
          <w:rFonts w:cs="Arial"/>
          <w:szCs w:val="24"/>
        </w:rPr>
        <w:t xml:space="preserve">NHS / HSC </w:t>
      </w:r>
      <w:r w:rsidRPr="005056C8">
        <w:rPr>
          <w:rFonts w:cs="Arial"/>
          <w:szCs w:val="24"/>
        </w:rPr>
        <w:t xml:space="preserve">organisations. </w:t>
      </w:r>
    </w:p>
    <w:p w14:paraId="3F39BE1F" w14:textId="40F0E845" w:rsidR="006F1FC9" w:rsidRPr="005056C8" w:rsidRDefault="000A0310" w:rsidP="005056C8">
      <w:pPr>
        <w:spacing w:line="240" w:lineRule="auto"/>
        <w:rPr>
          <w:rFonts w:cs="Arial"/>
          <w:szCs w:val="24"/>
        </w:rPr>
      </w:pPr>
      <w:r w:rsidRPr="005056C8">
        <w:rPr>
          <w:rFonts w:cs="Arial"/>
          <w:szCs w:val="24"/>
        </w:rPr>
        <w:t>Questions</w:t>
      </w:r>
      <w:r w:rsidR="00A76B43" w:rsidRPr="005056C8">
        <w:rPr>
          <w:rFonts w:cs="Arial"/>
          <w:szCs w:val="24"/>
        </w:rPr>
        <w:t>/items</w:t>
      </w:r>
      <w:r w:rsidRPr="005056C8">
        <w:rPr>
          <w:rFonts w:cs="Arial"/>
          <w:szCs w:val="24"/>
        </w:rPr>
        <w:t xml:space="preserve"> marked with an asterisk</w:t>
      </w:r>
      <w:r w:rsidRPr="005056C8">
        <w:rPr>
          <w:rFonts w:cs="Arial"/>
          <w:sz w:val="48"/>
          <w:szCs w:val="24"/>
        </w:rPr>
        <w:t>*</w:t>
      </w:r>
      <w:r w:rsidRPr="005056C8">
        <w:rPr>
          <w:rFonts w:cs="Arial"/>
          <w:szCs w:val="24"/>
        </w:rPr>
        <w:t xml:space="preserve"> </w:t>
      </w:r>
      <w:bookmarkStart w:id="0" w:name="_Hlk9338516"/>
      <w:r w:rsidRPr="005056C8">
        <w:rPr>
          <w:rFonts w:cs="Arial"/>
          <w:szCs w:val="24"/>
        </w:rPr>
        <w:t>(</w:t>
      </w:r>
      <w:bookmarkStart w:id="1" w:name="_Hlk9260478"/>
      <w:r w:rsidRPr="005056C8">
        <w:rPr>
          <w:rFonts w:cs="Arial"/>
          <w:szCs w:val="24"/>
        </w:rPr>
        <w:t>Q</w:t>
      </w:r>
      <w:r w:rsidR="00FD06D3" w:rsidRPr="005056C8">
        <w:rPr>
          <w:rFonts w:cs="Arial"/>
          <w:szCs w:val="24"/>
        </w:rPr>
        <w:t>uestions 1</w:t>
      </w:r>
      <w:r w:rsidR="0041798B" w:rsidRPr="005056C8">
        <w:rPr>
          <w:rFonts w:cs="Arial"/>
          <w:szCs w:val="24"/>
        </w:rPr>
        <w:t>-3</w:t>
      </w:r>
      <w:r w:rsidR="00FD06D3" w:rsidRPr="005056C8">
        <w:rPr>
          <w:rFonts w:cs="Arial"/>
          <w:szCs w:val="24"/>
        </w:rPr>
        <w:t>,</w:t>
      </w:r>
      <w:r w:rsidRPr="005056C8">
        <w:rPr>
          <w:rFonts w:cs="Arial"/>
          <w:szCs w:val="24"/>
        </w:rPr>
        <w:t xml:space="preserve"> </w:t>
      </w:r>
      <w:r w:rsidR="0041798B" w:rsidRPr="005056C8">
        <w:rPr>
          <w:rFonts w:cs="Arial"/>
          <w:szCs w:val="24"/>
        </w:rPr>
        <w:t>5</w:t>
      </w:r>
      <w:r w:rsidR="00FD06D3" w:rsidRPr="005056C8">
        <w:rPr>
          <w:rFonts w:cs="Arial"/>
          <w:szCs w:val="24"/>
        </w:rPr>
        <w:t xml:space="preserve">, </w:t>
      </w:r>
      <w:r w:rsidR="0041798B" w:rsidRPr="005056C8">
        <w:rPr>
          <w:rFonts w:cs="Arial"/>
          <w:szCs w:val="24"/>
        </w:rPr>
        <w:t xml:space="preserve">8 </w:t>
      </w:r>
      <w:r w:rsidR="00FD06D3" w:rsidRPr="005056C8">
        <w:rPr>
          <w:rFonts w:cs="Arial"/>
          <w:szCs w:val="24"/>
        </w:rPr>
        <w:t>and 1</w:t>
      </w:r>
      <w:r w:rsidR="0041798B" w:rsidRPr="005056C8">
        <w:rPr>
          <w:rFonts w:cs="Arial"/>
          <w:szCs w:val="24"/>
        </w:rPr>
        <w:t>2</w:t>
      </w:r>
      <w:r w:rsidR="00FD06D3" w:rsidRPr="005056C8">
        <w:rPr>
          <w:rFonts w:cs="Arial"/>
          <w:szCs w:val="24"/>
        </w:rPr>
        <w:t>-</w:t>
      </w:r>
      <w:r w:rsidR="00EB087D" w:rsidRPr="005056C8">
        <w:rPr>
          <w:rFonts w:cs="Arial"/>
          <w:szCs w:val="24"/>
        </w:rPr>
        <w:t>1</w:t>
      </w:r>
      <w:r w:rsidR="0041798B" w:rsidRPr="005056C8">
        <w:rPr>
          <w:rFonts w:cs="Arial"/>
          <w:szCs w:val="24"/>
        </w:rPr>
        <w:t>5</w:t>
      </w:r>
      <w:bookmarkEnd w:id="1"/>
      <w:r w:rsidR="002E3A33">
        <w:rPr>
          <w:rFonts w:cs="Arial"/>
          <w:szCs w:val="24"/>
        </w:rPr>
        <w:t xml:space="preserve"> and 18</w:t>
      </w:r>
      <w:r w:rsidR="00EC6721" w:rsidRPr="005056C8">
        <w:rPr>
          <w:rFonts w:cs="Arial"/>
          <w:szCs w:val="24"/>
        </w:rPr>
        <w:t>, as well as items throughout the appendices as applicable</w:t>
      </w:r>
      <w:r w:rsidRPr="005056C8">
        <w:rPr>
          <w:rFonts w:cs="Arial"/>
          <w:szCs w:val="24"/>
        </w:rPr>
        <w:t>)</w:t>
      </w:r>
      <w:bookmarkEnd w:id="0"/>
      <w:r w:rsidRPr="005056C8">
        <w:rPr>
          <w:rFonts w:cs="Arial"/>
          <w:szCs w:val="24"/>
        </w:rPr>
        <w:t xml:space="preserve"> must be completed prior to submission of the IRAS Form</w:t>
      </w:r>
      <w:r w:rsidR="00684348" w:rsidRPr="005056C8">
        <w:rPr>
          <w:rFonts w:cs="Arial"/>
          <w:szCs w:val="24"/>
        </w:rPr>
        <w:t xml:space="preserve"> in all cases.  </w:t>
      </w:r>
      <w:r w:rsidR="00684348" w:rsidRPr="005056C8">
        <w:rPr>
          <w:rFonts w:cs="Arial"/>
          <w:szCs w:val="24"/>
          <w:u w:val="single"/>
        </w:rPr>
        <w:t xml:space="preserve">Only if the localised Organisation Information Document is to be used as the </w:t>
      </w:r>
      <w:r w:rsidR="001233A6" w:rsidRPr="005056C8">
        <w:rPr>
          <w:rFonts w:cs="Arial"/>
          <w:szCs w:val="24"/>
          <w:u w:val="single"/>
        </w:rPr>
        <w:t>A</w:t>
      </w:r>
      <w:r w:rsidR="00684348" w:rsidRPr="005056C8">
        <w:rPr>
          <w:rFonts w:cs="Arial"/>
          <w:szCs w:val="24"/>
          <w:u w:val="single"/>
        </w:rPr>
        <w:t xml:space="preserve">greement between the parties should the </w:t>
      </w:r>
      <w:r w:rsidR="00C7380F" w:rsidRPr="005056C8">
        <w:rPr>
          <w:rFonts w:cs="Arial"/>
          <w:szCs w:val="24"/>
          <w:u w:val="single"/>
        </w:rPr>
        <w:t>Sponsor</w:t>
      </w:r>
      <w:r w:rsidR="00684348" w:rsidRPr="005056C8">
        <w:rPr>
          <w:rFonts w:cs="Arial"/>
          <w:szCs w:val="24"/>
          <w:u w:val="single"/>
        </w:rPr>
        <w:t xml:space="preserve"> or authorised delegate check the relevant check-boxes at the top of each subsequent appendix and complete the authorisation section</w:t>
      </w:r>
      <w:r w:rsidRPr="005056C8">
        <w:rPr>
          <w:rFonts w:cs="Arial"/>
          <w:szCs w:val="24"/>
        </w:rPr>
        <w:t xml:space="preserve">. </w:t>
      </w:r>
    </w:p>
    <w:p w14:paraId="253F7225" w14:textId="77777777" w:rsidR="000A0310" w:rsidRPr="005056C8" w:rsidRDefault="00A76B43" w:rsidP="005056C8">
      <w:pPr>
        <w:spacing w:line="240" w:lineRule="auto"/>
        <w:rPr>
          <w:rFonts w:cs="Arial"/>
          <w:szCs w:val="24"/>
        </w:rPr>
      </w:pPr>
      <w:r w:rsidRPr="005056C8">
        <w:rPr>
          <w:rFonts w:cs="Arial"/>
          <w:szCs w:val="24"/>
        </w:rPr>
        <w:t>Items</w:t>
      </w:r>
      <w:r w:rsidR="000A0310" w:rsidRPr="005056C8">
        <w:rPr>
          <w:rFonts w:cs="Arial"/>
          <w:szCs w:val="24"/>
        </w:rPr>
        <w:t xml:space="preserve"> marked with a caret </w:t>
      </w:r>
      <w:r w:rsidR="000A0310" w:rsidRPr="005056C8">
        <w:rPr>
          <w:rFonts w:cs="Arial"/>
          <w:b/>
          <w:sz w:val="32"/>
          <w:szCs w:val="24"/>
        </w:rPr>
        <w:t>^</w:t>
      </w:r>
      <w:r w:rsidR="000A0310" w:rsidRPr="005056C8">
        <w:rPr>
          <w:rFonts w:cs="Arial"/>
          <w:szCs w:val="24"/>
        </w:rPr>
        <w:t xml:space="preserve"> are completed </w:t>
      </w:r>
      <w:r w:rsidR="00AE5C30" w:rsidRPr="005056C8">
        <w:rPr>
          <w:rFonts w:cs="Arial"/>
          <w:szCs w:val="24"/>
        </w:rPr>
        <w:t xml:space="preserve">by the participating </w:t>
      </w:r>
      <w:r w:rsidR="00BC16D2" w:rsidRPr="005056C8">
        <w:rPr>
          <w:rFonts w:cs="Arial"/>
          <w:szCs w:val="24"/>
        </w:rPr>
        <w:t>NHS</w:t>
      </w:r>
      <w:r w:rsidR="009621EF" w:rsidRPr="005056C8">
        <w:rPr>
          <w:rFonts w:cs="Arial"/>
          <w:szCs w:val="24"/>
        </w:rPr>
        <w:t xml:space="preserve"> </w:t>
      </w:r>
      <w:r w:rsidR="00BC16D2" w:rsidRPr="005056C8">
        <w:rPr>
          <w:rFonts w:cs="Arial"/>
          <w:szCs w:val="24"/>
        </w:rPr>
        <w:t>/</w:t>
      </w:r>
      <w:r w:rsidR="009621EF" w:rsidRPr="005056C8">
        <w:rPr>
          <w:rFonts w:cs="Arial"/>
          <w:szCs w:val="24"/>
        </w:rPr>
        <w:t xml:space="preserve"> </w:t>
      </w:r>
      <w:r w:rsidR="00BC16D2" w:rsidRPr="005056C8">
        <w:rPr>
          <w:rFonts w:cs="Arial"/>
          <w:szCs w:val="24"/>
        </w:rPr>
        <w:t xml:space="preserve">HSC </w:t>
      </w:r>
      <w:r w:rsidR="00AE5C30" w:rsidRPr="005056C8">
        <w:rPr>
          <w:rFonts w:cs="Arial"/>
          <w:szCs w:val="24"/>
        </w:rPr>
        <w:t>o</w:t>
      </w:r>
      <w:r w:rsidR="000A0310" w:rsidRPr="005056C8">
        <w:rPr>
          <w:rFonts w:cs="Arial"/>
          <w:szCs w:val="24"/>
        </w:rPr>
        <w:t>rganisation</w:t>
      </w:r>
      <w:r w:rsidR="00DA112E" w:rsidRPr="005056C8">
        <w:rPr>
          <w:rFonts w:cs="Arial"/>
          <w:szCs w:val="24"/>
        </w:rPr>
        <w:t>, after the Local Information P</w:t>
      </w:r>
      <w:r w:rsidR="00555756" w:rsidRPr="005056C8">
        <w:rPr>
          <w:rFonts w:cs="Arial"/>
          <w:szCs w:val="24"/>
        </w:rPr>
        <w:t xml:space="preserve">ack </w:t>
      </w:r>
      <w:r w:rsidR="00F34402" w:rsidRPr="005056C8">
        <w:rPr>
          <w:rFonts w:cs="Arial"/>
          <w:szCs w:val="24"/>
        </w:rPr>
        <w:t>is</w:t>
      </w:r>
      <w:r w:rsidR="00555756" w:rsidRPr="005056C8">
        <w:rPr>
          <w:rFonts w:cs="Arial"/>
          <w:szCs w:val="24"/>
        </w:rPr>
        <w:t xml:space="preserve"> shared and</w:t>
      </w:r>
      <w:r w:rsidR="00FD06D3" w:rsidRPr="005056C8">
        <w:rPr>
          <w:rFonts w:cs="Arial"/>
          <w:szCs w:val="24"/>
        </w:rPr>
        <w:t xml:space="preserve"> where relevant</w:t>
      </w:r>
      <w:r w:rsidR="000A0310" w:rsidRPr="005056C8">
        <w:rPr>
          <w:rFonts w:cs="Arial"/>
          <w:szCs w:val="24"/>
        </w:rPr>
        <w:t>.</w:t>
      </w:r>
    </w:p>
    <w:p w14:paraId="0E0AC8D7" w14:textId="77777777" w:rsidR="00684348" w:rsidRPr="005056C8" w:rsidRDefault="00684348" w:rsidP="005056C8">
      <w:pPr>
        <w:spacing w:line="240" w:lineRule="auto"/>
        <w:ind w:right="55"/>
        <w:rPr>
          <w:rFonts w:cs="Arial"/>
          <w:szCs w:val="24"/>
        </w:rPr>
      </w:pPr>
      <w:r w:rsidRPr="005056C8">
        <w:rPr>
          <w:rFonts w:cs="Arial"/>
          <w:szCs w:val="24"/>
        </w:rPr>
        <w:t xml:space="preserve">Remaining questions may be answered on the localised Organisation Information Document either by the </w:t>
      </w:r>
      <w:r w:rsidR="00C7380F" w:rsidRPr="005056C8">
        <w:rPr>
          <w:rFonts w:cs="Arial"/>
          <w:szCs w:val="24"/>
        </w:rPr>
        <w:t>Sponsor</w:t>
      </w:r>
      <w:r w:rsidRPr="005056C8">
        <w:rPr>
          <w:rFonts w:cs="Arial"/>
          <w:szCs w:val="24"/>
        </w:rPr>
        <w:t xml:space="preserve"> or authorised delegate prior to sharing the Local Information Pack, or by the participating NHS / HSC organisation (or collaboratively between the two) after the Local Information Pack is shared, as appropriate.</w:t>
      </w:r>
    </w:p>
    <w:p w14:paraId="4EC799F3" w14:textId="229F9360" w:rsidR="000A0310" w:rsidRPr="005056C8" w:rsidRDefault="000A0310" w:rsidP="005056C8">
      <w:pPr>
        <w:spacing w:line="240" w:lineRule="auto"/>
        <w:rPr>
          <w:rFonts w:cs="Arial"/>
          <w:i/>
          <w:szCs w:val="24"/>
        </w:rPr>
      </w:pPr>
      <w:r w:rsidRPr="005056C8">
        <w:rPr>
          <w:rFonts w:cs="Arial"/>
          <w:szCs w:val="24"/>
        </w:rPr>
        <w:t xml:space="preserve">To provide an answer in the </w:t>
      </w:r>
      <w:r w:rsidR="007B19A2" w:rsidRPr="005056C8">
        <w:rPr>
          <w:rFonts w:cs="Arial"/>
          <w:szCs w:val="24"/>
        </w:rPr>
        <w:t>document</w:t>
      </w:r>
      <w:r w:rsidRPr="005056C8">
        <w:rPr>
          <w:rFonts w:cs="Arial"/>
          <w:szCs w:val="24"/>
        </w:rPr>
        <w:t xml:space="preserve">, click in a box with the grey text </w:t>
      </w:r>
      <w:r w:rsidR="00105048" w:rsidRPr="005056C8">
        <w:rPr>
          <w:rFonts w:cs="Arial"/>
          <w:color w:val="808080" w:themeColor="background1" w:themeShade="80"/>
          <w:szCs w:val="24"/>
        </w:rPr>
        <w:t>(click here to enter text),</w:t>
      </w:r>
      <w:r w:rsidR="00105048" w:rsidRPr="00A638A3">
        <w:rPr>
          <w:rFonts w:cs="Arial"/>
          <w:szCs w:val="24"/>
        </w:rPr>
        <w:t xml:space="preserve"> </w:t>
      </w:r>
      <w:bookmarkStart w:id="2" w:name="_Hlk5556882"/>
      <w:r w:rsidR="00A638A3" w:rsidRPr="00A638A3">
        <w:rPr>
          <w:rFonts w:cs="Arial"/>
          <w:szCs w:val="24"/>
        </w:rPr>
        <w:t xml:space="preserve">or </w:t>
      </w:r>
      <w:r w:rsidRPr="005056C8">
        <w:rPr>
          <w:rFonts w:cs="Arial"/>
          <w:szCs w:val="24"/>
        </w:rPr>
        <w:t>choose the relevant option if presented with a drop-down list</w:t>
      </w:r>
      <w:bookmarkEnd w:id="2"/>
      <w:r w:rsidR="006B11A1">
        <w:rPr>
          <w:rFonts w:cs="Arial"/>
          <w:szCs w:val="24"/>
        </w:rPr>
        <w:t>.</w:t>
      </w:r>
    </w:p>
    <w:p w14:paraId="5A69E1CF" w14:textId="77777777" w:rsidR="000A0310" w:rsidRPr="005056C8" w:rsidRDefault="000A0310" w:rsidP="005056C8">
      <w:pPr>
        <w:spacing w:line="240" w:lineRule="auto"/>
        <w:rPr>
          <w:rFonts w:cs="Arial"/>
        </w:rPr>
      </w:pPr>
      <w:r w:rsidRPr="005056C8">
        <w:rPr>
          <w:rFonts w:cs="Arial"/>
          <w:szCs w:val="24"/>
        </w:rPr>
        <w:t xml:space="preserve">A separate guidance document is provided and should be consulted prior to completion of this </w:t>
      </w:r>
      <w:r w:rsidR="001741C6" w:rsidRPr="005056C8">
        <w:rPr>
          <w:rFonts w:cs="Arial"/>
          <w:szCs w:val="24"/>
        </w:rPr>
        <w:t>document</w:t>
      </w:r>
      <w:r w:rsidRPr="005056C8">
        <w:rPr>
          <w:rFonts w:cs="Arial"/>
          <w:szCs w:val="24"/>
        </w:rPr>
        <w:t>.  Please also read the question specific guidance where present</w:t>
      </w:r>
      <w:r w:rsidR="006E3696" w:rsidRPr="005056C8">
        <w:rPr>
          <w:rFonts w:cs="Arial"/>
          <w:szCs w:val="24"/>
        </w:rPr>
        <w:t>.</w:t>
      </w:r>
    </w:p>
    <w:p w14:paraId="2B089692" w14:textId="77777777" w:rsidR="00420AFB" w:rsidRPr="005056C8" w:rsidRDefault="007909A7" w:rsidP="005056C8">
      <w:pPr>
        <w:spacing w:line="240" w:lineRule="auto"/>
        <w:rPr>
          <w:rFonts w:eastAsiaTheme="majorEastAsia" w:cs="Arial"/>
          <w:b/>
          <w:bCs/>
          <w:color w:val="003087"/>
          <w:spacing w:val="5"/>
          <w:kern w:val="28"/>
          <w:sz w:val="28"/>
          <w:szCs w:val="26"/>
        </w:rPr>
      </w:pPr>
      <w:bookmarkStart w:id="3" w:name="_Hlk10288990"/>
      <w:r w:rsidRPr="005056C8">
        <w:rPr>
          <w:rFonts w:eastAsia="Times New Roman" w:cs="Arial"/>
        </w:rPr>
        <w:t xml:space="preserve">We welcome your feedback on the use of the UK Local Information Pack. If you would like to provide feedback, please take the </w:t>
      </w:r>
      <w:hyperlink r:id="rId8" w:history="1">
        <w:r w:rsidRPr="005056C8">
          <w:rPr>
            <w:rStyle w:val="Hyperlink"/>
            <w:rFonts w:eastAsia="Times New Roman" w:cs="Arial"/>
          </w:rPr>
          <w:t>UK Local Information Pack Survey</w:t>
        </w:r>
      </w:hyperlink>
      <w:r w:rsidRPr="005056C8">
        <w:rPr>
          <w:rFonts w:eastAsia="Times New Roman" w:cs="Arial"/>
        </w:rPr>
        <w:t>.</w:t>
      </w:r>
      <w:r w:rsidR="00420AFB" w:rsidRPr="005056C8">
        <w:rPr>
          <w:rFonts w:cs="Arial"/>
        </w:rPr>
        <w:br w:type="page"/>
      </w:r>
    </w:p>
    <w:bookmarkEnd w:id="3"/>
    <w:p w14:paraId="038526C0" w14:textId="77777777" w:rsidR="004D6773" w:rsidRPr="005056C8" w:rsidRDefault="004D6773" w:rsidP="005056C8">
      <w:pPr>
        <w:pStyle w:val="Heading2"/>
        <w:spacing w:line="240" w:lineRule="auto"/>
        <w:rPr>
          <w:rFonts w:cs="Arial"/>
        </w:rPr>
      </w:pPr>
      <w:r w:rsidRPr="005056C8">
        <w:rPr>
          <w:rFonts w:cs="Arial"/>
        </w:rPr>
        <w:lastRenderedPageBreak/>
        <w:t>Study Information</w:t>
      </w:r>
    </w:p>
    <w:tbl>
      <w:tblPr>
        <w:tblStyle w:val="TableGrid"/>
        <w:tblW w:w="10031" w:type="dxa"/>
        <w:tblLook w:val="04A0" w:firstRow="1" w:lastRow="0" w:firstColumn="1" w:lastColumn="0" w:noHBand="0" w:noVBand="1"/>
      </w:tblPr>
      <w:tblGrid>
        <w:gridCol w:w="4621"/>
        <w:gridCol w:w="23"/>
        <w:gridCol w:w="5387"/>
      </w:tblGrid>
      <w:tr w:rsidR="00333315" w:rsidRPr="005056C8" w14:paraId="4B864EED" w14:textId="77777777" w:rsidTr="00035A87">
        <w:trPr>
          <w:trHeight w:val="591"/>
        </w:trPr>
        <w:tc>
          <w:tcPr>
            <w:tcW w:w="4621" w:type="dxa"/>
            <w:vAlign w:val="bottom"/>
          </w:tcPr>
          <w:p w14:paraId="262C40B5" w14:textId="77777777" w:rsidR="00333315" w:rsidRPr="005056C8" w:rsidRDefault="009C2E68" w:rsidP="005056C8">
            <w:pPr>
              <w:pStyle w:val="Question"/>
              <w:tabs>
                <w:tab w:val="left" w:pos="3969"/>
              </w:tabs>
              <w:rPr>
                <w:rFonts w:cs="Arial"/>
              </w:rPr>
            </w:pPr>
            <w:r w:rsidRPr="005056C8">
              <w:rPr>
                <w:rFonts w:cs="Arial"/>
              </w:rPr>
              <w:t>1</w:t>
            </w:r>
            <w:r w:rsidR="00333315" w:rsidRPr="005056C8">
              <w:rPr>
                <w:rFonts w:cs="Arial"/>
              </w:rPr>
              <w:t>.</w:t>
            </w:r>
            <w:r w:rsidR="00333315" w:rsidRPr="005056C8">
              <w:rPr>
                <w:rFonts w:cs="Arial"/>
                <w:sz w:val="48"/>
                <w:szCs w:val="48"/>
              </w:rPr>
              <w:t>*</w:t>
            </w:r>
            <w:r w:rsidR="00333315" w:rsidRPr="005056C8">
              <w:rPr>
                <w:rFonts w:cs="Arial"/>
              </w:rPr>
              <w:t xml:space="preserve"> IRAS Project ID</w:t>
            </w:r>
          </w:p>
        </w:tc>
        <w:tc>
          <w:tcPr>
            <w:tcW w:w="5410" w:type="dxa"/>
            <w:gridSpan w:val="2"/>
            <w:vAlign w:val="bottom"/>
          </w:tcPr>
          <w:p w14:paraId="0ABB38FF" w14:textId="1937ED35" w:rsidR="00333315" w:rsidRPr="005056C8" w:rsidRDefault="006B33FB" w:rsidP="005056C8">
            <w:pPr>
              <w:pStyle w:val="Question"/>
              <w:tabs>
                <w:tab w:val="left" w:pos="3969"/>
              </w:tabs>
              <w:rPr>
                <w:rFonts w:cs="Arial"/>
                <w:b w:val="0"/>
                <w:color w:val="0000FF"/>
              </w:rPr>
            </w:pPr>
            <w:sdt>
              <w:sdtPr>
                <w:rPr>
                  <w:rStyle w:val="Style3"/>
                  <w:rFonts w:cs="Arial"/>
                  <w:b w:val="0"/>
                </w:rPr>
                <w:alias w:val="Enter IRAS Project ID"/>
                <w:tag w:val="Enter IRAS Project ID"/>
                <w:id w:val="1001475434"/>
                <w:placeholder>
                  <w:docPart w:val="BB364983010D46819AE00147CD8D6B20"/>
                </w:placeholder>
              </w:sdtPr>
              <w:sdtEndPr>
                <w:rPr>
                  <w:rStyle w:val="DefaultParagraphFont"/>
                  <w:color w:val="000000" w:themeColor="text1"/>
                </w:rPr>
              </w:sdtEndPr>
              <w:sdtContent>
                <w:sdt>
                  <w:sdtPr>
                    <w:rPr>
                      <w:rStyle w:val="Style3"/>
                      <w:rFonts w:cs="Arial"/>
                      <w:b w:val="0"/>
                    </w:rPr>
                    <w:alias w:val="Enter IRAS Project ID"/>
                    <w:tag w:val="Enter IRAS Project ID"/>
                    <w:id w:val="1687790220"/>
                    <w:placeholder>
                      <w:docPart w:val="5D0625751321442F8DE1C4CBE55DF6D9"/>
                    </w:placeholder>
                  </w:sdtPr>
                  <w:sdtEndPr>
                    <w:rPr>
                      <w:rStyle w:val="DefaultParagraphFont"/>
                      <w:color w:val="000000" w:themeColor="text1"/>
                    </w:rPr>
                  </w:sdtEndPr>
                  <w:sdtContent>
                    <w:r w:rsidR="00EB4219">
                      <w:rPr>
                        <w:b w:val="0"/>
                        <w:bCs/>
                        <w:color w:val="000000"/>
                      </w:rPr>
                      <w:t>281712</w:t>
                    </w:r>
                  </w:sdtContent>
                </w:sdt>
              </w:sdtContent>
            </w:sdt>
          </w:p>
        </w:tc>
      </w:tr>
      <w:tr w:rsidR="00333315" w:rsidRPr="005056C8" w14:paraId="4153C0D7" w14:textId="77777777" w:rsidTr="00076029">
        <w:trPr>
          <w:trHeight w:val="405"/>
        </w:trPr>
        <w:tc>
          <w:tcPr>
            <w:tcW w:w="4621" w:type="dxa"/>
            <w:vAlign w:val="bottom"/>
          </w:tcPr>
          <w:p w14:paraId="7A8EAE17" w14:textId="77777777" w:rsidR="00333315" w:rsidRPr="005056C8" w:rsidRDefault="009C2E68" w:rsidP="005056C8">
            <w:pPr>
              <w:rPr>
                <w:rFonts w:cs="Arial"/>
              </w:rPr>
            </w:pPr>
            <w:r w:rsidRPr="005056C8">
              <w:rPr>
                <w:rFonts w:cs="Arial"/>
                <w:b/>
              </w:rPr>
              <w:t>2</w:t>
            </w:r>
            <w:r w:rsidR="00333315" w:rsidRPr="005056C8">
              <w:rPr>
                <w:rFonts w:cs="Arial"/>
                <w:b/>
              </w:rPr>
              <w:t>.</w:t>
            </w:r>
            <w:r w:rsidR="00333315" w:rsidRPr="005056C8">
              <w:rPr>
                <w:rFonts w:cs="Arial"/>
                <w:b/>
                <w:sz w:val="48"/>
                <w:szCs w:val="48"/>
              </w:rPr>
              <w:t xml:space="preserve">* </w:t>
            </w:r>
            <w:r w:rsidR="00333315" w:rsidRPr="005056C8">
              <w:rPr>
                <w:rFonts w:cs="Arial"/>
                <w:b/>
              </w:rPr>
              <w:t xml:space="preserve">Full Title of the </w:t>
            </w:r>
            <w:r w:rsidR="006E3696" w:rsidRPr="005056C8">
              <w:rPr>
                <w:rFonts w:cs="Arial"/>
                <w:b/>
              </w:rPr>
              <w:t>Study</w:t>
            </w:r>
          </w:p>
        </w:tc>
        <w:tc>
          <w:tcPr>
            <w:tcW w:w="5410" w:type="dxa"/>
            <w:gridSpan w:val="2"/>
            <w:vAlign w:val="bottom"/>
          </w:tcPr>
          <w:sdt>
            <w:sdtPr>
              <w:rPr>
                <w:rStyle w:val="Style3"/>
                <w:rFonts w:cs="Arial"/>
              </w:rPr>
              <w:alias w:val="Full Title of the Research"/>
              <w:tag w:val="Full Title of the Researc"/>
              <w:id w:val="-894968059"/>
              <w:placeholder>
                <w:docPart w:val="43564265EA3C4164A9C09243F9E4352E"/>
              </w:placeholder>
            </w:sdtPr>
            <w:sdtEndPr>
              <w:rPr>
                <w:rStyle w:val="DefaultParagraphFont"/>
                <w:color w:val="A6A6A6" w:themeColor="background1" w:themeShade="A6"/>
              </w:rPr>
            </w:sdtEndPr>
            <w:sdtContent>
              <w:sdt>
                <w:sdtPr>
                  <w:rPr>
                    <w:rStyle w:val="Style3"/>
                    <w:rFonts w:cs="Arial"/>
                    <w:sz w:val="20"/>
                  </w:rPr>
                  <w:alias w:val="Full Title of the Research"/>
                  <w:tag w:val="Full Title of the Researc"/>
                  <w:id w:val="1026451428"/>
                  <w:placeholder>
                    <w:docPart w:val="066FCA07F8BE4C90BC2DE49F32D42E4D"/>
                  </w:placeholder>
                </w:sdtPr>
                <w:sdtEndPr>
                  <w:rPr>
                    <w:rStyle w:val="DefaultParagraphFont"/>
                    <w:color w:val="A6A6A6" w:themeColor="background1" w:themeShade="A6"/>
                  </w:rPr>
                </w:sdtEndPr>
                <w:sdtContent>
                  <w:sdt>
                    <w:sdtPr>
                      <w:rPr>
                        <w:rStyle w:val="Style3"/>
                        <w:rFonts w:cs="Arial"/>
                        <w:sz w:val="20"/>
                      </w:rPr>
                      <w:alias w:val="Full Title of the Research"/>
                      <w:tag w:val="Full Title of the Researc"/>
                      <w:id w:val="-400750367"/>
                      <w:placeholder>
                        <w:docPart w:val="E79721EE08A2449F944DBB31EEF1E930"/>
                      </w:placeholder>
                    </w:sdtPr>
                    <w:sdtEndPr>
                      <w:rPr>
                        <w:rStyle w:val="DefaultParagraphFont"/>
                        <w:color w:val="A6A6A6" w:themeColor="background1" w:themeShade="A6"/>
                      </w:rPr>
                    </w:sdtEndPr>
                    <w:sdtContent>
                      <w:p w14:paraId="7E3DFE21" w14:textId="77777777" w:rsidR="00035A87" w:rsidRPr="00332EC5" w:rsidRDefault="00035A87" w:rsidP="00035A87">
                        <w:pPr>
                          <w:pBdr>
                            <w:top w:val="single" w:sz="12" w:space="1" w:color="auto"/>
                          </w:pBdr>
                          <w:contextualSpacing/>
                          <w:rPr>
                            <w:rFonts w:eastAsiaTheme="minorEastAsia"/>
                            <w:bCs/>
                            <w:color w:val="000000"/>
                            <w:sz w:val="14"/>
                            <w:szCs w:val="28"/>
                            <w:lang w:eastAsia="en-GB"/>
                          </w:rPr>
                        </w:pPr>
                        <w:r w:rsidRPr="00332EC5">
                          <w:rPr>
                            <w:rFonts w:eastAsiaTheme="minorEastAsia"/>
                            <w:bCs/>
                            <w:color w:val="000000"/>
                            <w:sz w:val="22"/>
                            <w:szCs w:val="28"/>
                            <w:u w:val="single"/>
                            <w:lang w:eastAsia="en-GB"/>
                          </w:rPr>
                          <w:t>R</w:t>
                        </w:r>
                        <w:r w:rsidRPr="00332EC5">
                          <w:rPr>
                            <w:rFonts w:eastAsiaTheme="minorEastAsia"/>
                            <w:bCs/>
                            <w:color w:val="000000"/>
                            <w:sz w:val="22"/>
                            <w:szCs w:val="28"/>
                            <w:lang w:eastAsia="en-GB"/>
                          </w:rPr>
                          <w:t xml:space="preserve">ANDOMISED </w:t>
                        </w:r>
                        <w:r w:rsidRPr="00332EC5">
                          <w:rPr>
                            <w:rFonts w:eastAsiaTheme="minorEastAsia"/>
                            <w:bCs/>
                            <w:color w:val="000000"/>
                            <w:sz w:val="22"/>
                            <w:szCs w:val="28"/>
                            <w:u w:val="single"/>
                            <w:lang w:eastAsia="en-GB"/>
                          </w:rPr>
                          <w:t>E</w:t>
                        </w:r>
                        <w:r w:rsidRPr="00332EC5">
                          <w:rPr>
                            <w:rFonts w:eastAsiaTheme="minorEastAsia"/>
                            <w:bCs/>
                            <w:color w:val="000000"/>
                            <w:sz w:val="22"/>
                            <w:szCs w:val="28"/>
                            <w:lang w:eastAsia="en-GB"/>
                          </w:rPr>
                          <w:t xml:space="preserve">VALUATION OF </w:t>
                        </w:r>
                        <w:r w:rsidRPr="00332EC5">
                          <w:rPr>
                            <w:rFonts w:eastAsiaTheme="minorEastAsia"/>
                            <w:bCs/>
                            <w:color w:val="000000"/>
                            <w:sz w:val="22"/>
                            <w:szCs w:val="28"/>
                            <w:u w:val="single"/>
                            <w:lang w:eastAsia="en-GB"/>
                          </w:rPr>
                          <w:t>COV</w:t>
                        </w:r>
                        <w:r w:rsidRPr="00332EC5">
                          <w:rPr>
                            <w:rFonts w:eastAsiaTheme="minorEastAsia"/>
                            <w:bCs/>
                            <w:color w:val="000000"/>
                            <w:sz w:val="22"/>
                            <w:szCs w:val="28"/>
                            <w:lang w:eastAsia="en-GB"/>
                          </w:rPr>
                          <w:t>ID-19 TH</w:t>
                        </w:r>
                        <w:r w:rsidRPr="00332EC5">
                          <w:rPr>
                            <w:rFonts w:eastAsiaTheme="minorEastAsia"/>
                            <w:bCs/>
                            <w:color w:val="000000"/>
                            <w:sz w:val="22"/>
                            <w:szCs w:val="28"/>
                            <w:u w:val="single"/>
                            <w:lang w:eastAsia="en-GB"/>
                          </w:rPr>
                          <w:t>ER</w:t>
                        </w:r>
                        <w:r w:rsidRPr="00332EC5">
                          <w:rPr>
                            <w:rFonts w:eastAsiaTheme="minorEastAsia"/>
                            <w:bCs/>
                            <w:color w:val="000000"/>
                            <w:sz w:val="22"/>
                            <w:szCs w:val="28"/>
                            <w:lang w:eastAsia="en-GB"/>
                          </w:rPr>
                          <w:t>AP</w:t>
                        </w:r>
                        <w:r w:rsidRPr="00332EC5">
                          <w:rPr>
                            <w:rFonts w:eastAsiaTheme="minorEastAsia"/>
                            <w:bCs/>
                            <w:color w:val="000000"/>
                            <w:sz w:val="22"/>
                            <w:szCs w:val="28"/>
                            <w:u w:val="single"/>
                            <w:lang w:eastAsia="en-GB"/>
                          </w:rPr>
                          <w:t>Y</w:t>
                        </w:r>
                        <w:r w:rsidRPr="00332EC5">
                          <w:rPr>
                            <w:rFonts w:eastAsiaTheme="minorEastAsia"/>
                            <w:bCs/>
                            <w:color w:val="000000"/>
                            <w:sz w:val="22"/>
                            <w:szCs w:val="28"/>
                            <w:lang w:eastAsia="en-GB"/>
                          </w:rPr>
                          <w:t xml:space="preserve"> (RECOVERY)</w:t>
                        </w:r>
                      </w:p>
                      <w:p w14:paraId="2B4B3D5D" w14:textId="77777777" w:rsidR="00035A87" w:rsidRDefault="006B33FB" w:rsidP="00035A87">
                        <w:pPr>
                          <w:rPr>
                            <w:rFonts w:cs="Arial"/>
                            <w:color w:val="A6A6A6" w:themeColor="background1" w:themeShade="A6"/>
                            <w:sz w:val="20"/>
                          </w:rPr>
                        </w:pPr>
                      </w:p>
                    </w:sdtContent>
                  </w:sdt>
                  <w:p w14:paraId="33E6F21C" w14:textId="1AF2EA31" w:rsidR="00EB4219" w:rsidRDefault="006B33FB" w:rsidP="00EB4219">
                    <w:pPr>
                      <w:rPr>
                        <w:rFonts w:cs="Arial"/>
                        <w:color w:val="A6A6A6" w:themeColor="background1" w:themeShade="A6"/>
                        <w:sz w:val="20"/>
                      </w:rPr>
                    </w:pPr>
                  </w:p>
                </w:sdtContent>
              </w:sdt>
              <w:p w14:paraId="4EB999F2" w14:textId="4CA98671" w:rsidR="00333315" w:rsidRPr="005056C8" w:rsidRDefault="006B33FB" w:rsidP="005056C8">
                <w:pPr>
                  <w:rPr>
                    <w:rFonts w:cs="Arial"/>
                    <w:b/>
                    <w:color w:val="A6A6A6" w:themeColor="background1" w:themeShade="A6"/>
                  </w:rPr>
                </w:pPr>
              </w:p>
            </w:sdtContent>
          </w:sdt>
        </w:tc>
      </w:tr>
      <w:tr w:rsidR="003E0744" w:rsidRPr="005056C8" w14:paraId="4D94677D" w14:textId="77777777" w:rsidTr="00076029">
        <w:trPr>
          <w:trHeight w:val="405"/>
        </w:trPr>
        <w:tc>
          <w:tcPr>
            <w:tcW w:w="4621" w:type="dxa"/>
            <w:vAlign w:val="bottom"/>
          </w:tcPr>
          <w:p w14:paraId="4519CF79" w14:textId="77777777" w:rsidR="003E0744" w:rsidRPr="005056C8" w:rsidRDefault="0041798B" w:rsidP="005056C8">
            <w:pPr>
              <w:rPr>
                <w:rFonts w:cs="Arial"/>
                <w:b/>
              </w:rPr>
            </w:pPr>
            <w:r w:rsidRPr="005056C8">
              <w:rPr>
                <w:rFonts w:cs="Arial"/>
                <w:b/>
              </w:rPr>
              <w:t>3.</w:t>
            </w:r>
            <w:r w:rsidRPr="005056C8">
              <w:rPr>
                <w:rFonts w:cs="Arial"/>
                <w:b/>
                <w:sz w:val="48"/>
                <w:szCs w:val="48"/>
              </w:rPr>
              <w:t xml:space="preserve">* </w:t>
            </w:r>
            <w:r w:rsidRPr="005056C8">
              <w:rPr>
                <w:rFonts w:cs="Arial"/>
                <w:b/>
                <w:szCs w:val="48"/>
              </w:rPr>
              <w:t xml:space="preserve">Legal Name(s) of </w:t>
            </w:r>
            <w:r w:rsidR="00C7380F" w:rsidRPr="005056C8">
              <w:rPr>
                <w:rFonts w:cs="Arial"/>
                <w:b/>
                <w:szCs w:val="48"/>
              </w:rPr>
              <w:t>Sponsor</w:t>
            </w:r>
            <w:r w:rsidRPr="005056C8">
              <w:rPr>
                <w:rFonts w:cs="Arial"/>
                <w:b/>
                <w:szCs w:val="48"/>
              </w:rPr>
              <w:t>/Co-</w:t>
            </w:r>
            <w:r w:rsidR="00C7380F" w:rsidRPr="005056C8">
              <w:rPr>
                <w:rFonts w:cs="Arial"/>
                <w:b/>
                <w:szCs w:val="48"/>
              </w:rPr>
              <w:t>Sponsor</w:t>
            </w:r>
            <w:r w:rsidRPr="005056C8">
              <w:rPr>
                <w:rFonts w:cs="Arial"/>
                <w:b/>
                <w:szCs w:val="48"/>
              </w:rPr>
              <w:t>s/Joint-</w:t>
            </w:r>
            <w:r w:rsidR="00C7380F" w:rsidRPr="005056C8">
              <w:rPr>
                <w:rFonts w:cs="Arial"/>
                <w:b/>
                <w:szCs w:val="48"/>
              </w:rPr>
              <w:t>Sponsor</w:t>
            </w:r>
            <w:r w:rsidRPr="005056C8">
              <w:rPr>
                <w:rFonts w:cs="Arial"/>
                <w:b/>
                <w:szCs w:val="48"/>
              </w:rPr>
              <w:t>s</w:t>
            </w:r>
          </w:p>
        </w:tc>
        <w:sdt>
          <w:sdtPr>
            <w:rPr>
              <w:rStyle w:val="Style3"/>
              <w:rFonts w:cs="Arial"/>
            </w:rPr>
            <w:alias w:val="Enter legal name of sponsor"/>
            <w:tag w:val="Enter legal name of sponsor"/>
            <w:id w:val="-1964801525"/>
            <w:placeholder>
              <w:docPart w:val="79D860F595B44DDC85A2CFEB0D404298"/>
            </w:placeholder>
          </w:sdtPr>
          <w:sdtEndPr>
            <w:rPr>
              <w:rStyle w:val="Style3"/>
            </w:rPr>
          </w:sdtEndPr>
          <w:sdtContent>
            <w:sdt>
              <w:sdtPr>
                <w:rPr>
                  <w:rStyle w:val="Style3"/>
                  <w:rFonts w:cs="Arial"/>
                </w:rPr>
                <w:alias w:val="Enter legal name of sponsor"/>
                <w:tag w:val="Enter legal name of sponsor"/>
                <w:id w:val="933180144"/>
                <w:placeholder>
                  <w:docPart w:val="FD08C24A06FE49CB9B5653209F1C0492"/>
                </w:placeholder>
              </w:sdtPr>
              <w:sdtEndPr>
                <w:rPr>
                  <w:rStyle w:val="Style3"/>
                </w:rPr>
              </w:sdtEndPr>
              <w:sdtContent>
                <w:tc>
                  <w:tcPr>
                    <w:tcW w:w="5410" w:type="dxa"/>
                    <w:gridSpan w:val="2"/>
                    <w:vAlign w:val="bottom"/>
                  </w:tcPr>
                  <w:p w14:paraId="0A3926DB" w14:textId="3C8B6B91" w:rsidR="003E0744" w:rsidRPr="005056C8" w:rsidRDefault="00035A87" w:rsidP="005056C8">
                    <w:pPr>
                      <w:rPr>
                        <w:rStyle w:val="Style3"/>
                        <w:rFonts w:cs="Arial"/>
                      </w:rPr>
                    </w:pPr>
                    <w:r w:rsidRPr="00035A87">
                      <w:rPr>
                        <w:rStyle w:val="Style3"/>
                        <w:rFonts w:cs="Arial"/>
                        <w:color w:val="auto"/>
                      </w:rPr>
                      <w:t>University of Oxford</w:t>
                    </w:r>
                  </w:p>
                </w:tc>
              </w:sdtContent>
            </w:sdt>
          </w:sdtContent>
        </w:sdt>
      </w:tr>
      <w:tr w:rsidR="00224E20" w:rsidRPr="005056C8" w14:paraId="7A655017" w14:textId="77777777" w:rsidTr="00726FEC">
        <w:tc>
          <w:tcPr>
            <w:tcW w:w="10031" w:type="dxa"/>
            <w:gridSpan w:val="3"/>
          </w:tcPr>
          <w:p w14:paraId="51530EA2" w14:textId="77777777" w:rsidR="00224E20" w:rsidRPr="005056C8" w:rsidRDefault="0041798B" w:rsidP="005056C8">
            <w:pPr>
              <w:pStyle w:val="Question"/>
              <w:spacing w:before="120"/>
              <w:rPr>
                <w:rFonts w:cs="Arial"/>
              </w:rPr>
            </w:pPr>
            <w:bookmarkStart w:id="4" w:name="_Hlk5391274"/>
            <w:r w:rsidRPr="005056C8">
              <w:rPr>
                <w:rFonts w:cs="Arial"/>
              </w:rPr>
              <w:t>4</w:t>
            </w:r>
            <w:r w:rsidR="00224E20" w:rsidRPr="005056C8">
              <w:rPr>
                <w:rFonts w:cs="Arial"/>
              </w:rPr>
              <w:t xml:space="preserve">. Contact details of person acting on behalf of </w:t>
            </w:r>
            <w:r w:rsidR="00C7380F" w:rsidRPr="005056C8">
              <w:rPr>
                <w:rFonts w:cs="Arial"/>
              </w:rPr>
              <w:t>Sponsor</w:t>
            </w:r>
            <w:r w:rsidR="00224E20" w:rsidRPr="005056C8">
              <w:rPr>
                <w:rFonts w:cs="Arial"/>
              </w:rPr>
              <w:t xml:space="preserve"> for questions relating to </w:t>
            </w:r>
            <w:r w:rsidR="00440013" w:rsidRPr="005056C8">
              <w:rPr>
                <w:rFonts w:cs="Arial"/>
              </w:rPr>
              <w:t xml:space="preserve">study set up. </w:t>
            </w:r>
            <w:bookmarkEnd w:id="4"/>
            <w:r w:rsidR="00224E20" w:rsidRPr="005056C8">
              <w:rPr>
                <w:rFonts w:cs="Arial"/>
                <w:b w:val="0"/>
              </w:rPr>
              <w:t>Please enter details of</w:t>
            </w:r>
            <w:r w:rsidR="00E1205E" w:rsidRPr="005056C8">
              <w:rPr>
                <w:rFonts w:cs="Arial"/>
                <w:b w:val="0"/>
              </w:rPr>
              <w:t xml:space="preserve"> the person who is the </w:t>
            </w:r>
            <w:r w:rsidR="00C7380F" w:rsidRPr="005056C8">
              <w:rPr>
                <w:rFonts w:cs="Arial"/>
                <w:b w:val="0"/>
              </w:rPr>
              <w:t>Sponsor</w:t>
            </w:r>
            <w:r w:rsidR="00E1205E" w:rsidRPr="005056C8">
              <w:rPr>
                <w:rFonts w:cs="Arial"/>
                <w:b w:val="0"/>
              </w:rPr>
              <w:t>’s</w:t>
            </w:r>
            <w:r w:rsidR="00224E20" w:rsidRPr="005056C8">
              <w:rPr>
                <w:rFonts w:cs="Arial"/>
                <w:b w:val="0"/>
              </w:rPr>
              <w:t xml:space="preserve"> main point of contact for all correspondence on setting up the study at this NHS</w:t>
            </w:r>
            <w:r w:rsidR="008C639D" w:rsidRPr="005056C8">
              <w:rPr>
                <w:rFonts w:cs="Arial"/>
                <w:b w:val="0"/>
              </w:rPr>
              <w:t xml:space="preserve"> </w:t>
            </w:r>
            <w:r w:rsidR="00224E20" w:rsidRPr="005056C8">
              <w:rPr>
                <w:rFonts w:cs="Arial"/>
                <w:b w:val="0"/>
              </w:rPr>
              <w:t>/</w:t>
            </w:r>
            <w:r w:rsidR="008C639D" w:rsidRPr="005056C8">
              <w:rPr>
                <w:rFonts w:cs="Arial"/>
                <w:b w:val="0"/>
              </w:rPr>
              <w:t xml:space="preserve"> </w:t>
            </w:r>
            <w:r w:rsidR="00224E20" w:rsidRPr="005056C8">
              <w:rPr>
                <w:rFonts w:cs="Arial"/>
                <w:b w:val="0"/>
              </w:rPr>
              <w:t xml:space="preserve">HSC organisation. This contact may be the </w:t>
            </w:r>
            <w:r w:rsidR="00C7380F" w:rsidRPr="005056C8">
              <w:rPr>
                <w:rFonts w:cs="Arial"/>
                <w:b w:val="0"/>
              </w:rPr>
              <w:t>Sponsor</w:t>
            </w:r>
            <w:r w:rsidR="00224E20" w:rsidRPr="005056C8">
              <w:rPr>
                <w:rFonts w:cs="Arial"/>
                <w:b w:val="0"/>
              </w:rPr>
              <w:t xml:space="preserve">, a </w:t>
            </w:r>
            <w:r w:rsidR="009E130B" w:rsidRPr="005056C8">
              <w:rPr>
                <w:rFonts w:cs="Arial"/>
                <w:b w:val="0"/>
              </w:rPr>
              <w:t xml:space="preserve">Study Manager, </w:t>
            </w:r>
            <w:r w:rsidR="00224E20" w:rsidRPr="005056C8">
              <w:rPr>
                <w:rFonts w:cs="Arial"/>
                <w:b w:val="0"/>
              </w:rPr>
              <w:t xml:space="preserve">Clinical Research Scientist or Study Coordinator. Where a Contract Research Organisation (CRO) </w:t>
            </w:r>
            <w:r w:rsidR="00555756" w:rsidRPr="005056C8">
              <w:rPr>
                <w:rFonts w:cs="Arial"/>
                <w:b w:val="0"/>
              </w:rPr>
              <w:t xml:space="preserve">or Clinical Trials Unit (CTU) </w:t>
            </w:r>
            <w:r w:rsidR="00224E20" w:rsidRPr="005056C8">
              <w:rPr>
                <w:rFonts w:cs="Arial"/>
                <w:b w:val="0"/>
              </w:rPr>
              <w:t xml:space="preserve">has been delegated to handle set up on behalf of the </w:t>
            </w:r>
            <w:r w:rsidR="00C7380F" w:rsidRPr="005056C8">
              <w:rPr>
                <w:rFonts w:cs="Arial"/>
                <w:b w:val="0"/>
              </w:rPr>
              <w:t>Sponsor</w:t>
            </w:r>
            <w:r w:rsidR="00224E20" w:rsidRPr="005056C8">
              <w:rPr>
                <w:rFonts w:cs="Arial"/>
                <w:b w:val="0"/>
              </w:rPr>
              <w:t xml:space="preserve">, the contact at the CRO </w:t>
            </w:r>
            <w:r w:rsidR="00555756" w:rsidRPr="005056C8">
              <w:rPr>
                <w:rFonts w:cs="Arial"/>
                <w:b w:val="0"/>
              </w:rPr>
              <w:t xml:space="preserve">or CTU </w:t>
            </w:r>
            <w:r w:rsidR="00224E20" w:rsidRPr="005056C8">
              <w:rPr>
                <w:rFonts w:cs="Arial"/>
                <w:b w:val="0"/>
              </w:rPr>
              <w:t>should be named here.</w:t>
            </w:r>
            <w:r w:rsidR="00555756" w:rsidRPr="005056C8">
              <w:rPr>
                <w:rFonts w:cs="Arial"/>
                <w:b w:val="0"/>
              </w:rPr>
              <w:t xml:space="preserve">  </w:t>
            </w:r>
          </w:p>
        </w:tc>
      </w:tr>
      <w:tr w:rsidR="00224E20" w:rsidRPr="005056C8" w14:paraId="0AD5A9AB" w14:textId="77777777" w:rsidTr="00726FEC">
        <w:tc>
          <w:tcPr>
            <w:tcW w:w="4644" w:type="dxa"/>
            <w:gridSpan w:val="2"/>
          </w:tcPr>
          <w:p w14:paraId="1BBE6A22" w14:textId="77777777" w:rsidR="00224E20" w:rsidRPr="00035A87" w:rsidRDefault="00224E20" w:rsidP="005056C8">
            <w:pPr>
              <w:pStyle w:val="Question"/>
              <w:spacing w:before="120"/>
              <w:rPr>
                <w:rFonts w:cs="Arial"/>
                <w:color w:val="auto"/>
              </w:rPr>
            </w:pPr>
            <w:r w:rsidRPr="00035A87">
              <w:rPr>
                <w:rFonts w:cs="Arial"/>
                <w:color w:val="auto"/>
              </w:rPr>
              <w:t>Name</w:t>
            </w:r>
          </w:p>
        </w:tc>
        <w:sdt>
          <w:sdtPr>
            <w:rPr>
              <w:rStyle w:val="Style3"/>
              <w:rFonts w:cs="Arial"/>
              <w:b w:val="0"/>
              <w:color w:val="auto"/>
            </w:rPr>
            <w:alias w:val="Contact Name"/>
            <w:tag w:val="Contact Name"/>
            <w:id w:val="-1154292706"/>
            <w:placeholder>
              <w:docPart w:val="81B2AAD4A00C48A382D5DB0F393CB9B5"/>
            </w:placeholder>
          </w:sdtPr>
          <w:sdtEndPr>
            <w:rPr>
              <w:rStyle w:val="DefaultParagraphFont"/>
            </w:rPr>
          </w:sdtEndPr>
          <w:sdtContent>
            <w:sdt>
              <w:sdtPr>
                <w:rPr>
                  <w:rStyle w:val="Style3"/>
                  <w:rFonts w:cs="Arial"/>
                  <w:b w:val="0"/>
                  <w:color w:val="auto"/>
                </w:rPr>
                <w:alias w:val="Contact Name"/>
                <w:tag w:val="Contact Name"/>
                <w:id w:val="-29653591"/>
                <w:placeholder>
                  <w:docPart w:val="577951E719C840CF92FF1D7F54621AA1"/>
                </w:placeholder>
              </w:sdtPr>
              <w:sdtEndPr>
                <w:rPr>
                  <w:rStyle w:val="DefaultParagraphFont"/>
                </w:rPr>
              </w:sdtEndPr>
              <w:sdtContent>
                <w:tc>
                  <w:tcPr>
                    <w:tcW w:w="5387" w:type="dxa"/>
                  </w:tcPr>
                  <w:p w14:paraId="72FA63DA" w14:textId="086E2781" w:rsidR="00224E20" w:rsidRPr="00035A87" w:rsidRDefault="00035A87" w:rsidP="005056C8">
                    <w:pPr>
                      <w:pStyle w:val="Question"/>
                      <w:spacing w:before="120"/>
                      <w:rPr>
                        <w:rFonts w:cs="Arial"/>
                        <w:b w:val="0"/>
                        <w:color w:val="auto"/>
                      </w:rPr>
                    </w:pPr>
                    <w:r w:rsidRPr="00035A87">
                      <w:rPr>
                        <w:rStyle w:val="Style3"/>
                        <w:rFonts w:cs="Arial"/>
                        <w:b w:val="0"/>
                        <w:color w:val="auto"/>
                      </w:rPr>
                      <w:t>Richard Haynes</w:t>
                    </w:r>
                  </w:p>
                </w:tc>
              </w:sdtContent>
            </w:sdt>
          </w:sdtContent>
        </w:sdt>
      </w:tr>
      <w:tr w:rsidR="00224E20" w:rsidRPr="005056C8" w14:paraId="55357B42" w14:textId="77777777" w:rsidTr="00726FEC">
        <w:tc>
          <w:tcPr>
            <w:tcW w:w="4644" w:type="dxa"/>
            <w:gridSpan w:val="2"/>
          </w:tcPr>
          <w:p w14:paraId="41DAC82F" w14:textId="77777777" w:rsidR="00224E20" w:rsidRPr="005056C8" w:rsidRDefault="00224E20" w:rsidP="005056C8">
            <w:pPr>
              <w:pStyle w:val="Question"/>
              <w:spacing w:before="120"/>
              <w:rPr>
                <w:rFonts w:cs="Arial"/>
              </w:rPr>
            </w:pPr>
            <w:r w:rsidRPr="005056C8">
              <w:rPr>
                <w:rFonts w:cs="Arial"/>
              </w:rPr>
              <w:t>Telephone Number</w:t>
            </w:r>
          </w:p>
        </w:tc>
        <w:sdt>
          <w:sdtPr>
            <w:rPr>
              <w:rStyle w:val="Style3"/>
              <w:rFonts w:cs="Arial"/>
              <w:b w:val="0"/>
            </w:rPr>
            <w:alias w:val="Telephone Number"/>
            <w:tag w:val="Telephone Number"/>
            <w:id w:val="-1635255760"/>
            <w:placeholder>
              <w:docPart w:val="31B458956ED34D08AE8B5C55A00FCF04"/>
            </w:placeholder>
          </w:sdtPr>
          <w:sdtEndPr>
            <w:rPr>
              <w:rStyle w:val="DefaultParagraphFont"/>
              <w:color w:val="808080" w:themeColor="background1" w:themeShade="80"/>
            </w:rPr>
          </w:sdtEndPr>
          <w:sdtContent>
            <w:sdt>
              <w:sdtPr>
                <w:rPr>
                  <w:rStyle w:val="Style3"/>
                  <w:rFonts w:cs="Arial"/>
                  <w:b w:val="0"/>
                </w:rPr>
                <w:alias w:val="Telephone Number"/>
                <w:tag w:val="Telephone Number"/>
                <w:id w:val="1794014541"/>
                <w:placeholder>
                  <w:docPart w:val="40D7A9E516BA4555B8CCD6CA8ED4AB4E"/>
                </w:placeholder>
              </w:sdtPr>
              <w:sdtEndPr>
                <w:rPr>
                  <w:rStyle w:val="DefaultParagraphFont"/>
                  <w:color w:val="808080" w:themeColor="background1" w:themeShade="80"/>
                </w:rPr>
              </w:sdtEndPr>
              <w:sdtContent>
                <w:tc>
                  <w:tcPr>
                    <w:tcW w:w="5387" w:type="dxa"/>
                  </w:tcPr>
                  <w:p w14:paraId="013E7C5C" w14:textId="24F3E7C8" w:rsidR="00224E20" w:rsidRPr="005056C8" w:rsidRDefault="00035A87" w:rsidP="005056C8">
                    <w:pPr>
                      <w:pStyle w:val="Question"/>
                      <w:spacing w:before="120"/>
                      <w:rPr>
                        <w:rFonts w:cs="Arial"/>
                        <w:b w:val="0"/>
                      </w:rPr>
                    </w:pPr>
                    <w:r w:rsidRPr="005F717D">
                      <w:rPr>
                        <w:rStyle w:val="Style3"/>
                        <w:rFonts w:cs="Arial"/>
                        <w:b w:val="0"/>
                        <w:color w:val="auto"/>
                      </w:rPr>
                      <w:t>01865 743743</w:t>
                    </w:r>
                  </w:p>
                </w:tc>
              </w:sdtContent>
            </w:sdt>
          </w:sdtContent>
        </w:sdt>
      </w:tr>
      <w:tr w:rsidR="00224E20" w:rsidRPr="005056C8" w14:paraId="1A355F68" w14:textId="77777777" w:rsidTr="00726FEC">
        <w:tc>
          <w:tcPr>
            <w:tcW w:w="4644" w:type="dxa"/>
            <w:gridSpan w:val="2"/>
          </w:tcPr>
          <w:p w14:paraId="7FC688C3" w14:textId="77777777" w:rsidR="00224E20" w:rsidRPr="005056C8" w:rsidRDefault="00224E20" w:rsidP="005056C8">
            <w:pPr>
              <w:pStyle w:val="Question"/>
              <w:spacing w:before="120"/>
              <w:rPr>
                <w:rFonts w:cs="Arial"/>
              </w:rPr>
            </w:pPr>
            <w:r w:rsidRPr="005056C8">
              <w:rPr>
                <w:rFonts w:cs="Arial"/>
              </w:rPr>
              <w:t>Email Address</w:t>
            </w:r>
          </w:p>
        </w:tc>
        <w:sdt>
          <w:sdtPr>
            <w:rPr>
              <w:rStyle w:val="Style3"/>
              <w:rFonts w:cs="Arial"/>
              <w:b w:val="0"/>
            </w:rPr>
            <w:alias w:val="Email Address"/>
            <w:tag w:val="Email Address"/>
            <w:id w:val="1132126623"/>
            <w:placeholder>
              <w:docPart w:val="E0858FBC32DA42E9B316D34171F2B2B5"/>
            </w:placeholder>
          </w:sdtPr>
          <w:sdtEndPr>
            <w:rPr>
              <w:rStyle w:val="DefaultParagraphFont"/>
              <w:color w:val="808080" w:themeColor="background1" w:themeShade="80"/>
            </w:rPr>
          </w:sdtEndPr>
          <w:sdtContent>
            <w:sdt>
              <w:sdtPr>
                <w:rPr>
                  <w:rStyle w:val="Style3"/>
                  <w:rFonts w:cs="Arial"/>
                  <w:b w:val="0"/>
                </w:rPr>
                <w:alias w:val="Email Address"/>
                <w:tag w:val="Email Address"/>
                <w:id w:val="403968805"/>
                <w:placeholder>
                  <w:docPart w:val="03C01A054CE64514AC8CC8ABB02C961C"/>
                </w:placeholder>
              </w:sdtPr>
              <w:sdtEndPr>
                <w:rPr>
                  <w:rStyle w:val="DefaultParagraphFont"/>
                  <w:color w:val="808080" w:themeColor="background1" w:themeShade="80"/>
                </w:rPr>
              </w:sdtEndPr>
              <w:sdtContent>
                <w:tc>
                  <w:tcPr>
                    <w:tcW w:w="5387" w:type="dxa"/>
                  </w:tcPr>
                  <w:p w14:paraId="7E799AD2" w14:textId="66F698BA" w:rsidR="00224E20" w:rsidRPr="005056C8" w:rsidRDefault="00035A87" w:rsidP="005056C8">
                    <w:pPr>
                      <w:pStyle w:val="Question"/>
                      <w:spacing w:before="120"/>
                      <w:rPr>
                        <w:rFonts w:cs="Arial"/>
                        <w:b w:val="0"/>
                      </w:rPr>
                    </w:pPr>
                    <w:r w:rsidRPr="005F717D">
                      <w:rPr>
                        <w:rStyle w:val="Style3"/>
                        <w:rFonts w:cs="Arial"/>
                        <w:b w:val="0"/>
                        <w:color w:val="auto"/>
                      </w:rPr>
                      <w:t>richard.haynes@ndph.ox.ac.uk</w:t>
                    </w:r>
                  </w:p>
                </w:tc>
              </w:sdtContent>
            </w:sdt>
          </w:sdtContent>
        </w:sdt>
      </w:tr>
      <w:tr w:rsidR="009F12DA" w:rsidRPr="005056C8" w14:paraId="02B3D7DC" w14:textId="77777777" w:rsidTr="00FB263B">
        <w:tc>
          <w:tcPr>
            <w:tcW w:w="10031" w:type="dxa"/>
            <w:gridSpan w:val="3"/>
          </w:tcPr>
          <w:p w14:paraId="0C99C8AA" w14:textId="77777777" w:rsidR="009F12DA" w:rsidRPr="005056C8" w:rsidRDefault="0041798B" w:rsidP="005056C8">
            <w:pPr>
              <w:pStyle w:val="Question"/>
              <w:shd w:val="clear" w:color="auto" w:fill="FFFFFF" w:themeFill="background1"/>
              <w:tabs>
                <w:tab w:val="left" w:pos="3969"/>
              </w:tabs>
              <w:rPr>
                <w:rFonts w:cs="Arial"/>
                <w:b w:val="0"/>
                <w:color w:val="FF0000"/>
              </w:rPr>
            </w:pPr>
            <w:r w:rsidRPr="005056C8">
              <w:rPr>
                <w:rFonts w:cs="Arial"/>
                <w:szCs w:val="48"/>
              </w:rPr>
              <w:t>5</w:t>
            </w:r>
            <w:r w:rsidR="009F12DA" w:rsidRPr="005056C8">
              <w:rPr>
                <w:rFonts w:cs="Arial"/>
                <w:sz w:val="48"/>
                <w:szCs w:val="48"/>
              </w:rPr>
              <w:t>.*</w:t>
            </w:r>
            <w:r w:rsidR="009F12DA" w:rsidRPr="005056C8">
              <w:rPr>
                <w:rFonts w:cs="Arial"/>
              </w:rPr>
              <w:t xml:space="preserve"> Are all participating NHS</w:t>
            </w:r>
            <w:r w:rsidR="008C639D" w:rsidRPr="005056C8">
              <w:rPr>
                <w:rFonts w:cs="Arial"/>
              </w:rPr>
              <w:t xml:space="preserve"> </w:t>
            </w:r>
            <w:r w:rsidR="009F12DA" w:rsidRPr="005056C8">
              <w:rPr>
                <w:rFonts w:cs="Arial"/>
              </w:rPr>
              <w:t>/</w:t>
            </w:r>
            <w:r w:rsidR="008C639D" w:rsidRPr="005056C8">
              <w:rPr>
                <w:rFonts w:cs="Arial"/>
              </w:rPr>
              <w:t xml:space="preserve"> </w:t>
            </w:r>
            <w:r w:rsidR="009F12DA" w:rsidRPr="005056C8">
              <w:rPr>
                <w:rFonts w:cs="Arial"/>
              </w:rPr>
              <w:t xml:space="preserve">HSC organisations undertaking the same protocol activities? </w:t>
            </w:r>
          </w:p>
        </w:tc>
      </w:tr>
      <w:tr w:rsidR="009F12DA" w:rsidRPr="005056C8" w14:paraId="10D8BF29" w14:textId="77777777" w:rsidTr="009C2E68">
        <w:tc>
          <w:tcPr>
            <w:tcW w:w="10031" w:type="dxa"/>
            <w:gridSpan w:val="3"/>
          </w:tcPr>
          <w:p w14:paraId="486CCBF1" w14:textId="239C9ECD" w:rsidR="009F12DA" w:rsidRPr="005056C8" w:rsidRDefault="006B33FB" w:rsidP="005056C8">
            <w:pPr>
              <w:pStyle w:val="Question"/>
              <w:shd w:val="clear" w:color="auto" w:fill="FFFFFF" w:themeFill="background1"/>
              <w:tabs>
                <w:tab w:val="left" w:pos="3969"/>
              </w:tabs>
              <w:spacing w:before="120"/>
              <w:rPr>
                <w:rFonts w:cs="Arial"/>
              </w:rPr>
            </w:pPr>
            <w:sdt>
              <w:sdtPr>
                <w:rPr>
                  <w:rStyle w:val="Style3"/>
                  <w:rFonts w:cs="Arial"/>
                  <w:b w:val="0"/>
                  <w:color w:val="auto"/>
                </w:rPr>
                <w:alias w:val="Site Type"/>
                <w:tag w:val="Site Type"/>
                <w:id w:val="-90393735"/>
                <w:placeholder>
                  <w:docPart w:val="ED03C6226E07412FBCD743DD158F3D70"/>
                </w:placeholder>
                <w:dropDownList>
                  <w:listItem w:value="Choose an item."/>
                  <w:listItem w:displayText="Yes" w:value="Yes"/>
                  <w:listItem w:displayText="No" w:value="No"/>
                </w:dropDownList>
              </w:sdtPr>
              <w:sdtEndPr>
                <w:rPr>
                  <w:rStyle w:val="DefaultParagraphFont"/>
                </w:rPr>
              </w:sdtEndPr>
              <w:sdtContent>
                <w:r w:rsidR="00035A87" w:rsidRPr="00035A87">
                  <w:rPr>
                    <w:rStyle w:val="Style3"/>
                    <w:rFonts w:cs="Arial"/>
                    <w:b w:val="0"/>
                    <w:color w:val="auto"/>
                  </w:rPr>
                  <w:t>Yes</w:t>
                </w:r>
              </w:sdtContent>
            </w:sdt>
          </w:p>
        </w:tc>
      </w:tr>
      <w:tr w:rsidR="005F4B25" w:rsidRPr="005056C8" w14:paraId="00E072E6" w14:textId="77777777" w:rsidTr="009C2E68">
        <w:tc>
          <w:tcPr>
            <w:tcW w:w="10031" w:type="dxa"/>
            <w:gridSpan w:val="3"/>
          </w:tcPr>
          <w:p w14:paraId="662A53DF" w14:textId="77777777" w:rsidR="005F4B25" w:rsidRPr="005056C8" w:rsidRDefault="005F4B25" w:rsidP="005056C8">
            <w:pPr>
              <w:pStyle w:val="Question"/>
              <w:shd w:val="clear" w:color="auto" w:fill="FFFFFF" w:themeFill="background1"/>
              <w:tabs>
                <w:tab w:val="left" w:pos="3969"/>
              </w:tabs>
              <w:spacing w:before="120"/>
              <w:rPr>
                <w:rStyle w:val="Style1"/>
                <w:rFonts w:cs="Arial"/>
                <w:color w:val="808080" w:themeColor="background1" w:themeShade="80"/>
              </w:rPr>
            </w:pPr>
            <w:r w:rsidRPr="005056C8">
              <w:rPr>
                <w:rFonts w:cs="Arial"/>
              </w:rPr>
              <w:t>If ‘No’ give details of the activities taking place at NHS</w:t>
            </w:r>
            <w:r w:rsidR="00F43AEA" w:rsidRPr="005056C8">
              <w:rPr>
                <w:rFonts w:cs="Arial"/>
              </w:rPr>
              <w:t xml:space="preserve"> </w:t>
            </w:r>
            <w:r w:rsidRPr="005056C8">
              <w:rPr>
                <w:rFonts w:cs="Arial"/>
              </w:rPr>
              <w:t>/</w:t>
            </w:r>
            <w:r w:rsidR="00F43AEA" w:rsidRPr="005056C8">
              <w:rPr>
                <w:rFonts w:cs="Arial"/>
              </w:rPr>
              <w:t xml:space="preserve"> </w:t>
            </w:r>
            <w:r w:rsidRPr="005056C8">
              <w:rPr>
                <w:rFonts w:cs="Arial"/>
              </w:rPr>
              <w:t xml:space="preserve">HSC organisations that you will use this </w:t>
            </w:r>
            <w:r w:rsidR="00B639E7" w:rsidRPr="005056C8">
              <w:rPr>
                <w:rFonts w:cs="Arial"/>
              </w:rPr>
              <w:t>o</w:t>
            </w:r>
            <w:r w:rsidR="00890F05" w:rsidRPr="005056C8">
              <w:rPr>
                <w:rFonts w:cs="Arial"/>
              </w:rPr>
              <w:t xml:space="preserve">utline Organisation Information Document </w:t>
            </w:r>
            <w:r w:rsidRPr="005056C8">
              <w:rPr>
                <w:rFonts w:cs="Arial"/>
              </w:rPr>
              <w:t>with</w:t>
            </w:r>
            <w:r w:rsidR="000A0310" w:rsidRPr="005056C8">
              <w:rPr>
                <w:rFonts w:cs="Arial"/>
              </w:rPr>
              <w:t xml:space="preserve">. </w:t>
            </w:r>
            <w:r w:rsidR="000A0310" w:rsidRPr="005056C8">
              <w:rPr>
                <w:rFonts w:cs="Arial"/>
                <w:b w:val="0"/>
              </w:rPr>
              <w:t>Additional outline Organisation Information Documents may be required for NHS</w:t>
            </w:r>
            <w:r w:rsidR="00F43AEA" w:rsidRPr="005056C8">
              <w:rPr>
                <w:rFonts w:cs="Arial"/>
                <w:b w:val="0"/>
              </w:rPr>
              <w:t xml:space="preserve"> </w:t>
            </w:r>
            <w:r w:rsidR="000A0310" w:rsidRPr="005056C8">
              <w:rPr>
                <w:rFonts w:cs="Arial"/>
                <w:b w:val="0"/>
              </w:rPr>
              <w:t>/</w:t>
            </w:r>
            <w:r w:rsidR="00F43AEA" w:rsidRPr="005056C8">
              <w:rPr>
                <w:rFonts w:cs="Arial"/>
                <w:b w:val="0"/>
              </w:rPr>
              <w:t xml:space="preserve"> </w:t>
            </w:r>
            <w:r w:rsidR="000A0310" w:rsidRPr="005056C8">
              <w:rPr>
                <w:rFonts w:cs="Arial"/>
                <w:b w:val="0"/>
              </w:rPr>
              <w:t xml:space="preserve">HSC organisations undertaking different activities. </w:t>
            </w:r>
          </w:p>
        </w:tc>
      </w:tr>
      <w:tr w:rsidR="005F4B25" w:rsidRPr="005056C8" w14:paraId="6D2A0EC2" w14:textId="77777777" w:rsidTr="009C2E68">
        <w:tc>
          <w:tcPr>
            <w:tcW w:w="10031" w:type="dxa"/>
            <w:gridSpan w:val="3"/>
          </w:tcPr>
          <w:p w14:paraId="3DA48FB6" w14:textId="49D67FBA" w:rsidR="005F4B25" w:rsidRPr="005056C8" w:rsidRDefault="006B33FB" w:rsidP="00035A87">
            <w:pPr>
              <w:pStyle w:val="Question"/>
              <w:shd w:val="clear" w:color="auto" w:fill="FFFFFF" w:themeFill="background1"/>
              <w:spacing w:before="120"/>
              <w:rPr>
                <w:rStyle w:val="Style1"/>
                <w:rFonts w:cs="Arial"/>
                <w:b/>
                <w:color w:val="808080" w:themeColor="background1" w:themeShade="80"/>
              </w:rPr>
            </w:pPr>
            <w:sdt>
              <w:sdtPr>
                <w:rPr>
                  <w:rStyle w:val="Style3"/>
                  <w:rFonts w:cs="Arial"/>
                  <w:b w:val="0"/>
                </w:rPr>
                <w:alias w:val="If no, give details"/>
                <w:tag w:val="If no, give details"/>
                <w:id w:val="-830759301"/>
                <w:placeholder>
                  <w:docPart w:val="A150F4B797D347C08E6ABC3A796BBC08"/>
                </w:placeholder>
              </w:sdtPr>
              <w:sdtEndPr>
                <w:rPr>
                  <w:rStyle w:val="DefaultParagraphFont"/>
                  <w:color w:val="BFBFBF" w:themeColor="background1" w:themeShade="BF"/>
                </w:rPr>
              </w:sdtEndPr>
              <w:sdtContent>
                <w:r w:rsidR="00035A87" w:rsidRPr="00035A87">
                  <w:rPr>
                    <w:rStyle w:val="Style3"/>
                    <w:rFonts w:cs="Arial"/>
                    <w:b w:val="0"/>
                    <w:color w:val="auto"/>
                  </w:rPr>
                  <w:t>N/A</w:t>
                </w:r>
              </w:sdtContent>
            </w:sdt>
          </w:p>
        </w:tc>
      </w:tr>
    </w:tbl>
    <w:p w14:paraId="01852563" w14:textId="77777777" w:rsidR="004D6773" w:rsidRPr="005056C8" w:rsidRDefault="003B387B" w:rsidP="005056C8">
      <w:pPr>
        <w:pStyle w:val="Heading2"/>
        <w:spacing w:line="240" w:lineRule="auto"/>
        <w:rPr>
          <w:rFonts w:cs="Arial"/>
        </w:rPr>
      </w:pPr>
      <w:r w:rsidRPr="005056C8">
        <w:rPr>
          <w:rFonts w:cs="Arial"/>
        </w:rPr>
        <w:t>Participating</w:t>
      </w:r>
      <w:r w:rsidR="00890F05" w:rsidRPr="005056C8">
        <w:rPr>
          <w:rFonts w:cs="Arial"/>
        </w:rPr>
        <w:t xml:space="preserve"> NHS / HSC</w:t>
      </w:r>
      <w:r w:rsidRPr="005056C8">
        <w:rPr>
          <w:rFonts w:cs="Arial"/>
        </w:rPr>
        <w:t xml:space="preserve"> Organisation</w:t>
      </w:r>
      <w:r w:rsidR="004D6773" w:rsidRPr="005056C8">
        <w:rPr>
          <w:rFonts w:cs="Arial"/>
        </w:rPr>
        <w:t xml:space="preserve"> Information</w:t>
      </w:r>
    </w:p>
    <w:tbl>
      <w:tblPr>
        <w:tblStyle w:val="TableGrid"/>
        <w:tblW w:w="10031" w:type="dxa"/>
        <w:tblLook w:val="04A0" w:firstRow="1" w:lastRow="0" w:firstColumn="1" w:lastColumn="0" w:noHBand="0" w:noVBand="1"/>
      </w:tblPr>
      <w:tblGrid>
        <w:gridCol w:w="10031"/>
      </w:tblGrid>
      <w:tr w:rsidR="00263003" w:rsidRPr="005056C8" w14:paraId="2224A02D" w14:textId="77777777" w:rsidTr="00263003">
        <w:tc>
          <w:tcPr>
            <w:tcW w:w="10031" w:type="dxa"/>
          </w:tcPr>
          <w:p w14:paraId="6BF7F2A5" w14:textId="77777777" w:rsidR="00263003" w:rsidRPr="005056C8" w:rsidRDefault="0041798B" w:rsidP="005056C8">
            <w:pPr>
              <w:keepNext/>
              <w:rPr>
                <w:rFonts w:cs="Arial"/>
                <w:i/>
                <w:szCs w:val="24"/>
              </w:rPr>
            </w:pPr>
            <w:r w:rsidRPr="005056C8">
              <w:rPr>
                <w:rFonts w:cs="Arial"/>
                <w:b/>
              </w:rPr>
              <w:t>6</w:t>
            </w:r>
            <w:r w:rsidR="00263003" w:rsidRPr="005056C8">
              <w:rPr>
                <w:rFonts w:cs="Arial"/>
                <w:b/>
              </w:rPr>
              <w:t>. Name of Participating NHS</w:t>
            </w:r>
            <w:r w:rsidR="00F43AEA" w:rsidRPr="005056C8">
              <w:rPr>
                <w:rFonts w:cs="Arial"/>
                <w:b/>
              </w:rPr>
              <w:t xml:space="preserve"> </w:t>
            </w:r>
            <w:r w:rsidR="00263003" w:rsidRPr="005056C8">
              <w:rPr>
                <w:rFonts w:cs="Arial"/>
                <w:b/>
              </w:rPr>
              <w:t>/ HSC Organisation</w:t>
            </w:r>
            <w:r w:rsidR="00563725" w:rsidRPr="005056C8">
              <w:rPr>
                <w:rFonts w:cs="Arial"/>
                <w:szCs w:val="24"/>
              </w:rPr>
              <w:t xml:space="preserve">. If this Organisation Information Document is being used as an </w:t>
            </w:r>
            <w:r w:rsidR="001233A6" w:rsidRPr="005056C8">
              <w:rPr>
                <w:rFonts w:cs="Arial"/>
                <w:szCs w:val="24"/>
              </w:rPr>
              <w:t>A</w:t>
            </w:r>
            <w:r w:rsidR="00563725" w:rsidRPr="005056C8">
              <w:rPr>
                <w:rFonts w:cs="Arial"/>
                <w:szCs w:val="24"/>
              </w:rPr>
              <w:t xml:space="preserve">greement the name must be entered prior to agreement.  </w:t>
            </w:r>
          </w:p>
        </w:tc>
      </w:tr>
      <w:tr w:rsidR="00263003" w:rsidRPr="005056C8" w14:paraId="0F8A7ECE" w14:textId="77777777" w:rsidTr="00263003">
        <w:sdt>
          <w:sdtPr>
            <w:rPr>
              <w:rStyle w:val="Style3"/>
              <w:rFonts w:cs="Arial"/>
              <w:b w:val="0"/>
            </w:rPr>
            <w:id w:val="-257447740"/>
            <w:placeholder>
              <w:docPart w:val="2B565187B9294267944FCD3A6690EE05"/>
            </w:placeholder>
          </w:sdtPr>
          <w:sdtEndPr>
            <w:rPr>
              <w:rStyle w:val="DefaultParagraphFont"/>
              <w:color w:val="000000" w:themeColor="text1"/>
            </w:rPr>
          </w:sdtEndPr>
          <w:sdtContent>
            <w:sdt>
              <w:sdtPr>
                <w:rPr>
                  <w:rStyle w:val="Style3"/>
                  <w:rFonts w:cs="Arial"/>
                  <w:b w:val="0"/>
                </w:rPr>
                <w:id w:val="-2124690582"/>
                <w:placeholder>
                  <w:docPart w:val="052DA507CD0E4E54842ED3C8EF56A5BF"/>
                </w:placeholder>
              </w:sdtPr>
              <w:sdtEndPr>
                <w:rPr>
                  <w:rStyle w:val="DefaultParagraphFont"/>
                  <w:color w:val="000000" w:themeColor="text1"/>
                </w:rPr>
              </w:sdtEndPr>
              <w:sdtContent>
                <w:tc>
                  <w:tcPr>
                    <w:tcW w:w="10031" w:type="dxa"/>
                  </w:tcPr>
                  <w:p w14:paraId="7221A381" w14:textId="462505FB" w:rsidR="00263003" w:rsidRPr="005056C8" w:rsidRDefault="00035A87" w:rsidP="00035A87">
                    <w:pPr>
                      <w:pStyle w:val="Question"/>
                      <w:spacing w:before="120"/>
                      <w:rPr>
                        <w:rFonts w:cs="Arial"/>
                        <w:b w:val="0"/>
                      </w:rPr>
                    </w:pPr>
                    <w:r>
                      <w:rPr>
                        <w:b w:val="0"/>
                      </w:rPr>
                      <w:t>Oxford University Hospital</w:t>
                    </w:r>
                    <w:r w:rsidRPr="00035A87">
                      <w:rPr>
                        <w:b w:val="0"/>
                      </w:rPr>
                      <w:t xml:space="preserve"> NHS F</w:t>
                    </w:r>
                    <w:r>
                      <w:rPr>
                        <w:b w:val="0"/>
                      </w:rPr>
                      <w:t>oundation Trust</w:t>
                    </w:r>
                  </w:p>
                </w:tc>
              </w:sdtContent>
            </w:sdt>
          </w:sdtContent>
        </w:sdt>
      </w:tr>
      <w:tr w:rsidR="00B842FF" w:rsidRPr="005056C8" w14:paraId="6A0A9C50" w14:textId="77777777" w:rsidTr="00263003">
        <w:tc>
          <w:tcPr>
            <w:tcW w:w="10031" w:type="dxa"/>
          </w:tcPr>
          <w:p w14:paraId="4F2F70E3" w14:textId="77777777" w:rsidR="00B842FF" w:rsidRPr="005056C8" w:rsidRDefault="0041798B" w:rsidP="005056C8">
            <w:pPr>
              <w:pStyle w:val="Question"/>
              <w:keepNext/>
              <w:spacing w:before="120"/>
              <w:rPr>
                <w:rFonts w:cs="Arial"/>
              </w:rPr>
            </w:pPr>
            <w:r w:rsidRPr="005056C8">
              <w:rPr>
                <w:rFonts w:cs="Arial"/>
              </w:rPr>
              <w:t>7</w:t>
            </w:r>
            <w:r w:rsidR="00B842FF" w:rsidRPr="005056C8">
              <w:rPr>
                <w:rFonts w:cs="Arial"/>
              </w:rPr>
              <w:t>. Location/s</w:t>
            </w:r>
            <w:r w:rsidR="00B842FF" w:rsidRPr="005056C8">
              <w:rPr>
                <w:rStyle w:val="GuidanceChar"/>
                <w:rFonts w:cs="Arial"/>
              </w:rPr>
              <w:t xml:space="preserve">: </w:t>
            </w:r>
            <w:r w:rsidR="00EF1B1D" w:rsidRPr="005056C8">
              <w:rPr>
                <w:rStyle w:val="GuidanceChar"/>
                <w:rFonts w:cs="Arial"/>
                <w:b w:val="0"/>
                <w:i w:val="0"/>
              </w:rPr>
              <w:t xml:space="preserve">Please provide detail below where </w:t>
            </w:r>
            <w:r w:rsidR="00563725" w:rsidRPr="005056C8">
              <w:rPr>
                <w:rStyle w:val="GuidanceChar"/>
                <w:rFonts w:cs="Arial"/>
                <w:b w:val="0"/>
                <w:i w:val="0"/>
              </w:rPr>
              <w:t xml:space="preserve">it is planned to undertake the research only at specified locations with the participating </w:t>
            </w:r>
            <w:r w:rsidR="009E130B" w:rsidRPr="005056C8">
              <w:rPr>
                <w:rStyle w:val="GuidanceChar"/>
                <w:rFonts w:cs="Arial"/>
                <w:b w:val="0"/>
                <w:i w:val="0"/>
              </w:rPr>
              <w:t xml:space="preserve">NHS / HSC </w:t>
            </w:r>
            <w:r w:rsidR="00563725" w:rsidRPr="005056C8">
              <w:rPr>
                <w:rStyle w:val="GuidanceChar"/>
                <w:rFonts w:cs="Arial"/>
                <w:b w:val="0"/>
                <w:i w:val="0"/>
              </w:rPr>
              <w:t>organisation (i.e. hospital(s), GP Practice(s) and/or Research Unit(s)</w:t>
            </w:r>
            <w:r w:rsidR="00EF1B1D" w:rsidRPr="005056C8">
              <w:rPr>
                <w:rFonts w:cs="Arial"/>
                <w:b w:val="0"/>
              </w:rPr>
              <w:t>)</w:t>
            </w:r>
            <w:r w:rsidR="00EF1B1D" w:rsidRPr="005056C8">
              <w:rPr>
                <w:rFonts w:cs="Arial"/>
              </w:rPr>
              <w:t xml:space="preserve">.  </w:t>
            </w:r>
            <w:r w:rsidR="00EF1B1D" w:rsidRPr="005056C8">
              <w:rPr>
                <w:rFonts w:cs="Arial"/>
                <w:b w:val="0"/>
                <w:szCs w:val="24"/>
              </w:rPr>
              <w:t>I</w:t>
            </w:r>
            <w:r w:rsidR="00563725" w:rsidRPr="005056C8">
              <w:rPr>
                <w:rFonts w:cs="Arial"/>
                <w:b w:val="0"/>
                <w:szCs w:val="24"/>
              </w:rPr>
              <w:t>t is not intended that the level of detail provided here captures individual departments within the</w:t>
            </w:r>
            <w:r w:rsidR="00317153" w:rsidRPr="005056C8">
              <w:rPr>
                <w:rFonts w:cs="Arial"/>
                <w:b w:val="0"/>
                <w:szCs w:val="24"/>
              </w:rPr>
              <w:t xml:space="preserve"> </w:t>
            </w:r>
            <w:r w:rsidR="009E130B" w:rsidRPr="005056C8">
              <w:rPr>
                <w:rFonts w:cs="Arial"/>
                <w:b w:val="0"/>
                <w:szCs w:val="24"/>
              </w:rPr>
              <w:t xml:space="preserve">participating </w:t>
            </w:r>
            <w:r w:rsidR="00317153" w:rsidRPr="005056C8">
              <w:rPr>
                <w:rFonts w:cs="Arial"/>
                <w:b w:val="0"/>
                <w:szCs w:val="24"/>
              </w:rPr>
              <w:t>NHS / HSC</w:t>
            </w:r>
            <w:r w:rsidR="00563725" w:rsidRPr="005056C8">
              <w:rPr>
                <w:rFonts w:cs="Arial"/>
                <w:b w:val="0"/>
                <w:szCs w:val="24"/>
              </w:rPr>
              <w:t xml:space="preserve"> organisation.</w:t>
            </w:r>
            <w:r w:rsidR="006F1FC9" w:rsidRPr="005056C8">
              <w:rPr>
                <w:rFonts w:cs="Arial"/>
                <w:b w:val="0"/>
                <w:szCs w:val="24"/>
              </w:rPr>
              <w:t xml:space="preserve"> </w:t>
            </w:r>
          </w:p>
        </w:tc>
      </w:tr>
    </w:tbl>
    <w:p w14:paraId="341B9FD3" w14:textId="77777777" w:rsidR="008238D1" w:rsidRPr="005056C8" w:rsidRDefault="008238D1" w:rsidP="005056C8">
      <w:pPr>
        <w:spacing w:line="240" w:lineRule="auto"/>
        <w:rPr>
          <w:rFonts w:cs="Arial"/>
          <w:sz w:val="4"/>
          <w:szCs w:val="4"/>
        </w:rPr>
      </w:pPr>
    </w:p>
    <w:tbl>
      <w:tblPr>
        <w:tblStyle w:val="TableGrid"/>
        <w:tblW w:w="10031" w:type="dxa"/>
        <w:tblLook w:val="04A0" w:firstRow="1" w:lastRow="0" w:firstColumn="1" w:lastColumn="0" w:noHBand="0" w:noVBand="1"/>
      </w:tblPr>
      <w:tblGrid>
        <w:gridCol w:w="5046"/>
        <w:gridCol w:w="4985"/>
      </w:tblGrid>
      <w:tr w:rsidR="00B842FF" w:rsidRPr="005056C8" w14:paraId="0A713062" w14:textId="77777777" w:rsidTr="008238D1">
        <w:trPr>
          <w:tblHeader/>
        </w:trPr>
        <w:tc>
          <w:tcPr>
            <w:tcW w:w="5046" w:type="dxa"/>
          </w:tcPr>
          <w:p w14:paraId="22CF37AC" w14:textId="77777777" w:rsidR="00B842FF" w:rsidRPr="005056C8" w:rsidRDefault="00B842FF" w:rsidP="005056C8">
            <w:pPr>
              <w:pStyle w:val="Question"/>
              <w:spacing w:before="120"/>
              <w:rPr>
                <w:rFonts w:cs="Arial"/>
              </w:rPr>
            </w:pPr>
            <w:r w:rsidRPr="005056C8">
              <w:rPr>
                <w:rFonts w:cs="Arial"/>
              </w:rPr>
              <w:lastRenderedPageBreak/>
              <w:t>Location</w:t>
            </w:r>
            <w:r w:rsidR="00E14A55" w:rsidRPr="005056C8">
              <w:rPr>
                <w:rFonts w:cs="Arial"/>
              </w:rPr>
              <w:t xml:space="preserve"> </w:t>
            </w:r>
            <w:r w:rsidR="00E14A55" w:rsidRPr="005056C8">
              <w:rPr>
                <w:rFonts w:cs="Arial"/>
                <w:b w:val="0"/>
              </w:rPr>
              <w:t>(enter text below)</w:t>
            </w:r>
          </w:p>
        </w:tc>
        <w:tc>
          <w:tcPr>
            <w:tcW w:w="4985" w:type="dxa"/>
          </w:tcPr>
          <w:p w14:paraId="0297890C" w14:textId="77777777" w:rsidR="00B842FF" w:rsidRPr="005056C8" w:rsidRDefault="00B842FF" w:rsidP="005056C8">
            <w:pPr>
              <w:pStyle w:val="Question"/>
              <w:spacing w:before="120"/>
              <w:rPr>
                <w:rFonts w:cs="Arial"/>
              </w:rPr>
            </w:pPr>
            <w:r w:rsidRPr="005056C8">
              <w:rPr>
                <w:rFonts w:cs="Arial"/>
              </w:rPr>
              <w:t>Activity</w:t>
            </w:r>
            <w:r w:rsidR="00E14A55" w:rsidRPr="005056C8">
              <w:rPr>
                <w:rFonts w:cs="Arial"/>
              </w:rPr>
              <w:t xml:space="preserve"> </w:t>
            </w:r>
            <w:r w:rsidR="00E14A55" w:rsidRPr="005056C8">
              <w:rPr>
                <w:rFonts w:cs="Arial"/>
                <w:b w:val="0"/>
              </w:rPr>
              <w:t>(enter text below)</w:t>
            </w:r>
          </w:p>
        </w:tc>
      </w:tr>
      <w:tr w:rsidR="00256EC0" w:rsidRPr="005056C8" w14:paraId="4B9D58BF" w14:textId="77777777" w:rsidTr="00263003">
        <w:trPr>
          <w:trHeight w:val="495"/>
        </w:trPr>
        <w:tc>
          <w:tcPr>
            <w:tcW w:w="5046" w:type="dxa"/>
          </w:tcPr>
          <w:p w14:paraId="3359DAB9" w14:textId="6AF76618" w:rsidR="00256EC0" w:rsidRPr="005056C8" w:rsidRDefault="00256EC0" w:rsidP="005056C8">
            <w:pPr>
              <w:pStyle w:val="Question"/>
              <w:spacing w:before="120"/>
              <w:rPr>
                <w:rStyle w:val="Style3"/>
                <w:rFonts w:cs="Arial"/>
                <w:b w:val="0"/>
              </w:rPr>
            </w:pPr>
            <w:r w:rsidRPr="005F717D">
              <w:rPr>
                <w:rStyle w:val="Style3"/>
                <w:rFonts w:cs="Arial"/>
                <w:b w:val="0"/>
                <w:color w:val="auto"/>
              </w:rPr>
              <w:t>Any hospital within the trust with emergency admission provision.</w:t>
            </w:r>
          </w:p>
        </w:tc>
        <w:tc>
          <w:tcPr>
            <w:tcW w:w="4985" w:type="dxa"/>
          </w:tcPr>
          <w:p w14:paraId="1928C1BE" w14:textId="15018877" w:rsidR="00256EC0" w:rsidRPr="005056C8" w:rsidRDefault="00256EC0" w:rsidP="005056C8">
            <w:pPr>
              <w:pStyle w:val="Question"/>
              <w:spacing w:before="120"/>
              <w:rPr>
                <w:rStyle w:val="Style3"/>
                <w:rFonts w:cs="Arial"/>
                <w:b w:val="0"/>
              </w:rPr>
            </w:pPr>
            <w:r>
              <w:rPr>
                <w:rStyle w:val="Style3"/>
                <w:rFonts w:cs="Arial"/>
                <w:b w:val="0"/>
                <w:color w:val="auto"/>
              </w:rPr>
              <w:t>Taking consent and r</w:t>
            </w:r>
            <w:r w:rsidRPr="005F717D">
              <w:rPr>
                <w:rStyle w:val="Style3"/>
                <w:rFonts w:cs="Arial"/>
                <w:b w:val="0"/>
                <w:color w:val="auto"/>
              </w:rPr>
              <w:t xml:space="preserve">andomizing patients into the RECOVERY trial and administering the allocated treatment. Completing </w:t>
            </w:r>
            <w:r>
              <w:rPr>
                <w:rStyle w:val="Style3"/>
                <w:rFonts w:cs="Arial"/>
                <w:b w:val="0"/>
                <w:color w:val="auto"/>
              </w:rPr>
              <w:t xml:space="preserve">and submitting </w:t>
            </w:r>
            <w:r w:rsidRPr="005F717D">
              <w:rPr>
                <w:rStyle w:val="Style3"/>
                <w:rFonts w:cs="Arial"/>
                <w:b w:val="0"/>
                <w:color w:val="auto"/>
              </w:rPr>
              <w:t xml:space="preserve">follow-up form. </w:t>
            </w:r>
          </w:p>
        </w:tc>
      </w:tr>
      <w:tr w:rsidR="00E14A55" w:rsidRPr="005056C8" w14:paraId="2553FC6E" w14:textId="77777777" w:rsidTr="00263003">
        <w:trPr>
          <w:trHeight w:val="495"/>
        </w:trPr>
        <w:tc>
          <w:tcPr>
            <w:tcW w:w="5046" w:type="dxa"/>
          </w:tcPr>
          <w:p w14:paraId="6E627ADA" w14:textId="77777777" w:rsidR="00E14A55" w:rsidRPr="005056C8" w:rsidRDefault="00E14A55" w:rsidP="005056C8">
            <w:pPr>
              <w:pStyle w:val="Question"/>
              <w:spacing w:before="120"/>
              <w:rPr>
                <w:rStyle w:val="Style3"/>
                <w:rFonts w:cs="Arial"/>
                <w:b w:val="0"/>
              </w:rPr>
            </w:pPr>
          </w:p>
        </w:tc>
        <w:tc>
          <w:tcPr>
            <w:tcW w:w="4985" w:type="dxa"/>
          </w:tcPr>
          <w:p w14:paraId="530FEF16" w14:textId="77777777" w:rsidR="00E14A55" w:rsidRPr="005056C8" w:rsidRDefault="00E14A55" w:rsidP="005056C8">
            <w:pPr>
              <w:pStyle w:val="Question"/>
              <w:spacing w:before="120"/>
              <w:rPr>
                <w:rStyle w:val="Style3"/>
                <w:rFonts w:cs="Arial"/>
                <w:b w:val="0"/>
              </w:rPr>
            </w:pPr>
          </w:p>
        </w:tc>
      </w:tr>
      <w:tr w:rsidR="00E14A55" w:rsidRPr="005056C8" w14:paraId="5D15897E" w14:textId="77777777" w:rsidTr="00263003">
        <w:trPr>
          <w:trHeight w:val="495"/>
        </w:trPr>
        <w:tc>
          <w:tcPr>
            <w:tcW w:w="5046" w:type="dxa"/>
          </w:tcPr>
          <w:p w14:paraId="2207CED8" w14:textId="77777777" w:rsidR="00E14A55" w:rsidRPr="005056C8" w:rsidRDefault="00E14A55" w:rsidP="005056C8">
            <w:pPr>
              <w:pStyle w:val="Question"/>
              <w:spacing w:before="120"/>
              <w:rPr>
                <w:rStyle w:val="Style3"/>
                <w:rFonts w:cs="Arial"/>
                <w:b w:val="0"/>
              </w:rPr>
            </w:pPr>
          </w:p>
        </w:tc>
        <w:tc>
          <w:tcPr>
            <w:tcW w:w="4985" w:type="dxa"/>
          </w:tcPr>
          <w:p w14:paraId="209707DE" w14:textId="77777777" w:rsidR="00E14A55" w:rsidRPr="005056C8" w:rsidRDefault="00E14A55" w:rsidP="005056C8">
            <w:pPr>
              <w:pStyle w:val="Question"/>
              <w:spacing w:before="120"/>
              <w:rPr>
                <w:rStyle w:val="Style3"/>
                <w:rFonts w:cs="Arial"/>
                <w:b w:val="0"/>
              </w:rPr>
            </w:pPr>
          </w:p>
        </w:tc>
      </w:tr>
    </w:tbl>
    <w:p w14:paraId="1E48894E" w14:textId="77777777" w:rsidR="0000544B" w:rsidRPr="005056C8" w:rsidRDefault="0000544B" w:rsidP="005056C8">
      <w:pPr>
        <w:spacing w:line="240" w:lineRule="auto"/>
        <w:rPr>
          <w:rFonts w:cs="Arial"/>
          <w:sz w:val="10"/>
          <w:szCs w:val="10"/>
        </w:rPr>
      </w:pPr>
    </w:p>
    <w:tbl>
      <w:tblPr>
        <w:tblStyle w:val="TableGrid"/>
        <w:tblW w:w="10031" w:type="dxa"/>
        <w:tblLook w:val="04A0" w:firstRow="1" w:lastRow="0" w:firstColumn="1" w:lastColumn="0" w:noHBand="0" w:noVBand="1"/>
      </w:tblPr>
      <w:tblGrid>
        <w:gridCol w:w="4644"/>
        <w:gridCol w:w="5387"/>
      </w:tblGrid>
      <w:tr w:rsidR="00726FEC" w:rsidRPr="005056C8" w14:paraId="3AFAA393" w14:textId="77777777" w:rsidTr="00263003">
        <w:tc>
          <w:tcPr>
            <w:tcW w:w="10031" w:type="dxa"/>
            <w:gridSpan w:val="2"/>
          </w:tcPr>
          <w:p w14:paraId="5FC849B4" w14:textId="77777777" w:rsidR="00563725" w:rsidRPr="005056C8" w:rsidRDefault="0041798B" w:rsidP="005056C8">
            <w:pPr>
              <w:keepNext/>
              <w:rPr>
                <w:rFonts w:cs="Arial"/>
              </w:rPr>
            </w:pPr>
            <w:r w:rsidRPr="005056C8">
              <w:rPr>
                <w:rFonts w:cs="Arial"/>
                <w:b/>
                <w:szCs w:val="48"/>
              </w:rPr>
              <w:t>8</w:t>
            </w:r>
            <w:r w:rsidR="00726FEC" w:rsidRPr="005056C8">
              <w:rPr>
                <w:rFonts w:cs="Arial"/>
                <w:b/>
                <w:sz w:val="48"/>
                <w:szCs w:val="48"/>
              </w:rPr>
              <w:t>*</w:t>
            </w:r>
            <w:r w:rsidR="00726FEC" w:rsidRPr="005056C8">
              <w:rPr>
                <w:rFonts w:cs="Arial"/>
                <w:b/>
              </w:rPr>
              <w:t>. What is the role of the person responsible for research activities at the participating NHS</w:t>
            </w:r>
            <w:r w:rsidR="008C639D" w:rsidRPr="005056C8">
              <w:rPr>
                <w:rFonts w:cs="Arial"/>
                <w:b/>
              </w:rPr>
              <w:t xml:space="preserve"> </w:t>
            </w:r>
            <w:r w:rsidR="00726FEC" w:rsidRPr="005056C8">
              <w:rPr>
                <w:rFonts w:cs="Arial"/>
                <w:b/>
              </w:rPr>
              <w:t>/</w:t>
            </w:r>
            <w:r w:rsidR="008C639D" w:rsidRPr="005056C8">
              <w:rPr>
                <w:rFonts w:cs="Arial"/>
                <w:b/>
              </w:rPr>
              <w:t xml:space="preserve"> </w:t>
            </w:r>
            <w:r w:rsidR="00726FEC" w:rsidRPr="005056C8">
              <w:rPr>
                <w:rFonts w:cs="Arial"/>
                <w:b/>
              </w:rPr>
              <w:t>HSC organisation?</w:t>
            </w:r>
            <w:r w:rsidR="00440013" w:rsidRPr="005056C8">
              <w:rPr>
                <w:rFonts w:cs="Arial"/>
              </w:rPr>
              <w:t xml:space="preserve"> </w:t>
            </w:r>
          </w:p>
          <w:p w14:paraId="21C06C76" w14:textId="77777777" w:rsidR="00563725" w:rsidRPr="005056C8" w:rsidRDefault="00563725" w:rsidP="005056C8">
            <w:pPr>
              <w:pStyle w:val="ListParagraph"/>
              <w:numPr>
                <w:ilvl w:val="0"/>
                <w:numId w:val="21"/>
              </w:numPr>
              <w:rPr>
                <w:rFonts w:cs="Arial"/>
                <w:szCs w:val="24"/>
              </w:rPr>
            </w:pPr>
            <w:r w:rsidRPr="005056C8">
              <w:rPr>
                <w:rFonts w:cs="Arial"/>
                <w:szCs w:val="24"/>
              </w:rPr>
              <w:t xml:space="preserve">Principal </w:t>
            </w:r>
            <w:r w:rsidR="006E3696" w:rsidRPr="005056C8">
              <w:rPr>
                <w:rFonts w:cs="Arial"/>
                <w:szCs w:val="24"/>
              </w:rPr>
              <w:t>I</w:t>
            </w:r>
            <w:r w:rsidRPr="005056C8">
              <w:rPr>
                <w:rFonts w:cs="Arial"/>
                <w:szCs w:val="24"/>
              </w:rPr>
              <w:t xml:space="preserve">nvestigators are expected to be in place at </w:t>
            </w:r>
            <w:r w:rsidR="00DA112E" w:rsidRPr="005056C8">
              <w:rPr>
                <w:rFonts w:cs="Arial"/>
                <w:szCs w:val="24"/>
              </w:rPr>
              <w:t>participating NHS / HSC o</w:t>
            </w:r>
            <w:r w:rsidR="00112E01" w:rsidRPr="005056C8">
              <w:rPr>
                <w:rFonts w:cs="Arial"/>
                <w:szCs w:val="24"/>
              </w:rPr>
              <w:t>rganisation</w:t>
            </w:r>
            <w:r w:rsidRPr="005056C8">
              <w:rPr>
                <w:rFonts w:cs="Arial"/>
                <w:szCs w:val="24"/>
              </w:rPr>
              <w:t xml:space="preserve">s where locally employed staff take responsibility for research procedures. In this scenario Principal Investigator should be selected even for single </w:t>
            </w:r>
            <w:r w:rsidR="00886BFF" w:rsidRPr="005056C8">
              <w:rPr>
                <w:rFonts w:cs="Arial"/>
                <w:szCs w:val="24"/>
              </w:rPr>
              <w:t>centre</w:t>
            </w:r>
            <w:r w:rsidRPr="005056C8">
              <w:rPr>
                <w:rFonts w:cs="Arial"/>
                <w:szCs w:val="24"/>
              </w:rPr>
              <w:t xml:space="preserve"> studies where the Chief Investigator will also be the Principal Investigator.</w:t>
            </w:r>
          </w:p>
          <w:p w14:paraId="6E0DBE2F" w14:textId="77777777" w:rsidR="00563725" w:rsidRPr="005056C8" w:rsidRDefault="00563725" w:rsidP="005056C8">
            <w:pPr>
              <w:pStyle w:val="ListParagraph"/>
              <w:numPr>
                <w:ilvl w:val="0"/>
                <w:numId w:val="21"/>
              </w:numPr>
              <w:rPr>
                <w:rFonts w:cs="Arial"/>
                <w:szCs w:val="24"/>
              </w:rPr>
            </w:pPr>
            <w:r w:rsidRPr="005056C8">
              <w:rPr>
                <w:rFonts w:cs="Arial"/>
                <w:szCs w:val="24"/>
              </w:rPr>
              <w:t xml:space="preserve">Where this is not the case, local collaborators are expected to be in place where central study staff will be present at </w:t>
            </w:r>
            <w:r w:rsidR="00886BFF" w:rsidRPr="005056C8">
              <w:rPr>
                <w:rFonts w:cs="Arial"/>
                <w:szCs w:val="24"/>
              </w:rPr>
              <w:t>the participating organisation</w:t>
            </w:r>
            <w:r w:rsidRPr="005056C8">
              <w:rPr>
                <w:rFonts w:cs="Arial"/>
                <w:szCs w:val="24"/>
              </w:rPr>
              <w:t xml:space="preserve"> to undertake research procedures (the role of the Local Collaborator is to facilitate the presence of </w:t>
            </w:r>
            <w:r w:rsidR="00C7380F" w:rsidRPr="005056C8">
              <w:rPr>
                <w:rFonts w:cs="Arial"/>
                <w:szCs w:val="24"/>
              </w:rPr>
              <w:t>Sponsor</w:t>
            </w:r>
            <w:r w:rsidR="008C639D" w:rsidRPr="005056C8">
              <w:rPr>
                <w:rFonts w:cs="Arial"/>
                <w:szCs w:val="24"/>
              </w:rPr>
              <w:t xml:space="preserve"> </w:t>
            </w:r>
            <w:r w:rsidRPr="005056C8">
              <w:rPr>
                <w:rFonts w:cs="Arial"/>
                <w:szCs w:val="24"/>
              </w:rPr>
              <w:t>/</w:t>
            </w:r>
            <w:r w:rsidR="008C639D" w:rsidRPr="005056C8">
              <w:rPr>
                <w:rFonts w:cs="Arial"/>
                <w:szCs w:val="24"/>
              </w:rPr>
              <w:t xml:space="preserve"> </w:t>
            </w:r>
            <w:r w:rsidRPr="005056C8">
              <w:rPr>
                <w:rFonts w:cs="Arial"/>
                <w:szCs w:val="24"/>
              </w:rPr>
              <w:t xml:space="preserve">CRO research staff).  </w:t>
            </w:r>
          </w:p>
          <w:p w14:paraId="204610AE" w14:textId="77777777" w:rsidR="00726FEC" w:rsidRPr="005056C8" w:rsidRDefault="00563725" w:rsidP="005056C8">
            <w:pPr>
              <w:pStyle w:val="ListParagraph"/>
              <w:keepNext/>
              <w:numPr>
                <w:ilvl w:val="0"/>
                <w:numId w:val="21"/>
              </w:numPr>
              <w:rPr>
                <w:rFonts w:cs="Arial"/>
              </w:rPr>
            </w:pPr>
            <w:r w:rsidRPr="005056C8">
              <w:rPr>
                <w:rFonts w:cs="Arial"/>
                <w:szCs w:val="24"/>
              </w:rPr>
              <w:t xml:space="preserve">Where existing data is being provided for research purposes without additional research procedures and without the presence of central research team members at </w:t>
            </w:r>
            <w:r w:rsidR="00504CB3" w:rsidRPr="005056C8">
              <w:rPr>
                <w:rFonts w:cs="Arial"/>
                <w:szCs w:val="24"/>
              </w:rPr>
              <w:t xml:space="preserve">the </w:t>
            </w:r>
            <w:r w:rsidR="00886BFF" w:rsidRPr="005056C8">
              <w:rPr>
                <w:rFonts w:cs="Arial"/>
                <w:szCs w:val="24"/>
              </w:rPr>
              <w:t xml:space="preserve">participating </w:t>
            </w:r>
            <w:r w:rsidR="00504CB3" w:rsidRPr="005056C8">
              <w:rPr>
                <w:rFonts w:cs="Arial"/>
                <w:szCs w:val="24"/>
              </w:rPr>
              <w:t xml:space="preserve">NHS / HSC </w:t>
            </w:r>
            <w:r w:rsidR="00886BFF" w:rsidRPr="005056C8">
              <w:rPr>
                <w:rFonts w:cs="Arial"/>
                <w:szCs w:val="24"/>
              </w:rPr>
              <w:t>organisation</w:t>
            </w:r>
            <w:r w:rsidRPr="005056C8">
              <w:rPr>
                <w:rFonts w:cs="Arial"/>
                <w:szCs w:val="24"/>
              </w:rPr>
              <w:t>, select Chief Investigator.</w:t>
            </w:r>
          </w:p>
        </w:tc>
      </w:tr>
      <w:tr w:rsidR="00726FEC" w:rsidRPr="005056C8" w14:paraId="1A73F242" w14:textId="77777777" w:rsidTr="00263003">
        <w:tc>
          <w:tcPr>
            <w:tcW w:w="10031" w:type="dxa"/>
            <w:gridSpan w:val="2"/>
          </w:tcPr>
          <w:p w14:paraId="3C62195E" w14:textId="16167567" w:rsidR="00726FEC" w:rsidRPr="005056C8" w:rsidRDefault="006B33FB" w:rsidP="005056C8">
            <w:pPr>
              <w:spacing w:before="120"/>
              <w:rPr>
                <w:rFonts w:cs="Arial"/>
                <w:b/>
              </w:rPr>
            </w:pPr>
            <w:sdt>
              <w:sdtPr>
                <w:rPr>
                  <w:rStyle w:val="Style3"/>
                  <w:rFonts w:cs="Arial"/>
                  <w:color w:val="auto"/>
                </w:rPr>
                <w:alias w:val="Choose role"/>
                <w:tag w:val="Choose role"/>
                <w:id w:val="-1428117138"/>
                <w:placeholder>
                  <w:docPart w:val="B7B6A9DA9E1647C1A6950FE791563ABE"/>
                </w:placeholder>
                <w:dropDownList>
                  <w:listItem w:value="Choose an item."/>
                  <w:listItem w:displayText="Principal Investigator" w:value="Principal Investigator"/>
                  <w:listItem w:displayText="Local Collaborator" w:value="Local Collaborator"/>
                  <w:listItem w:displayText="Chief Investigator" w:value="Chief Investigator"/>
                </w:dropDownList>
              </w:sdtPr>
              <w:sdtEndPr>
                <w:rPr>
                  <w:rStyle w:val="DefaultParagraphFont"/>
                </w:rPr>
              </w:sdtEndPr>
              <w:sdtContent>
                <w:r w:rsidR="00256EC0" w:rsidRPr="00256EC0">
                  <w:rPr>
                    <w:rStyle w:val="Style3"/>
                    <w:rFonts w:cs="Arial"/>
                    <w:color w:val="auto"/>
                  </w:rPr>
                  <w:t>Principal Investigator</w:t>
                </w:r>
              </w:sdtContent>
            </w:sdt>
          </w:p>
        </w:tc>
      </w:tr>
      <w:tr w:rsidR="00726FEC" w:rsidRPr="005056C8" w14:paraId="3B9AD7DA" w14:textId="77777777" w:rsidTr="00263003">
        <w:tc>
          <w:tcPr>
            <w:tcW w:w="10031" w:type="dxa"/>
            <w:gridSpan w:val="2"/>
          </w:tcPr>
          <w:p w14:paraId="6D218FE9" w14:textId="77777777" w:rsidR="00726FEC" w:rsidRPr="005056C8" w:rsidRDefault="0041798B" w:rsidP="005056C8">
            <w:pPr>
              <w:keepNext/>
              <w:spacing w:before="120"/>
              <w:rPr>
                <w:rFonts w:cs="Arial"/>
              </w:rPr>
            </w:pPr>
            <w:r w:rsidRPr="005056C8">
              <w:rPr>
                <w:rFonts w:cs="Arial"/>
                <w:b/>
              </w:rPr>
              <w:t>9</w:t>
            </w:r>
            <w:r w:rsidR="00B15A30" w:rsidRPr="005056C8">
              <w:rPr>
                <w:rFonts w:cs="Arial"/>
                <w:b/>
              </w:rPr>
              <w:t>. Contact</w:t>
            </w:r>
            <w:r w:rsidR="00B15A30" w:rsidRPr="005056C8">
              <w:rPr>
                <w:rFonts w:cs="Arial"/>
              </w:rPr>
              <w:t xml:space="preserve"> </w:t>
            </w:r>
            <w:r w:rsidR="00B15A30" w:rsidRPr="005056C8">
              <w:rPr>
                <w:rFonts w:cs="Arial"/>
                <w:b/>
              </w:rPr>
              <w:t xml:space="preserve">details of person responsible for research activities at this </w:t>
            </w:r>
            <w:r w:rsidR="00890F05" w:rsidRPr="005056C8">
              <w:rPr>
                <w:rFonts w:cs="Arial"/>
                <w:b/>
              </w:rPr>
              <w:t xml:space="preserve">participating NHS / HSC organisation </w:t>
            </w:r>
            <w:r w:rsidR="00B15A30" w:rsidRPr="005056C8">
              <w:rPr>
                <w:rFonts w:cs="Arial"/>
                <w:b/>
              </w:rPr>
              <w:t xml:space="preserve">as indicated in question </w:t>
            </w:r>
            <w:r w:rsidR="007909A7" w:rsidRPr="005056C8">
              <w:rPr>
                <w:rFonts w:cs="Arial"/>
                <w:b/>
              </w:rPr>
              <w:t>8</w:t>
            </w:r>
            <w:r w:rsidR="00B15A30" w:rsidRPr="005056C8">
              <w:rPr>
                <w:rFonts w:cs="Arial"/>
                <w:b/>
              </w:rPr>
              <w:t xml:space="preserve"> (if known</w:t>
            </w:r>
            <w:r w:rsidR="00B15A30" w:rsidRPr="005056C8">
              <w:rPr>
                <w:rFonts w:cs="Arial"/>
                <w:b/>
                <w:color w:val="425563"/>
              </w:rPr>
              <w:t>).</w:t>
            </w:r>
            <w:r w:rsidR="00B15A30" w:rsidRPr="005056C8">
              <w:rPr>
                <w:rFonts w:cs="Arial"/>
                <w:color w:val="425563"/>
              </w:rPr>
              <w:t xml:space="preserve"> </w:t>
            </w:r>
            <w:r w:rsidR="00B15A30" w:rsidRPr="005056C8">
              <w:rPr>
                <w:rFonts w:cs="Arial"/>
                <w:iCs/>
              </w:rPr>
              <w:t>If known, please enter the details of the person you have spoken to about their role in this study at this participating NHS</w:t>
            </w:r>
            <w:r w:rsidR="008C639D" w:rsidRPr="005056C8">
              <w:rPr>
                <w:rFonts w:cs="Arial"/>
                <w:iCs/>
              </w:rPr>
              <w:t xml:space="preserve"> </w:t>
            </w:r>
            <w:r w:rsidR="00B15A30" w:rsidRPr="005056C8">
              <w:rPr>
                <w:rFonts w:cs="Arial"/>
                <w:iCs/>
              </w:rPr>
              <w:t>/</w:t>
            </w:r>
            <w:r w:rsidR="008C639D" w:rsidRPr="005056C8">
              <w:rPr>
                <w:rFonts w:cs="Arial"/>
                <w:iCs/>
              </w:rPr>
              <w:t xml:space="preserve"> </w:t>
            </w:r>
            <w:r w:rsidR="00B15A30" w:rsidRPr="005056C8">
              <w:rPr>
                <w:rFonts w:cs="Arial"/>
                <w:iCs/>
              </w:rPr>
              <w:t>HSC organisation. If unknown, please leave blank and that person can be identified and listed here during the setup of the study</w:t>
            </w:r>
            <w:r w:rsidR="00726FEC" w:rsidRPr="005056C8">
              <w:rPr>
                <w:rFonts w:cs="Arial"/>
                <w:iCs/>
              </w:rPr>
              <w:t>.</w:t>
            </w:r>
          </w:p>
        </w:tc>
      </w:tr>
      <w:tr w:rsidR="00B26C9C" w:rsidRPr="005056C8" w14:paraId="69CD7281" w14:textId="77777777" w:rsidTr="00440013">
        <w:tc>
          <w:tcPr>
            <w:tcW w:w="4644" w:type="dxa"/>
            <w:hideMark/>
          </w:tcPr>
          <w:p w14:paraId="3E57A9ED" w14:textId="77777777" w:rsidR="00B26C9C" w:rsidRPr="005056C8" w:rsidRDefault="00B26C9C" w:rsidP="005056C8">
            <w:pPr>
              <w:pStyle w:val="Question"/>
              <w:spacing w:before="120"/>
              <w:rPr>
                <w:rFonts w:cs="Arial"/>
                <w:lang w:eastAsia="en-GB"/>
              </w:rPr>
            </w:pPr>
            <w:r w:rsidRPr="005056C8">
              <w:rPr>
                <w:rFonts w:cs="Arial"/>
                <w:lang w:eastAsia="en-GB"/>
              </w:rPr>
              <w:t>Name</w:t>
            </w:r>
          </w:p>
        </w:tc>
        <w:sdt>
          <w:sdtPr>
            <w:rPr>
              <w:rStyle w:val="Style3"/>
              <w:rFonts w:cs="Arial"/>
            </w:rPr>
            <w:alias w:val="Contact Name"/>
            <w:tag w:val="Contact Name"/>
            <w:id w:val="2123260535"/>
            <w:placeholder>
              <w:docPart w:val="C6A0B4A8DD6F4A5A90006B02DCDB8C55"/>
            </w:placeholder>
          </w:sdtPr>
          <w:sdtEndPr>
            <w:rPr>
              <w:rStyle w:val="DefaultParagraphFont"/>
              <w:rFonts w:eastAsia="Times New Roman"/>
              <w:color w:val="808080" w:themeColor="background1" w:themeShade="80"/>
              <w:lang w:eastAsia="en-GB"/>
            </w:rPr>
          </w:sdtEndPr>
          <w:sdtContent>
            <w:sdt>
              <w:sdtPr>
                <w:rPr>
                  <w:rStyle w:val="Style3"/>
                  <w:rFonts w:cs="Arial"/>
                </w:rPr>
                <w:alias w:val="Contact Name"/>
                <w:tag w:val="Contact Name"/>
                <w:id w:val="1088345028"/>
                <w:placeholder>
                  <w:docPart w:val="3B5152E2AD514E4FA579065ACCF52451"/>
                </w:placeholder>
              </w:sdtPr>
              <w:sdtEndPr>
                <w:rPr>
                  <w:rStyle w:val="DefaultParagraphFont"/>
                  <w:rFonts w:eastAsia="Times New Roman"/>
                  <w:color w:val="808080" w:themeColor="background1" w:themeShade="80"/>
                  <w:lang w:eastAsia="en-GB"/>
                </w:rPr>
              </w:sdtEndPr>
              <w:sdtContent>
                <w:tc>
                  <w:tcPr>
                    <w:tcW w:w="5387" w:type="dxa"/>
                  </w:tcPr>
                  <w:p w14:paraId="441EB9DF" w14:textId="40223273" w:rsidR="00B26C9C" w:rsidRPr="005056C8" w:rsidRDefault="00256EC0" w:rsidP="005056C8">
                    <w:pPr>
                      <w:spacing w:before="120"/>
                      <w:rPr>
                        <w:rFonts w:eastAsia="Times New Roman" w:cs="Arial"/>
                        <w:color w:val="808080" w:themeColor="background1" w:themeShade="80"/>
                        <w:lang w:eastAsia="en-GB"/>
                      </w:rPr>
                    </w:pPr>
                    <w:r w:rsidRPr="00256EC0">
                      <w:rPr>
                        <w:rStyle w:val="Style3"/>
                        <w:rFonts w:cs="Arial"/>
                        <w:color w:val="auto"/>
                      </w:rPr>
                      <w:t>Peter Horby</w:t>
                    </w:r>
                  </w:p>
                </w:tc>
              </w:sdtContent>
            </w:sdt>
          </w:sdtContent>
        </w:sdt>
      </w:tr>
      <w:tr w:rsidR="00B26C9C" w:rsidRPr="005056C8" w14:paraId="51DA38FC" w14:textId="77777777" w:rsidTr="00440013">
        <w:tc>
          <w:tcPr>
            <w:tcW w:w="4644" w:type="dxa"/>
            <w:hideMark/>
          </w:tcPr>
          <w:p w14:paraId="09AEBE8B" w14:textId="77777777" w:rsidR="00B26C9C" w:rsidRPr="005056C8" w:rsidRDefault="00B26C9C" w:rsidP="005056C8">
            <w:pPr>
              <w:pStyle w:val="Question"/>
              <w:spacing w:before="120"/>
              <w:rPr>
                <w:rFonts w:cs="Arial"/>
                <w:lang w:eastAsia="en-GB"/>
              </w:rPr>
            </w:pPr>
            <w:r w:rsidRPr="005056C8">
              <w:rPr>
                <w:rFonts w:cs="Arial"/>
                <w:lang w:eastAsia="en-GB"/>
              </w:rPr>
              <w:t>Post</w:t>
            </w:r>
            <w:r w:rsidR="00D322FA" w:rsidRPr="005056C8">
              <w:rPr>
                <w:rFonts w:cs="Arial"/>
                <w:lang w:eastAsia="en-GB"/>
              </w:rPr>
              <w:t xml:space="preserve"> </w:t>
            </w:r>
            <w:r w:rsidR="00204411" w:rsidRPr="005056C8">
              <w:rPr>
                <w:rFonts w:cs="Arial"/>
                <w:lang w:eastAsia="en-GB"/>
              </w:rPr>
              <w:t>/</w:t>
            </w:r>
            <w:r w:rsidR="00D322FA" w:rsidRPr="005056C8">
              <w:rPr>
                <w:rFonts w:cs="Arial"/>
                <w:lang w:eastAsia="en-GB"/>
              </w:rPr>
              <w:t xml:space="preserve"> </w:t>
            </w:r>
            <w:r w:rsidR="00204411" w:rsidRPr="005056C8">
              <w:rPr>
                <w:rFonts w:cs="Arial"/>
                <w:lang w:eastAsia="en-GB"/>
              </w:rPr>
              <w:t>Job Title</w:t>
            </w:r>
          </w:p>
        </w:tc>
        <w:sdt>
          <w:sdtPr>
            <w:rPr>
              <w:rStyle w:val="Style3"/>
              <w:rFonts w:cs="Arial"/>
            </w:rPr>
            <w:alias w:val="Contact's Job Title"/>
            <w:tag w:val="Contact's Job Title"/>
            <w:id w:val="-1091083142"/>
            <w:placeholder>
              <w:docPart w:val="628D1D54DE1A4872AC660A4B53515A02"/>
            </w:placeholder>
          </w:sdtPr>
          <w:sdtEndPr>
            <w:rPr>
              <w:rStyle w:val="DefaultParagraphFont"/>
              <w:rFonts w:eastAsia="Times New Roman"/>
              <w:color w:val="808080" w:themeColor="background1" w:themeShade="80"/>
              <w:szCs w:val="24"/>
              <w:lang w:eastAsia="en-GB"/>
            </w:rPr>
          </w:sdtEndPr>
          <w:sdtContent>
            <w:sdt>
              <w:sdtPr>
                <w:rPr>
                  <w:rStyle w:val="Style3"/>
                  <w:rFonts w:cs="Arial"/>
                </w:rPr>
                <w:alias w:val="Contact's Job Title"/>
                <w:tag w:val="Contact's Job Title"/>
                <w:id w:val="-1728679866"/>
                <w:placeholder>
                  <w:docPart w:val="9ADFF61EFA154138B2080FCF8D6FC020"/>
                </w:placeholder>
              </w:sdtPr>
              <w:sdtEndPr>
                <w:rPr>
                  <w:rStyle w:val="DefaultParagraphFont"/>
                  <w:rFonts w:eastAsia="Times New Roman"/>
                  <w:color w:val="808080" w:themeColor="background1" w:themeShade="80"/>
                  <w:szCs w:val="24"/>
                  <w:lang w:eastAsia="en-GB"/>
                </w:rPr>
              </w:sdtEndPr>
              <w:sdtContent>
                <w:tc>
                  <w:tcPr>
                    <w:tcW w:w="5387" w:type="dxa"/>
                  </w:tcPr>
                  <w:p w14:paraId="0FD0A1C2" w14:textId="402D2CF6" w:rsidR="00B26C9C" w:rsidRPr="005056C8" w:rsidRDefault="00256EC0" w:rsidP="005056C8">
                    <w:pPr>
                      <w:spacing w:before="120"/>
                      <w:rPr>
                        <w:rFonts w:eastAsia="Times New Roman" w:cs="Arial"/>
                        <w:color w:val="808080" w:themeColor="background1" w:themeShade="80"/>
                        <w:szCs w:val="24"/>
                        <w:lang w:eastAsia="en-GB"/>
                      </w:rPr>
                    </w:pPr>
                    <w:r>
                      <w:t>Professor of Emerging Infectious Diseases and Global Health</w:t>
                    </w:r>
                  </w:p>
                </w:tc>
              </w:sdtContent>
            </w:sdt>
          </w:sdtContent>
        </w:sdt>
      </w:tr>
      <w:tr w:rsidR="00B26C9C" w:rsidRPr="005056C8" w14:paraId="5C357F65" w14:textId="77777777" w:rsidTr="00440013">
        <w:tc>
          <w:tcPr>
            <w:tcW w:w="4644" w:type="dxa"/>
            <w:hideMark/>
          </w:tcPr>
          <w:p w14:paraId="3BC90D83" w14:textId="77777777" w:rsidR="00B26C9C" w:rsidRPr="005056C8" w:rsidRDefault="00204411" w:rsidP="005056C8">
            <w:pPr>
              <w:pStyle w:val="Question"/>
              <w:spacing w:before="120"/>
              <w:rPr>
                <w:rFonts w:cs="Arial"/>
                <w:lang w:eastAsia="en-GB"/>
              </w:rPr>
            </w:pPr>
            <w:r w:rsidRPr="005056C8">
              <w:rPr>
                <w:rFonts w:cs="Arial"/>
                <w:lang w:eastAsia="en-GB"/>
              </w:rPr>
              <w:t xml:space="preserve">Name of </w:t>
            </w:r>
            <w:r w:rsidR="00B26C9C" w:rsidRPr="005056C8">
              <w:rPr>
                <w:rFonts w:cs="Arial"/>
                <w:lang w:eastAsia="en-GB"/>
              </w:rPr>
              <w:t>Employing Organisation</w:t>
            </w:r>
          </w:p>
        </w:tc>
        <w:sdt>
          <w:sdtPr>
            <w:rPr>
              <w:rStyle w:val="Style3"/>
              <w:rFonts w:cs="Arial"/>
            </w:rPr>
            <w:alias w:val="Name of Employing Organisation"/>
            <w:tag w:val="Name of Employing Organisation"/>
            <w:id w:val="-220440219"/>
            <w:placeholder>
              <w:docPart w:val="32ED938C7EB24CDCBF6836BD375621FC"/>
            </w:placeholder>
          </w:sdtPr>
          <w:sdtEndPr>
            <w:rPr>
              <w:rStyle w:val="DefaultParagraphFont"/>
              <w:rFonts w:eastAsia="Times New Roman"/>
              <w:color w:val="808080" w:themeColor="background1" w:themeShade="80"/>
              <w:lang w:eastAsia="en-GB"/>
            </w:rPr>
          </w:sdtEndPr>
          <w:sdtContent>
            <w:sdt>
              <w:sdtPr>
                <w:rPr>
                  <w:rStyle w:val="Style3"/>
                  <w:rFonts w:cs="Arial"/>
                </w:rPr>
                <w:alias w:val="Enter legal name of sponsor"/>
                <w:tag w:val="Enter legal name of sponsor"/>
                <w:id w:val="-1636624934"/>
                <w:placeholder>
                  <w:docPart w:val="E33A5708364949178C2F7537D22E7273"/>
                </w:placeholder>
              </w:sdtPr>
              <w:sdtEndPr>
                <w:rPr>
                  <w:rStyle w:val="Style3"/>
                  <w:color w:val="auto"/>
                </w:rPr>
              </w:sdtEndPr>
              <w:sdtContent>
                <w:tc>
                  <w:tcPr>
                    <w:tcW w:w="5387" w:type="dxa"/>
                  </w:tcPr>
                  <w:p w14:paraId="2B183EFF" w14:textId="0CDFB75C" w:rsidR="00B26C9C" w:rsidRPr="005056C8" w:rsidRDefault="00256EC0" w:rsidP="005056C8">
                    <w:pPr>
                      <w:spacing w:before="120"/>
                      <w:rPr>
                        <w:rFonts w:eastAsia="Times New Roman" w:cs="Arial"/>
                        <w:color w:val="808080" w:themeColor="background1" w:themeShade="80"/>
                        <w:lang w:eastAsia="en-GB"/>
                      </w:rPr>
                    </w:pPr>
                    <w:r w:rsidRPr="005F717D">
                      <w:rPr>
                        <w:rStyle w:val="Style3"/>
                        <w:rFonts w:cs="Arial"/>
                        <w:color w:val="auto"/>
                      </w:rPr>
                      <w:t>University of Oxford</w:t>
                    </w:r>
                  </w:p>
                </w:tc>
              </w:sdtContent>
            </w:sdt>
          </w:sdtContent>
        </w:sdt>
      </w:tr>
      <w:tr w:rsidR="00B26C9C" w:rsidRPr="005056C8" w14:paraId="4785FD88" w14:textId="77777777" w:rsidTr="00440013">
        <w:tc>
          <w:tcPr>
            <w:tcW w:w="4644" w:type="dxa"/>
            <w:hideMark/>
          </w:tcPr>
          <w:p w14:paraId="0B653FD4" w14:textId="77777777" w:rsidR="00B26C9C" w:rsidRPr="005056C8" w:rsidRDefault="00B26C9C" w:rsidP="005056C8">
            <w:pPr>
              <w:pStyle w:val="Question"/>
              <w:spacing w:before="120"/>
              <w:rPr>
                <w:rFonts w:cs="Arial"/>
                <w:lang w:eastAsia="en-GB"/>
              </w:rPr>
            </w:pPr>
            <w:r w:rsidRPr="005056C8">
              <w:rPr>
                <w:rFonts w:cs="Arial"/>
                <w:lang w:eastAsia="en-GB"/>
              </w:rPr>
              <w:t>Email Address</w:t>
            </w:r>
          </w:p>
        </w:tc>
        <w:sdt>
          <w:sdtPr>
            <w:rPr>
              <w:rStyle w:val="Style3"/>
              <w:rFonts w:cs="Arial"/>
            </w:rPr>
            <w:alias w:val="Email Address"/>
            <w:tag w:val="Email Address"/>
            <w:id w:val="-1141419679"/>
            <w:placeholder>
              <w:docPart w:val="7FDE970EA94A437180C1BFC76C7FA780"/>
            </w:placeholder>
          </w:sdtPr>
          <w:sdtEndPr>
            <w:rPr>
              <w:rStyle w:val="DefaultParagraphFont"/>
              <w:rFonts w:eastAsia="Times New Roman"/>
              <w:color w:val="808080" w:themeColor="background1" w:themeShade="80"/>
              <w:lang w:eastAsia="en-GB"/>
            </w:rPr>
          </w:sdtEndPr>
          <w:sdtContent>
            <w:sdt>
              <w:sdtPr>
                <w:rPr>
                  <w:rStyle w:val="Style3"/>
                  <w:rFonts w:cs="Arial"/>
                </w:rPr>
                <w:alias w:val="Email Address"/>
                <w:tag w:val="Email Address"/>
                <w:id w:val="-1350407945"/>
                <w:placeholder>
                  <w:docPart w:val="642652A4F27A4339BCEEF4C101C17341"/>
                </w:placeholder>
              </w:sdtPr>
              <w:sdtEndPr>
                <w:rPr>
                  <w:rStyle w:val="DefaultParagraphFont"/>
                  <w:rFonts w:eastAsia="Times New Roman"/>
                  <w:color w:val="808080" w:themeColor="background1" w:themeShade="80"/>
                  <w:lang w:eastAsia="en-GB"/>
                </w:rPr>
              </w:sdtEndPr>
              <w:sdtContent>
                <w:tc>
                  <w:tcPr>
                    <w:tcW w:w="5387" w:type="dxa"/>
                  </w:tcPr>
                  <w:p w14:paraId="464E5E57" w14:textId="0C9BC826" w:rsidR="00B26C9C" w:rsidRPr="005056C8" w:rsidRDefault="00256EC0" w:rsidP="005056C8">
                    <w:pPr>
                      <w:spacing w:before="120"/>
                      <w:rPr>
                        <w:rFonts w:eastAsia="Times New Roman" w:cs="Arial"/>
                        <w:color w:val="808080" w:themeColor="background1" w:themeShade="80"/>
                        <w:lang w:eastAsia="en-GB"/>
                      </w:rPr>
                    </w:pPr>
                    <w:r w:rsidRPr="005F717D">
                      <w:rPr>
                        <w:rStyle w:val="Style3"/>
                        <w:rFonts w:cs="Arial"/>
                        <w:color w:val="auto"/>
                      </w:rPr>
                      <w:t>peter.horby@ndm.ox.ac.uk</w:t>
                    </w:r>
                  </w:p>
                </w:tc>
              </w:sdtContent>
            </w:sdt>
          </w:sdtContent>
        </w:sdt>
      </w:tr>
      <w:tr w:rsidR="00B26C9C" w:rsidRPr="005056C8" w14:paraId="07BCAABE" w14:textId="77777777" w:rsidTr="00440013">
        <w:tc>
          <w:tcPr>
            <w:tcW w:w="4644" w:type="dxa"/>
            <w:hideMark/>
          </w:tcPr>
          <w:p w14:paraId="7A5C20A5" w14:textId="77777777" w:rsidR="00B26C9C" w:rsidRPr="005056C8" w:rsidRDefault="00B26C9C" w:rsidP="005056C8">
            <w:pPr>
              <w:pStyle w:val="Question"/>
              <w:spacing w:before="120"/>
              <w:rPr>
                <w:rFonts w:cs="Arial"/>
                <w:lang w:eastAsia="en-GB"/>
              </w:rPr>
            </w:pPr>
            <w:r w:rsidRPr="005056C8">
              <w:rPr>
                <w:rFonts w:cs="Arial"/>
                <w:lang w:eastAsia="en-GB"/>
              </w:rPr>
              <w:t>Telephone</w:t>
            </w:r>
            <w:r w:rsidR="00204411" w:rsidRPr="005056C8">
              <w:rPr>
                <w:rFonts w:cs="Arial"/>
                <w:lang w:eastAsia="en-GB"/>
              </w:rPr>
              <w:t xml:space="preserve"> number</w:t>
            </w:r>
          </w:p>
        </w:tc>
        <w:sdt>
          <w:sdtPr>
            <w:rPr>
              <w:rStyle w:val="Style3"/>
              <w:rFonts w:cs="Arial"/>
            </w:rPr>
            <w:alias w:val="Telephpne number"/>
            <w:tag w:val="Telephone number"/>
            <w:id w:val="1059524576"/>
            <w:placeholder>
              <w:docPart w:val="D17BB891454A402DA4863A2CA3E472E5"/>
            </w:placeholder>
          </w:sdtPr>
          <w:sdtEndPr>
            <w:rPr>
              <w:rStyle w:val="DefaultParagraphFont"/>
              <w:rFonts w:eastAsia="Times New Roman"/>
              <w:color w:val="808080" w:themeColor="background1" w:themeShade="80"/>
              <w:lang w:eastAsia="en-GB"/>
            </w:rPr>
          </w:sdtEndPr>
          <w:sdtContent>
            <w:sdt>
              <w:sdtPr>
                <w:rPr>
                  <w:rStyle w:val="Style3"/>
                  <w:rFonts w:cs="Arial"/>
                </w:rPr>
                <w:alias w:val="Telephpne number"/>
                <w:tag w:val="Telephone number"/>
                <w:id w:val="499625144"/>
                <w:placeholder>
                  <w:docPart w:val="105A415AFD95462FAD416B0F8C745509"/>
                </w:placeholder>
              </w:sdtPr>
              <w:sdtEndPr>
                <w:rPr>
                  <w:rStyle w:val="DefaultParagraphFont"/>
                  <w:rFonts w:eastAsia="Times New Roman"/>
                  <w:color w:val="808080" w:themeColor="background1" w:themeShade="80"/>
                  <w:lang w:eastAsia="en-GB"/>
                </w:rPr>
              </w:sdtEndPr>
              <w:sdtContent>
                <w:tc>
                  <w:tcPr>
                    <w:tcW w:w="5387" w:type="dxa"/>
                  </w:tcPr>
                  <w:p w14:paraId="3B5D5CC4" w14:textId="374FE1B8" w:rsidR="00B26C9C" w:rsidRPr="005056C8" w:rsidRDefault="00256EC0" w:rsidP="005056C8">
                    <w:pPr>
                      <w:spacing w:before="120"/>
                      <w:rPr>
                        <w:rFonts w:eastAsia="Times New Roman" w:cs="Arial"/>
                        <w:color w:val="808080" w:themeColor="background1" w:themeShade="80"/>
                        <w:lang w:eastAsia="en-GB"/>
                      </w:rPr>
                    </w:pPr>
                    <w:r>
                      <w:t>01865 612940</w:t>
                    </w:r>
                  </w:p>
                </w:tc>
              </w:sdtContent>
            </w:sdt>
          </w:sdtContent>
        </w:sdt>
      </w:tr>
    </w:tbl>
    <w:p w14:paraId="6BEEDED6" w14:textId="77777777" w:rsidR="00FF7C7C" w:rsidRPr="005056C8" w:rsidRDefault="00FF7C7C" w:rsidP="005056C8">
      <w:pPr>
        <w:pStyle w:val="Heading2"/>
        <w:spacing w:line="240" w:lineRule="auto"/>
        <w:rPr>
          <w:rFonts w:cs="Arial"/>
        </w:rPr>
      </w:pPr>
      <w:r w:rsidRPr="005056C8">
        <w:rPr>
          <w:rFonts w:cs="Arial"/>
        </w:rPr>
        <w:lastRenderedPageBreak/>
        <w:t>Tim</w:t>
      </w:r>
      <w:r w:rsidR="008E715B" w:rsidRPr="005056C8">
        <w:rPr>
          <w:rFonts w:cs="Arial"/>
        </w:rPr>
        <w:t>escales</w:t>
      </w:r>
    </w:p>
    <w:tbl>
      <w:tblPr>
        <w:tblStyle w:val="TableGrid"/>
        <w:tblW w:w="9918" w:type="dxa"/>
        <w:tblLook w:val="04A0" w:firstRow="1" w:lastRow="0" w:firstColumn="1" w:lastColumn="0" w:noHBand="0" w:noVBand="1"/>
      </w:tblPr>
      <w:tblGrid>
        <w:gridCol w:w="4873"/>
        <w:gridCol w:w="5045"/>
      </w:tblGrid>
      <w:tr w:rsidR="00BD756D" w:rsidRPr="005056C8" w14:paraId="7E614997" w14:textId="77777777" w:rsidTr="00D72DB6">
        <w:tc>
          <w:tcPr>
            <w:tcW w:w="9918" w:type="dxa"/>
            <w:gridSpan w:val="2"/>
          </w:tcPr>
          <w:p w14:paraId="45E7B133" w14:textId="77777777" w:rsidR="00BD756D" w:rsidRPr="005056C8" w:rsidRDefault="0041798B" w:rsidP="005056C8">
            <w:pPr>
              <w:pStyle w:val="Question"/>
              <w:keepNext/>
              <w:spacing w:before="120"/>
              <w:rPr>
                <w:rFonts w:cs="Arial"/>
              </w:rPr>
            </w:pPr>
            <w:r w:rsidRPr="005056C8">
              <w:rPr>
                <w:rFonts w:cs="Arial"/>
              </w:rPr>
              <w:t>10</w:t>
            </w:r>
            <w:r w:rsidR="00BD756D" w:rsidRPr="005056C8">
              <w:rPr>
                <w:rFonts w:cs="Arial"/>
              </w:rPr>
              <w:t xml:space="preserve">. Predicted Start and End Dates of the Study at this </w:t>
            </w:r>
            <w:r w:rsidR="0056355E" w:rsidRPr="005056C8">
              <w:rPr>
                <w:rFonts w:cs="Arial"/>
              </w:rPr>
              <w:t>P</w:t>
            </w:r>
            <w:r w:rsidR="00265347" w:rsidRPr="005056C8">
              <w:rPr>
                <w:rFonts w:cs="Arial"/>
              </w:rPr>
              <w:t xml:space="preserve">articipating </w:t>
            </w:r>
            <w:r w:rsidR="00BD756D" w:rsidRPr="005056C8">
              <w:rPr>
                <w:rFonts w:cs="Arial"/>
              </w:rPr>
              <w:t>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HSC Organisation</w:t>
            </w:r>
          </w:p>
          <w:p w14:paraId="6485DC4C" w14:textId="77777777" w:rsidR="00BD756D" w:rsidRPr="005056C8" w:rsidRDefault="00504CB3" w:rsidP="005056C8">
            <w:pPr>
              <w:keepNext/>
              <w:rPr>
                <w:rFonts w:eastAsia="Times New Roman" w:cs="Arial"/>
                <w:color w:val="1F497D" w:themeColor="text2"/>
                <w:lang w:eastAsia="en-GB"/>
              </w:rPr>
            </w:pPr>
            <w:r w:rsidRPr="005056C8">
              <w:rPr>
                <w:rFonts w:cs="Arial"/>
              </w:rPr>
              <w:t xml:space="preserve">The </w:t>
            </w:r>
            <w:r w:rsidR="00C7380F" w:rsidRPr="005056C8">
              <w:rPr>
                <w:rFonts w:cs="Arial"/>
              </w:rPr>
              <w:t>Sponsor</w:t>
            </w:r>
            <w:r w:rsidRPr="005056C8">
              <w:rPr>
                <w:rFonts w:cs="Arial"/>
              </w:rPr>
              <w:t xml:space="preserve"> or authorised delegate should</w:t>
            </w:r>
            <w:r w:rsidR="00BD756D" w:rsidRPr="005056C8">
              <w:rPr>
                <w:rFonts w:cs="Arial"/>
              </w:rPr>
              <w:t xml:space="preserve"> propose a date on which </w:t>
            </w:r>
            <w:r w:rsidRPr="005056C8">
              <w:rPr>
                <w:rFonts w:cs="Arial"/>
              </w:rPr>
              <w:t>it</w:t>
            </w:r>
            <w:r w:rsidR="00BD756D" w:rsidRPr="005056C8">
              <w:rPr>
                <w:rFonts w:cs="Arial"/>
              </w:rPr>
              <w:t xml:space="preserve"> intend</w:t>
            </w:r>
            <w:r w:rsidRPr="005056C8">
              <w:rPr>
                <w:rFonts w:cs="Arial"/>
              </w:rPr>
              <w:t>s</w:t>
            </w:r>
            <w:r w:rsidR="00BD756D" w:rsidRPr="005056C8">
              <w:rPr>
                <w:rFonts w:cs="Arial"/>
              </w:rPr>
              <w:t xml:space="preserve"> to </w:t>
            </w:r>
            <w:r w:rsidR="002F2AE5" w:rsidRPr="005056C8">
              <w:rPr>
                <w:rFonts w:cs="Arial"/>
              </w:rPr>
              <w:t>start</w:t>
            </w:r>
            <w:r w:rsidR="00BD756D" w:rsidRPr="005056C8">
              <w:rPr>
                <w:rFonts w:cs="Arial"/>
              </w:rPr>
              <w:t xml:space="preserve"> and complete research activity at this</w:t>
            </w:r>
            <w:r w:rsidR="00265347" w:rsidRPr="005056C8">
              <w:rPr>
                <w:rFonts w:cs="Arial"/>
              </w:rPr>
              <w:t xml:space="preserve"> participating</w:t>
            </w:r>
            <w:r w:rsidR="00BD756D" w:rsidRPr="005056C8">
              <w:rPr>
                <w:rFonts w:cs="Arial"/>
              </w:rPr>
              <w:t xml:space="preserve"> 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 xml:space="preserve">HSC organisation.  Alternatively, this may be left blank </w:t>
            </w:r>
            <w:r w:rsidRPr="005056C8">
              <w:rPr>
                <w:rFonts w:cs="Arial"/>
              </w:rPr>
              <w:t>when</w:t>
            </w:r>
            <w:r w:rsidR="00BD756D" w:rsidRPr="005056C8">
              <w:rPr>
                <w:rFonts w:cs="Arial"/>
              </w:rPr>
              <w:t xml:space="preserve"> the Local Information Pack </w:t>
            </w:r>
            <w:r w:rsidRPr="005056C8">
              <w:rPr>
                <w:rFonts w:cs="Arial"/>
              </w:rPr>
              <w:t>is</w:t>
            </w:r>
            <w:r w:rsidR="00BD756D" w:rsidRPr="005056C8">
              <w:rPr>
                <w:rFonts w:cs="Arial"/>
              </w:rPr>
              <w:t xml:space="preserve"> shared</w:t>
            </w:r>
            <w:r w:rsidRPr="005056C8">
              <w:rPr>
                <w:rFonts w:cs="Arial"/>
              </w:rPr>
              <w:t xml:space="preserve">, </w:t>
            </w:r>
            <w:r w:rsidR="00BD756D" w:rsidRPr="005056C8">
              <w:rPr>
                <w:rFonts w:cs="Arial"/>
              </w:rPr>
              <w:t xml:space="preserve">for agreement </w:t>
            </w:r>
            <w:r w:rsidR="00B15A30" w:rsidRPr="005056C8">
              <w:rPr>
                <w:rFonts w:cs="Arial"/>
              </w:rPr>
              <w:t xml:space="preserve">during study set up at the </w:t>
            </w:r>
            <w:r w:rsidR="00112E01" w:rsidRPr="005056C8">
              <w:rPr>
                <w:rFonts w:cs="Arial"/>
              </w:rPr>
              <w:t>Participating NHS / HSC Organisation</w:t>
            </w:r>
            <w:r w:rsidR="00BD756D" w:rsidRPr="005056C8">
              <w:rPr>
                <w:rFonts w:eastAsia="Times New Roman" w:cs="Arial"/>
                <w:color w:val="1F497D" w:themeColor="text2"/>
                <w:lang w:eastAsia="en-GB"/>
              </w:rPr>
              <w:t>.</w:t>
            </w:r>
          </w:p>
        </w:tc>
      </w:tr>
      <w:tr w:rsidR="00BD756D" w:rsidRPr="005056C8" w14:paraId="4B2329C7" w14:textId="77777777" w:rsidTr="00D72DB6">
        <w:tc>
          <w:tcPr>
            <w:tcW w:w="4873" w:type="dxa"/>
          </w:tcPr>
          <w:p w14:paraId="75511AF7" w14:textId="77777777" w:rsidR="00BD756D" w:rsidRPr="005056C8" w:rsidRDefault="009C2E68" w:rsidP="005056C8">
            <w:pPr>
              <w:pStyle w:val="Question"/>
              <w:keepNext/>
              <w:spacing w:before="120"/>
              <w:rPr>
                <w:rFonts w:cs="Arial"/>
              </w:rPr>
            </w:pPr>
            <w:r w:rsidRPr="005056C8">
              <w:rPr>
                <w:rFonts w:cs="Arial"/>
                <w:lang w:eastAsia="en-GB"/>
              </w:rPr>
              <w:t xml:space="preserve">Predicted </w:t>
            </w:r>
            <w:r w:rsidR="00BD756D" w:rsidRPr="005056C8">
              <w:rPr>
                <w:rFonts w:cs="Arial"/>
                <w:lang w:eastAsia="en-GB"/>
              </w:rPr>
              <w:t>Start Date (activities at this organisation)</w:t>
            </w:r>
          </w:p>
        </w:tc>
        <w:tc>
          <w:tcPr>
            <w:tcW w:w="5045" w:type="dxa"/>
          </w:tcPr>
          <w:p w14:paraId="43847256" w14:textId="60D5815A" w:rsidR="00BD756D" w:rsidRPr="005056C8" w:rsidRDefault="006B33FB" w:rsidP="005056C8">
            <w:pPr>
              <w:pStyle w:val="Question"/>
              <w:keepNext/>
              <w:spacing w:before="120"/>
              <w:rPr>
                <w:rFonts w:cs="Arial"/>
                <w:b w:val="0"/>
              </w:rPr>
            </w:pPr>
            <w:sdt>
              <w:sdtPr>
                <w:rPr>
                  <w:rStyle w:val="Style3"/>
                  <w:rFonts w:cs="Arial"/>
                  <w:b w:val="0"/>
                  <w:color w:val="auto"/>
                </w:rPr>
                <w:alias w:val="Predicted start date"/>
                <w:tag w:val="Predicted start date"/>
                <w:id w:val="1782605267"/>
                <w:placeholder>
                  <w:docPart w:val="1A292920EFE14BEA825F9CC7FCEA0DD7"/>
                </w:placeholder>
                <w:date w:fullDate="2019-03-25T00:00:00Z">
                  <w:dateFormat w:val="dd/MM/yyyy"/>
                  <w:lid w:val="en-GB"/>
                  <w:storeMappedDataAs w:val="dateTime"/>
                  <w:calendar w:val="gregorian"/>
                </w:date>
              </w:sdtPr>
              <w:sdtEndPr>
                <w:rPr>
                  <w:rStyle w:val="DefaultParagraphFont"/>
                  <w:lang w:eastAsia="en-GB"/>
                </w:rPr>
              </w:sdtEndPr>
              <w:sdtContent>
                <w:r w:rsidR="00256EC0" w:rsidRPr="00256EC0">
                  <w:rPr>
                    <w:rStyle w:val="Style3"/>
                    <w:rFonts w:cs="Arial"/>
                    <w:b w:val="0"/>
                    <w:color w:val="auto"/>
                  </w:rPr>
                  <w:t>25/03/2019</w:t>
                </w:r>
              </w:sdtContent>
            </w:sdt>
          </w:p>
        </w:tc>
      </w:tr>
      <w:tr w:rsidR="00BD756D" w:rsidRPr="005056C8" w14:paraId="6D6FAE4F" w14:textId="77777777" w:rsidTr="00D72DB6">
        <w:tc>
          <w:tcPr>
            <w:tcW w:w="4873" w:type="dxa"/>
          </w:tcPr>
          <w:p w14:paraId="1F069DA6" w14:textId="77777777" w:rsidR="00BD756D" w:rsidRPr="005056C8" w:rsidRDefault="009C2E68" w:rsidP="005056C8">
            <w:pPr>
              <w:pStyle w:val="Question"/>
              <w:keepNext/>
              <w:spacing w:before="120"/>
              <w:rPr>
                <w:rFonts w:cs="Arial"/>
                <w:lang w:eastAsia="en-GB"/>
              </w:rPr>
            </w:pPr>
            <w:r w:rsidRPr="005056C8">
              <w:rPr>
                <w:rFonts w:cs="Arial"/>
                <w:lang w:eastAsia="en-GB"/>
              </w:rPr>
              <w:t xml:space="preserve">Predicted </w:t>
            </w:r>
            <w:r w:rsidR="00BD756D" w:rsidRPr="005056C8">
              <w:rPr>
                <w:rFonts w:cs="Arial"/>
                <w:lang w:eastAsia="en-GB"/>
              </w:rPr>
              <w:t>End Date (activities at this organisation)</w:t>
            </w:r>
          </w:p>
        </w:tc>
        <w:tc>
          <w:tcPr>
            <w:tcW w:w="5045" w:type="dxa"/>
          </w:tcPr>
          <w:p w14:paraId="5BDAA16D" w14:textId="7F9646C6" w:rsidR="00BD756D" w:rsidRPr="005056C8" w:rsidRDefault="006B33FB" w:rsidP="00256EC0">
            <w:pPr>
              <w:pStyle w:val="Question"/>
              <w:keepNext/>
              <w:spacing w:before="120"/>
              <w:rPr>
                <w:rStyle w:val="Style1"/>
                <w:rFonts w:cs="Arial"/>
                <w:b/>
                <w:color w:val="808080" w:themeColor="background1" w:themeShade="80"/>
              </w:rPr>
            </w:pPr>
            <w:sdt>
              <w:sdtPr>
                <w:rPr>
                  <w:rStyle w:val="Style3"/>
                  <w:rFonts w:cs="Arial"/>
                  <w:b w:val="0"/>
                  <w:color w:val="auto"/>
                </w:rPr>
                <w:alias w:val="Predicted end date"/>
                <w:tag w:val="Predicted end date"/>
                <w:id w:val="788550261"/>
                <w:placeholder>
                  <w:docPart w:val="057D023C4E3C465F89B1EBF1A18709B1"/>
                </w:placeholder>
                <w:date>
                  <w:dateFormat w:val="dd/MM/yyyy"/>
                  <w:lid w:val="en-GB"/>
                  <w:storeMappedDataAs w:val="dateTime"/>
                  <w:calendar w:val="gregorian"/>
                </w:date>
              </w:sdtPr>
              <w:sdtEndPr>
                <w:rPr>
                  <w:rStyle w:val="DefaultParagraphFont"/>
                  <w:lang w:eastAsia="en-GB"/>
                </w:rPr>
              </w:sdtEndPr>
              <w:sdtContent>
                <w:r w:rsidR="00256EC0" w:rsidRPr="00CF01D2">
                  <w:rPr>
                    <w:rStyle w:val="Style3"/>
                    <w:rFonts w:cs="Arial"/>
                    <w:b w:val="0"/>
                    <w:color w:val="auto"/>
                  </w:rPr>
                  <w:t>Unknown</w:t>
                </w:r>
              </w:sdtContent>
            </w:sdt>
          </w:p>
        </w:tc>
      </w:tr>
      <w:tr w:rsidR="00BD756D" w:rsidRPr="005056C8" w14:paraId="5141F827" w14:textId="77777777" w:rsidTr="00D72DB6">
        <w:tc>
          <w:tcPr>
            <w:tcW w:w="9918" w:type="dxa"/>
            <w:gridSpan w:val="2"/>
          </w:tcPr>
          <w:p w14:paraId="707EF320" w14:textId="77777777" w:rsidR="00BD756D" w:rsidRPr="005056C8" w:rsidRDefault="00BC28F1" w:rsidP="005056C8">
            <w:pPr>
              <w:pStyle w:val="Question"/>
              <w:keepNext/>
              <w:spacing w:before="120" w:after="120"/>
              <w:rPr>
                <w:rStyle w:val="Style1"/>
                <w:rFonts w:cs="Arial"/>
                <w:color w:val="000000" w:themeColor="text1"/>
                <w:lang w:eastAsia="en-GB"/>
              </w:rPr>
            </w:pPr>
            <w:r w:rsidRPr="005056C8">
              <w:rPr>
                <w:rFonts w:cs="Arial"/>
                <w:b w:val="0"/>
                <w:lang w:eastAsia="en-GB"/>
              </w:rPr>
              <w:t xml:space="preserve">For many </w:t>
            </w:r>
            <w:r w:rsidR="00504CB3" w:rsidRPr="005056C8">
              <w:rPr>
                <w:rFonts w:cs="Arial"/>
                <w:b w:val="0"/>
                <w:lang w:eastAsia="en-GB"/>
              </w:rPr>
              <w:t xml:space="preserve">types of </w:t>
            </w:r>
            <w:r w:rsidRPr="005056C8">
              <w:rPr>
                <w:rFonts w:cs="Arial"/>
                <w:b w:val="0"/>
                <w:lang w:eastAsia="en-GB"/>
              </w:rPr>
              <w:t>study the</w:t>
            </w:r>
            <w:r w:rsidR="0056355E" w:rsidRPr="005056C8">
              <w:rPr>
                <w:rFonts w:cs="Arial"/>
                <w:b w:val="0"/>
                <w:lang w:eastAsia="en-GB"/>
              </w:rPr>
              <w:t xml:space="preserve"> following</w:t>
            </w:r>
            <w:r w:rsidRPr="005056C8">
              <w:rPr>
                <w:rFonts w:cs="Arial"/>
                <w:b w:val="0"/>
                <w:lang w:eastAsia="en-GB"/>
              </w:rPr>
              <w:t xml:space="preserve"> dates are not applicable</w:t>
            </w:r>
            <w:r w:rsidR="00B042C0" w:rsidRPr="005056C8">
              <w:rPr>
                <w:rFonts w:cs="Arial"/>
                <w:b w:val="0"/>
                <w:lang w:eastAsia="en-GB"/>
              </w:rPr>
              <w:t xml:space="preserve"> </w:t>
            </w:r>
            <w:r w:rsidRPr="005056C8">
              <w:rPr>
                <w:rFonts w:cs="Arial"/>
                <w:b w:val="0"/>
                <w:lang w:eastAsia="en-GB"/>
              </w:rPr>
              <w:t xml:space="preserve">and </w:t>
            </w:r>
            <w:r w:rsidR="00B042C0" w:rsidRPr="005056C8">
              <w:rPr>
                <w:rFonts w:cs="Arial"/>
                <w:b w:val="0"/>
                <w:lang w:eastAsia="en-GB"/>
              </w:rPr>
              <w:t>this may be stated in answer</w:t>
            </w:r>
            <w:r w:rsidRPr="005056C8">
              <w:rPr>
                <w:rFonts w:cs="Arial"/>
                <w:b w:val="0"/>
                <w:lang w:eastAsia="en-GB"/>
              </w:rPr>
              <w:t xml:space="preserve">.  </w:t>
            </w:r>
            <w:r w:rsidR="00B042C0" w:rsidRPr="005056C8">
              <w:rPr>
                <w:rFonts w:cs="Arial"/>
                <w:b w:val="0"/>
                <w:lang w:eastAsia="en-GB"/>
              </w:rPr>
              <w:t>Where they are applicable</w:t>
            </w:r>
            <w:r w:rsidR="00504CB3" w:rsidRPr="005056C8">
              <w:rPr>
                <w:rFonts w:cs="Arial"/>
                <w:b w:val="0"/>
                <w:lang w:eastAsia="en-GB"/>
              </w:rPr>
              <w:t>,</w:t>
            </w:r>
            <w:r w:rsidR="00B042C0" w:rsidRPr="005056C8">
              <w:rPr>
                <w:rFonts w:cs="Arial"/>
                <w:b w:val="0"/>
                <w:lang w:eastAsia="en-GB"/>
              </w:rPr>
              <w:t xml:space="preserve"> they should be provided by </w:t>
            </w:r>
            <w:r w:rsidR="00DA112E" w:rsidRPr="005056C8">
              <w:rPr>
                <w:rFonts w:cs="Arial"/>
                <w:b w:val="0"/>
                <w:lang w:eastAsia="en-GB"/>
              </w:rPr>
              <w:t xml:space="preserve">the </w:t>
            </w:r>
            <w:r w:rsidR="00C7380F" w:rsidRPr="005056C8">
              <w:rPr>
                <w:rFonts w:cs="Arial"/>
                <w:b w:val="0"/>
                <w:lang w:eastAsia="en-GB"/>
              </w:rPr>
              <w:t>Sponsor</w:t>
            </w:r>
            <w:r w:rsidR="00504CB3" w:rsidRPr="005056C8">
              <w:rPr>
                <w:rFonts w:cs="Arial"/>
                <w:b w:val="0"/>
                <w:lang w:eastAsia="en-GB"/>
              </w:rPr>
              <w:t xml:space="preserve"> or authorised delegate</w:t>
            </w:r>
            <w:r w:rsidR="00DA112E" w:rsidRPr="005056C8">
              <w:rPr>
                <w:rFonts w:cs="Arial"/>
                <w:b w:val="0"/>
                <w:lang w:eastAsia="en-GB"/>
              </w:rPr>
              <w:t xml:space="preserve"> before sharing the Local Information P</w:t>
            </w:r>
            <w:r w:rsidR="00B042C0" w:rsidRPr="005056C8">
              <w:rPr>
                <w:rFonts w:cs="Arial"/>
                <w:b w:val="0"/>
                <w:lang w:eastAsia="en-GB"/>
              </w:rPr>
              <w:t xml:space="preserve">ack, as indicative targets for agreement, or they may be negotiated between </w:t>
            </w:r>
            <w:r w:rsidR="00C7380F" w:rsidRPr="005056C8">
              <w:rPr>
                <w:rFonts w:cs="Arial"/>
                <w:b w:val="0"/>
                <w:lang w:eastAsia="en-GB"/>
              </w:rPr>
              <w:t>Sponsor</w:t>
            </w:r>
            <w:r w:rsidR="00B042C0" w:rsidRPr="005056C8">
              <w:rPr>
                <w:rFonts w:cs="Arial"/>
                <w:b w:val="0"/>
                <w:lang w:eastAsia="en-GB"/>
              </w:rPr>
              <w:t xml:space="preserve"> </w:t>
            </w:r>
            <w:r w:rsidR="00DA112E" w:rsidRPr="005056C8">
              <w:rPr>
                <w:rFonts w:cs="Arial"/>
                <w:b w:val="0"/>
                <w:lang w:eastAsia="en-GB"/>
              </w:rPr>
              <w:t xml:space="preserve">or authorised delegate </w:t>
            </w:r>
            <w:r w:rsidR="00B042C0" w:rsidRPr="005056C8">
              <w:rPr>
                <w:rFonts w:cs="Arial"/>
                <w:b w:val="0"/>
                <w:lang w:eastAsia="en-GB"/>
              </w:rPr>
              <w:t>and participating NHS / HSC organisation after sharing the pack.</w:t>
            </w:r>
          </w:p>
        </w:tc>
      </w:tr>
      <w:tr w:rsidR="00BD756D" w:rsidRPr="005056C8" w14:paraId="58101B98" w14:textId="77777777" w:rsidTr="00D72DB6">
        <w:tc>
          <w:tcPr>
            <w:tcW w:w="4873" w:type="dxa"/>
          </w:tcPr>
          <w:p w14:paraId="6AD9CECD" w14:textId="77777777" w:rsidR="00BD756D" w:rsidRPr="005056C8" w:rsidRDefault="00BD756D" w:rsidP="005056C8">
            <w:pPr>
              <w:pStyle w:val="Question"/>
              <w:keepNext/>
              <w:spacing w:before="120"/>
              <w:rPr>
                <w:rFonts w:cs="Arial"/>
                <w:lang w:eastAsia="en-GB"/>
              </w:rPr>
            </w:pPr>
            <w:r w:rsidRPr="005056C8">
              <w:rPr>
                <w:rFonts w:cs="Arial"/>
                <w:lang w:eastAsia="en-GB"/>
              </w:rPr>
              <w:t>Predicted Site Initiation Visit Date</w:t>
            </w:r>
          </w:p>
        </w:tc>
        <w:tc>
          <w:tcPr>
            <w:tcW w:w="5045" w:type="dxa"/>
          </w:tcPr>
          <w:p w14:paraId="40DF781F" w14:textId="1847E31F" w:rsidR="00BD756D" w:rsidRPr="005056C8" w:rsidRDefault="006B33FB" w:rsidP="009F7F12">
            <w:pPr>
              <w:pStyle w:val="Question"/>
              <w:keepNext/>
              <w:spacing w:before="120"/>
              <w:rPr>
                <w:rStyle w:val="Style1"/>
                <w:rFonts w:cs="Arial"/>
                <w:b/>
              </w:rPr>
            </w:pPr>
            <w:sdt>
              <w:sdtPr>
                <w:rPr>
                  <w:rStyle w:val="Style3"/>
                  <w:rFonts w:cs="Arial"/>
                  <w:b w:val="0"/>
                  <w:color w:val="auto"/>
                </w:rPr>
                <w:alias w:val="Predicted site initiation visit date"/>
                <w:tag w:val="Predicted site initiation visit date"/>
                <w:id w:val="-724145079"/>
                <w:placeholder>
                  <w:docPart w:val="65B901B55617414B868A832C324928D9"/>
                </w:placeholder>
                <w:date>
                  <w:dateFormat w:val="dd/MM/yyyy"/>
                  <w:lid w:val="en-GB"/>
                  <w:storeMappedDataAs w:val="dateTime"/>
                  <w:calendar w:val="gregorian"/>
                </w:date>
              </w:sdtPr>
              <w:sdtEndPr>
                <w:rPr>
                  <w:rStyle w:val="DefaultParagraphFont"/>
                  <w:rFonts w:eastAsia="Times New Roman"/>
                  <w:lang w:eastAsia="en-GB"/>
                </w:rPr>
              </w:sdtEndPr>
              <w:sdtContent>
                <w:r w:rsidR="009F7F12" w:rsidRPr="00CF01D2">
                  <w:rPr>
                    <w:rStyle w:val="Style3"/>
                    <w:rFonts w:cs="Arial"/>
                    <w:b w:val="0"/>
                    <w:color w:val="auto"/>
                  </w:rPr>
                  <w:t>N/A</w:t>
                </w:r>
              </w:sdtContent>
            </w:sdt>
          </w:p>
        </w:tc>
      </w:tr>
      <w:tr w:rsidR="00BD756D" w:rsidRPr="005056C8" w14:paraId="28DACB5A" w14:textId="77777777" w:rsidTr="00D72DB6">
        <w:tc>
          <w:tcPr>
            <w:tcW w:w="4873" w:type="dxa"/>
          </w:tcPr>
          <w:p w14:paraId="7CFF8A5B" w14:textId="77777777" w:rsidR="00BD756D" w:rsidRPr="005056C8" w:rsidRDefault="00BD756D" w:rsidP="005056C8">
            <w:pPr>
              <w:pStyle w:val="Question"/>
              <w:keepNext/>
              <w:spacing w:before="120"/>
              <w:rPr>
                <w:rFonts w:cs="Arial"/>
                <w:lang w:eastAsia="en-GB"/>
              </w:rPr>
            </w:pPr>
            <w:r w:rsidRPr="005056C8">
              <w:rPr>
                <w:rFonts w:cs="Arial"/>
                <w:lang w:eastAsia="en-GB"/>
              </w:rPr>
              <w:t>Predicted Start Date for participant recruitment</w:t>
            </w:r>
          </w:p>
        </w:tc>
        <w:tc>
          <w:tcPr>
            <w:tcW w:w="5045" w:type="dxa"/>
          </w:tcPr>
          <w:p w14:paraId="726BB3BA" w14:textId="6D2B29DF" w:rsidR="00BD756D" w:rsidRPr="005056C8" w:rsidRDefault="006B33FB" w:rsidP="009F7F12">
            <w:pPr>
              <w:pStyle w:val="Question"/>
              <w:keepNext/>
              <w:spacing w:before="120"/>
              <w:rPr>
                <w:rStyle w:val="Style1"/>
                <w:rFonts w:cs="Arial"/>
                <w:b/>
              </w:rPr>
            </w:pPr>
            <w:sdt>
              <w:sdtPr>
                <w:rPr>
                  <w:rStyle w:val="Style3"/>
                  <w:rFonts w:cs="Arial"/>
                  <w:b w:val="0"/>
                  <w:color w:val="auto"/>
                </w:rPr>
                <w:alias w:val="Predicted start date for participant recruitment"/>
                <w:tag w:val="Predicted start date for participant recruitment"/>
                <w:id w:val="-1865127910"/>
                <w:placeholder>
                  <w:docPart w:val="AA3C5942F6B64E52AA89A73522FAEF57"/>
                </w:placeholder>
                <w:date>
                  <w:dateFormat w:val="dd/MM/yyyy"/>
                  <w:lid w:val="en-GB"/>
                  <w:storeMappedDataAs w:val="dateTime"/>
                  <w:calendar w:val="gregorian"/>
                </w:date>
              </w:sdtPr>
              <w:sdtEndPr>
                <w:rPr>
                  <w:rStyle w:val="DefaultParagraphFont"/>
                  <w:rFonts w:eastAsia="Times New Roman"/>
                  <w:lang w:eastAsia="en-GB"/>
                </w:rPr>
              </w:sdtEndPr>
              <w:sdtContent>
                <w:r w:rsidR="009F7F12" w:rsidRPr="00CF01D2">
                  <w:rPr>
                    <w:rStyle w:val="Style3"/>
                    <w:rFonts w:cs="Arial"/>
                    <w:b w:val="0"/>
                    <w:color w:val="auto"/>
                  </w:rPr>
                  <w:t>Unknown</w:t>
                </w:r>
              </w:sdtContent>
            </w:sdt>
          </w:p>
        </w:tc>
      </w:tr>
      <w:tr w:rsidR="00BD756D" w:rsidRPr="005056C8" w14:paraId="5B1C2D25" w14:textId="77777777" w:rsidTr="00D72DB6">
        <w:tc>
          <w:tcPr>
            <w:tcW w:w="4873" w:type="dxa"/>
          </w:tcPr>
          <w:p w14:paraId="6CB7FB02" w14:textId="77777777" w:rsidR="00BD756D" w:rsidRPr="005056C8" w:rsidRDefault="00BD756D" w:rsidP="005056C8">
            <w:pPr>
              <w:pStyle w:val="Question"/>
              <w:spacing w:before="120"/>
              <w:rPr>
                <w:rFonts w:cs="Arial"/>
                <w:lang w:eastAsia="en-GB"/>
              </w:rPr>
            </w:pPr>
            <w:r w:rsidRPr="005056C8">
              <w:rPr>
                <w:rFonts w:cs="Arial"/>
                <w:lang w:eastAsia="en-GB"/>
              </w:rPr>
              <w:t>Predicted End Da</w:t>
            </w:r>
            <w:r w:rsidR="00440013" w:rsidRPr="005056C8">
              <w:rPr>
                <w:rFonts w:cs="Arial"/>
                <w:lang w:eastAsia="en-GB"/>
              </w:rPr>
              <w:t xml:space="preserve">te for participants recruitment </w:t>
            </w:r>
            <w:r w:rsidRPr="005056C8">
              <w:rPr>
                <w:rFonts w:cs="Arial"/>
                <w:b w:val="0"/>
                <w:lang w:eastAsia="en-GB"/>
              </w:rPr>
              <w:t>(i.e. when the study moves into “follow up” activities.)</w:t>
            </w:r>
          </w:p>
        </w:tc>
        <w:tc>
          <w:tcPr>
            <w:tcW w:w="5045" w:type="dxa"/>
          </w:tcPr>
          <w:p w14:paraId="69256838" w14:textId="16E7D4DA" w:rsidR="00BD756D" w:rsidRPr="005056C8" w:rsidRDefault="006B33FB" w:rsidP="009F7F12">
            <w:pPr>
              <w:pStyle w:val="Question"/>
              <w:keepNext/>
              <w:spacing w:before="120"/>
              <w:rPr>
                <w:rStyle w:val="Style1"/>
                <w:rFonts w:cs="Arial"/>
                <w:b/>
              </w:rPr>
            </w:pPr>
            <w:sdt>
              <w:sdtPr>
                <w:rPr>
                  <w:rStyle w:val="Style3"/>
                  <w:rFonts w:cs="Arial"/>
                  <w:b w:val="0"/>
                  <w:color w:val="auto"/>
                </w:rPr>
                <w:alias w:val="Predicted end date for participant recruitment"/>
                <w:tag w:val="Predicted end date for participant recruitment"/>
                <w:id w:val="406273573"/>
                <w:placeholder>
                  <w:docPart w:val="40961627E2274C90A8DBF0352AF304FA"/>
                </w:placeholder>
                <w:date>
                  <w:dateFormat w:val="dd/MM/yyyy"/>
                  <w:lid w:val="en-GB"/>
                  <w:storeMappedDataAs w:val="dateTime"/>
                  <w:calendar w:val="gregorian"/>
                </w:date>
              </w:sdtPr>
              <w:sdtEndPr>
                <w:rPr>
                  <w:rStyle w:val="DefaultParagraphFont"/>
                  <w:rFonts w:eastAsia="Times New Roman"/>
                  <w:lang w:eastAsia="en-GB"/>
                </w:rPr>
              </w:sdtEndPr>
              <w:sdtContent>
                <w:r w:rsidR="009F7F12" w:rsidRPr="00CF01D2">
                  <w:rPr>
                    <w:rStyle w:val="Style3"/>
                    <w:rFonts w:cs="Arial"/>
                    <w:b w:val="0"/>
                    <w:color w:val="auto"/>
                  </w:rPr>
                  <w:t>Unknown</w:t>
                </w:r>
              </w:sdtContent>
            </w:sdt>
          </w:p>
        </w:tc>
      </w:tr>
      <w:tr w:rsidR="00BD756D" w:rsidRPr="005056C8" w14:paraId="04C7BBF3" w14:textId="77777777" w:rsidTr="00D72DB6">
        <w:tc>
          <w:tcPr>
            <w:tcW w:w="4873" w:type="dxa"/>
          </w:tcPr>
          <w:p w14:paraId="62FCC77F" w14:textId="77777777" w:rsidR="00BD756D" w:rsidRPr="005056C8" w:rsidRDefault="00BD756D" w:rsidP="005056C8">
            <w:pPr>
              <w:pStyle w:val="Question"/>
              <w:spacing w:before="120"/>
              <w:rPr>
                <w:rFonts w:cs="Arial"/>
                <w:lang w:eastAsia="en-GB"/>
              </w:rPr>
            </w:pPr>
            <w:r w:rsidRPr="005056C8">
              <w:rPr>
                <w:rFonts w:cs="Arial"/>
                <w:lang w:eastAsia="en-GB"/>
              </w:rPr>
              <w:t>Predicted End Date for all study activities</w:t>
            </w:r>
          </w:p>
          <w:p w14:paraId="167E31ED" w14:textId="77777777" w:rsidR="00BD756D" w:rsidRPr="005056C8" w:rsidRDefault="00BD756D" w:rsidP="005056C8">
            <w:pPr>
              <w:pStyle w:val="Question"/>
              <w:rPr>
                <w:rFonts w:cs="Arial"/>
                <w:lang w:eastAsia="en-GB"/>
              </w:rPr>
            </w:pPr>
            <w:r w:rsidRPr="005056C8">
              <w:rPr>
                <w:rFonts w:cs="Arial"/>
                <w:b w:val="0"/>
              </w:rPr>
              <w:t>(i.e. “last patient visit” completed and study is ready to be archived.)</w:t>
            </w:r>
          </w:p>
        </w:tc>
        <w:tc>
          <w:tcPr>
            <w:tcW w:w="5045" w:type="dxa"/>
          </w:tcPr>
          <w:p w14:paraId="024DFBF6" w14:textId="15AA756F" w:rsidR="00BD756D" w:rsidRPr="005056C8" w:rsidRDefault="006B33FB" w:rsidP="009F7F12">
            <w:pPr>
              <w:pStyle w:val="Question"/>
              <w:keepNext/>
              <w:spacing w:before="120"/>
              <w:rPr>
                <w:rStyle w:val="Style1"/>
                <w:rFonts w:cs="Arial"/>
                <w:b/>
              </w:rPr>
            </w:pPr>
            <w:sdt>
              <w:sdtPr>
                <w:rPr>
                  <w:rStyle w:val="Style3"/>
                  <w:rFonts w:cs="Arial"/>
                  <w:b w:val="0"/>
                  <w:color w:val="auto"/>
                </w:rPr>
                <w:alias w:val="Predicted end date for study"/>
                <w:tag w:val="Predicted end date for study"/>
                <w:id w:val="1565921796"/>
                <w:placeholder>
                  <w:docPart w:val="2E10DBAEE53747B49C6492F9E78441A4"/>
                </w:placeholder>
                <w:date>
                  <w:dateFormat w:val="dd/MM/yyyy"/>
                  <w:lid w:val="en-GB"/>
                  <w:storeMappedDataAs w:val="dateTime"/>
                  <w:calendar w:val="gregorian"/>
                </w:date>
              </w:sdtPr>
              <w:sdtEndPr>
                <w:rPr>
                  <w:rStyle w:val="DefaultParagraphFont"/>
                  <w:rFonts w:eastAsia="Times New Roman"/>
                  <w:lang w:eastAsia="en-GB"/>
                </w:rPr>
              </w:sdtEndPr>
              <w:sdtContent>
                <w:r w:rsidR="009F7F12" w:rsidRPr="00CF01D2">
                  <w:rPr>
                    <w:rStyle w:val="Style3"/>
                    <w:rFonts w:cs="Arial"/>
                    <w:b w:val="0"/>
                    <w:color w:val="auto"/>
                  </w:rPr>
                  <w:t>Unknown</w:t>
                </w:r>
              </w:sdtContent>
            </w:sdt>
          </w:p>
        </w:tc>
      </w:tr>
    </w:tbl>
    <w:p w14:paraId="7D8219DD" w14:textId="77777777" w:rsidR="001A37CE" w:rsidRPr="005056C8" w:rsidRDefault="00270D2F" w:rsidP="005056C8">
      <w:pPr>
        <w:pStyle w:val="Heading2"/>
        <w:spacing w:line="240" w:lineRule="auto"/>
        <w:rPr>
          <w:rFonts w:cs="Arial"/>
        </w:rPr>
      </w:pPr>
      <w:r w:rsidRPr="005056C8">
        <w:rPr>
          <w:rFonts w:cs="Arial"/>
        </w:rPr>
        <w:t>Participant N</w:t>
      </w:r>
      <w:r w:rsidR="001A37CE" w:rsidRPr="005056C8">
        <w:rPr>
          <w:rFonts w:cs="Arial"/>
        </w:rPr>
        <w:t>umbers</w:t>
      </w:r>
    </w:p>
    <w:tbl>
      <w:tblPr>
        <w:tblStyle w:val="TableGrid"/>
        <w:tblW w:w="9918" w:type="dxa"/>
        <w:tblLook w:val="04A0" w:firstRow="1" w:lastRow="0" w:firstColumn="1" w:lastColumn="0" w:noHBand="0" w:noVBand="1"/>
      </w:tblPr>
      <w:tblGrid>
        <w:gridCol w:w="9918"/>
      </w:tblGrid>
      <w:tr w:rsidR="00BD5682" w:rsidRPr="005056C8" w14:paraId="5A82C023" w14:textId="77777777" w:rsidTr="00D72DB6">
        <w:tc>
          <w:tcPr>
            <w:tcW w:w="9918" w:type="dxa"/>
          </w:tcPr>
          <w:p w14:paraId="03273A27" w14:textId="77777777" w:rsidR="00BD5682" w:rsidRPr="005056C8" w:rsidRDefault="00BD5682" w:rsidP="005056C8">
            <w:pPr>
              <w:pStyle w:val="Question"/>
              <w:spacing w:before="120"/>
              <w:rPr>
                <w:rFonts w:cs="Arial"/>
              </w:rPr>
            </w:pPr>
            <w:r w:rsidRPr="005056C8">
              <w:rPr>
                <w:rFonts w:cs="Arial"/>
              </w:rPr>
              <w:t>1</w:t>
            </w:r>
            <w:r w:rsidR="0041798B" w:rsidRPr="005056C8">
              <w:rPr>
                <w:rFonts w:cs="Arial"/>
              </w:rPr>
              <w:t>1</w:t>
            </w:r>
            <w:r w:rsidRPr="005056C8">
              <w:rPr>
                <w:rFonts w:cs="Arial"/>
              </w:rPr>
              <w:t xml:space="preserve">. How many research participants </w:t>
            </w:r>
            <w:r w:rsidR="00105048" w:rsidRPr="005056C8">
              <w:rPr>
                <w:rFonts w:cs="Arial"/>
              </w:rPr>
              <w:t>are</w:t>
            </w:r>
            <w:r w:rsidRPr="005056C8">
              <w:rPr>
                <w:rFonts w:cs="Arial"/>
              </w:rPr>
              <w:t xml:space="preserve"> expected </w:t>
            </w:r>
            <w:r w:rsidR="00105048" w:rsidRPr="005056C8">
              <w:rPr>
                <w:rFonts w:cs="Arial"/>
              </w:rPr>
              <w:t>at</w:t>
            </w:r>
            <w:r w:rsidRPr="005056C8">
              <w:rPr>
                <w:rFonts w:cs="Arial"/>
              </w:rPr>
              <w:t xml:space="preserve"> this participating NHS</w:t>
            </w:r>
            <w:r w:rsidR="008C639D" w:rsidRPr="005056C8">
              <w:rPr>
                <w:rFonts w:cs="Arial"/>
              </w:rPr>
              <w:t xml:space="preserve"> </w:t>
            </w:r>
            <w:r w:rsidRPr="005056C8">
              <w:rPr>
                <w:rFonts w:cs="Arial"/>
              </w:rPr>
              <w:t>/</w:t>
            </w:r>
            <w:r w:rsidR="008C639D" w:rsidRPr="005056C8">
              <w:rPr>
                <w:rFonts w:cs="Arial"/>
              </w:rPr>
              <w:t xml:space="preserve"> </w:t>
            </w:r>
            <w:r w:rsidRPr="005056C8">
              <w:rPr>
                <w:rFonts w:cs="Arial"/>
              </w:rPr>
              <w:t>HSC organisation?</w:t>
            </w:r>
          </w:p>
          <w:p w14:paraId="12EE8CB7" w14:textId="77777777" w:rsidR="00105048" w:rsidRPr="005056C8" w:rsidRDefault="00D0766D" w:rsidP="005056C8">
            <w:pPr>
              <w:keepNext/>
              <w:spacing w:before="120"/>
              <w:rPr>
                <w:rFonts w:cs="Arial"/>
              </w:rPr>
            </w:pPr>
            <w:r w:rsidRPr="005056C8">
              <w:rPr>
                <w:rFonts w:cs="Arial"/>
              </w:rPr>
              <w:t>F</w:t>
            </w:r>
            <w:r w:rsidR="00EF1B1D" w:rsidRPr="005056C8">
              <w:rPr>
                <w:rFonts w:cs="Arial"/>
              </w:rPr>
              <w:t xml:space="preserve">or studies </w:t>
            </w:r>
            <w:r w:rsidRPr="005056C8">
              <w:rPr>
                <w:rFonts w:cs="Arial"/>
              </w:rPr>
              <w:t xml:space="preserve">not directly involving human participants, please indicate the number of </w:t>
            </w:r>
            <w:r w:rsidR="00BD5682" w:rsidRPr="005056C8">
              <w:rPr>
                <w:rFonts w:cs="Arial"/>
              </w:rPr>
              <w:t>samples or data</w:t>
            </w:r>
            <w:r w:rsidRPr="005056C8">
              <w:rPr>
                <w:rFonts w:cs="Arial"/>
              </w:rPr>
              <w:t xml:space="preserve">-sets to be obtained.  </w:t>
            </w:r>
          </w:p>
          <w:p w14:paraId="6498F1D7" w14:textId="77777777" w:rsidR="00BD5682" w:rsidRPr="005056C8" w:rsidRDefault="00D0766D" w:rsidP="005056C8">
            <w:pPr>
              <w:keepNext/>
              <w:spacing w:before="120"/>
              <w:rPr>
                <w:rFonts w:cs="Arial"/>
                <w:i/>
              </w:rPr>
            </w:pPr>
            <w:r w:rsidRPr="005056C8">
              <w:rPr>
                <w:rFonts w:cs="Arial"/>
              </w:rPr>
              <w:t>Please</w:t>
            </w:r>
            <w:r w:rsidR="00BD5682" w:rsidRPr="005056C8">
              <w:rPr>
                <w:rFonts w:cs="Arial"/>
              </w:rPr>
              <w:t xml:space="preserve"> state if </w:t>
            </w:r>
            <w:r w:rsidRPr="005056C8">
              <w:rPr>
                <w:rFonts w:cs="Arial"/>
              </w:rPr>
              <w:t xml:space="preserve">number of participants </w:t>
            </w:r>
            <w:r w:rsidR="00BD5682" w:rsidRPr="005056C8">
              <w:rPr>
                <w:rFonts w:cs="Arial"/>
              </w:rPr>
              <w:t>is per month, per year, overall</w:t>
            </w:r>
            <w:r w:rsidR="00DA112E" w:rsidRPr="005056C8">
              <w:rPr>
                <w:rFonts w:cs="Arial"/>
              </w:rPr>
              <w:t>,</w:t>
            </w:r>
            <w:r w:rsidR="00BD5682" w:rsidRPr="005056C8">
              <w:rPr>
                <w:rFonts w:cs="Arial"/>
              </w:rPr>
              <w:t xml:space="preserve"> etc. </w:t>
            </w:r>
          </w:p>
        </w:tc>
      </w:tr>
      <w:tr w:rsidR="00BD5682" w:rsidRPr="005056C8" w14:paraId="7A234071" w14:textId="77777777" w:rsidTr="00D72DB6">
        <w:tc>
          <w:tcPr>
            <w:tcW w:w="9918" w:type="dxa"/>
          </w:tcPr>
          <w:p w14:paraId="6511E24B" w14:textId="083B2D08" w:rsidR="00BD5682" w:rsidRPr="006E6B93" w:rsidRDefault="006B33FB" w:rsidP="005056C8">
            <w:pPr>
              <w:pStyle w:val="Question"/>
              <w:spacing w:before="120" w:after="240"/>
              <w:rPr>
                <w:rFonts w:cs="Arial"/>
                <w:b w:val="0"/>
              </w:rPr>
            </w:pPr>
            <w:sdt>
              <w:sdtPr>
                <w:rPr>
                  <w:rStyle w:val="Style3"/>
                  <w:rFonts w:cs="Arial"/>
                  <w:b w:val="0"/>
                </w:rPr>
                <w:alias w:val="Number of participants or samples"/>
                <w:tag w:val="Number of participants or samples"/>
                <w:id w:val="78262908"/>
                <w:placeholder>
                  <w:docPart w:val="4305F4DD513946CF8F8D4FF5DFCF956A"/>
                </w:placeholder>
              </w:sdtPr>
              <w:sdtEndPr>
                <w:rPr>
                  <w:rStyle w:val="DefaultParagraphFont"/>
                  <w:rFonts w:eastAsia="Times New Roman"/>
                  <w:i/>
                  <w:color w:val="D9D9D9" w:themeColor="background1" w:themeShade="D9"/>
                  <w:lang w:eastAsia="en-GB"/>
                </w:rPr>
              </w:sdtEndPr>
              <w:sdtContent>
                <w:sdt>
                  <w:sdtPr>
                    <w:rPr>
                      <w:rStyle w:val="Style3"/>
                      <w:rFonts w:cs="Arial"/>
                      <w:b w:val="0"/>
                    </w:rPr>
                    <w:alias w:val="Number of participants or samples"/>
                    <w:tag w:val="Number of participants or samples"/>
                    <w:id w:val="-621071743"/>
                    <w:placeholder>
                      <w:docPart w:val="E7174BF812CA4158A4E54EED1CECB66F"/>
                    </w:placeholder>
                  </w:sdtPr>
                  <w:sdtEndPr>
                    <w:rPr>
                      <w:rStyle w:val="DefaultParagraphFont"/>
                      <w:rFonts w:eastAsia="Times New Roman"/>
                      <w:i/>
                      <w:color w:val="D9D9D9" w:themeColor="background1" w:themeShade="D9"/>
                      <w:lang w:eastAsia="en-GB"/>
                    </w:rPr>
                  </w:sdtEndPr>
                  <w:sdtContent>
                    <w:r w:rsidR="009F7F12" w:rsidRPr="006E6B93">
                      <w:rPr>
                        <w:rStyle w:val="Style3"/>
                        <w:rFonts w:cs="Arial"/>
                        <w:b w:val="0"/>
                        <w:color w:val="auto"/>
                      </w:rPr>
                      <w:t>Unknown – depends on extent and spread of Covid-19 virus</w:t>
                    </w:r>
                    <w:r w:rsidR="006E6B93" w:rsidRPr="006E6B93">
                      <w:rPr>
                        <w:rStyle w:val="Style3"/>
                        <w:rFonts w:cs="Arial"/>
                        <w:b w:val="0"/>
                        <w:color w:val="auto"/>
                      </w:rPr>
                      <w:t xml:space="preserve">. </w:t>
                    </w:r>
                    <w:r w:rsidR="006E6B93" w:rsidRPr="006E6B93">
                      <w:rPr>
                        <w:b w:val="0"/>
                        <w:bCs/>
                        <w:color w:val="000000"/>
                        <w:szCs w:val="28"/>
                      </w:rPr>
                      <w:t xml:space="preserve">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w:t>
                    </w:r>
                    <w:r w:rsidR="006E6B93" w:rsidRPr="006E6B93">
                      <w:rPr>
                        <w:b w:val="0"/>
                        <w:bCs/>
                        <w:color w:val="000000"/>
                        <w:szCs w:val="28"/>
                      </w:rPr>
                      <w:lastRenderedPageBreak/>
                      <w:t>appropriate sample sizes could not be estimated at the start of the trial.</w:t>
                    </w:r>
                  </w:sdtContent>
                </w:sdt>
              </w:sdtContent>
            </w:sdt>
          </w:p>
        </w:tc>
      </w:tr>
    </w:tbl>
    <w:p w14:paraId="356C3027" w14:textId="77777777" w:rsidR="00917D9F" w:rsidRPr="005056C8" w:rsidRDefault="009C2E68" w:rsidP="005056C8">
      <w:pPr>
        <w:pStyle w:val="Heading2"/>
        <w:spacing w:line="240" w:lineRule="auto"/>
        <w:rPr>
          <w:rFonts w:cs="Arial"/>
        </w:rPr>
      </w:pPr>
      <w:bookmarkStart w:id="5" w:name="_Hlk19636477"/>
      <w:r w:rsidRPr="005056C8">
        <w:rPr>
          <w:rFonts w:cs="Arial"/>
        </w:rPr>
        <w:lastRenderedPageBreak/>
        <w:t xml:space="preserve">Study </w:t>
      </w:r>
      <w:bookmarkEnd w:id="5"/>
      <w:r w:rsidRPr="005056C8">
        <w:rPr>
          <w:rFonts w:cs="Arial"/>
        </w:rPr>
        <w:t xml:space="preserve">set up and delivery arrangements at </w:t>
      </w:r>
      <w:r w:rsidR="00112E01" w:rsidRPr="005056C8">
        <w:rPr>
          <w:rFonts w:cs="Arial"/>
        </w:rPr>
        <w:t>Participating NHS / HSC Organisation</w:t>
      </w:r>
      <w:r w:rsidR="00B15A30" w:rsidRPr="005056C8">
        <w:rPr>
          <w:rFonts w:cs="Arial"/>
        </w:rPr>
        <w:t>s</w:t>
      </w:r>
    </w:p>
    <w:tbl>
      <w:tblPr>
        <w:tblStyle w:val="TableGrid"/>
        <w:tblW w:w="10060" w:type="dxa"/>
        <w:tblLook w:val="04A0" w:firstRow="1" w:lastRow="0" w:firstColumn="1" w:lastColumn="0" w:noHBand="0" w:noVBand="1"/>
      </w:tblPr>
      <w:tblGrid>
        <w:gridCol w:w="10060"/>
      </w:tblGrid>
      <w:tr w:rsidR="00BD5682" w:rsidRPr="005056C8" w14:paraId="58777A77" w14:textId="77777777" w:rsidTr="00D72DB6">
        <w:tc>
          <w:tcPr>
            <w:tcW w:w="10060" w:type="dxa"/>
          </w:tcPr>
          <w:p w14:paraId="128020D0" w14:textId="77777777" w:rsidR="00BD5682" w:rsidRPr="005056C8" w:rsidRDefault="00BD5682" w:rsidP="005056C8">
            <w:pPr>
              <w:pStyle w:val="Question"/>
              <w:keepNext/>
              <w:spacing w:before="120"/>
              <w:rPr>
                <w:rFonts w:cs="Arial"/>
                <w:b w:val="0"/>
                <w:i/>
                <w:szCs w:val="24"/>
                <w:lang w:eastAsia="en-GB"/>
              </w:rPr>
            </w:pPr>
            <w:r w:rsidRPr="005056C8">
              <w:rPr>
                <w:rFonts w:cs="Arial"/>
              </w:rPr>
              <w:t>1</w:t>
            </w:r>
            <w:r w:rsidR="0041798B" w:rsidRPr="005056C8">
              <w:rPr>
                <w:rFonts w:cs="Arial"/>
              </w:rPr>
              <w:t>2</w:t>
            </w:r>
            <w:r w:rsidRPr="005056C8">
              <w:rPr>
                <w:rFonts w:cs="Arial"/>
                <w:sz w:val="48"/>
                <w:szCs w:val="48"/>
              </w:rPr>
              <w:t>*</w:t>
            </w:r>
            <w:r w:rsidRPr="005056C8">
              <w:rPr>
                <w:rFonts w:cs="Arial"/>
              </w:rPr>
              <w:t>. The following are needed at the participating NHS</w:t>
            </w:r>
            <w:r w:rsidR="008C639D" w:rsidRPr="005056C8">
              <w:rPr>
                <w:rFonts w:cs="Arial"/>
              </w:rPr>
              <w:t xml:space="preserve"> </w:t>
            </w:r>
            <w:r w:rsidRPr="005056C8">
              <w:rPr>
                <w:rFonts w:cs="Arial"/>
              </w:rPr>
              <w:t>/</w:t>
            </w:r>
            <w:r w:rsidR="008C639D" w:rsidRPr="005056C8">
              <w:rPr>
                <w:rFonts w:cs="Arial"/>
              </w:rPr>
              <w:t xml:space="preserve"> </w:t>
            </w:r>
            <w:r w:rsidRPr="005056C8">
              <w:rPr>
                <w:rFonts w:cs="Arial"/>
              </w:rPr>
              <w:t xml:space="preserve">HSC organisation to deliver the study: </w:t>
            </w:r>
            <w:r w:rsidRPr="005056C8">
              <w:rPr>
                <w:rStyle w:val="GuidanceChar"/>
                <w:rFonts w:cs="Arial"/>
                <w:b w:val="0"/>
                <w:i w:val="0"/>
              </w:rPr>
              <w:t>e.g. specific equipment, patient/participant groups, service support, nursing time, etc</w:t>
            </w:r>
            <w:r w:rsidRPr="005056C8">
              <w:rPr>
                <w:rFonts w:cs="Arial"/>
                <w:i/>
              </w:rPr>
              <w:t xml:space="preserve">. </w:t>
            </w:r>
            <w:r w:rsidRPr="005056C8">
              <w:rPr>
                <w:rStyle w:val="GuidanceChar"/>
                <w:rFonts w:cs="Arial"/>
                <w:b w:val="0"/>
                <w:i w:val="0"/>
              </w:rPr>
              <w:t xml:space="preserve">Please detail any specific requirements for </w:t>
            </w:r>
            <w:r w:rsidR="00886BFF" w:rsidRPr="005056C8">
              <w:rPr>
                <w:rStyle w:val="GuidanceChar"/>
                <w:rFonts w:cs="Arial"/>
                <w:b w:val="0"/>
                <w:i w:val="0"/>
              </w:rPr>
              <w:t xml:space="preserve">participating </w:t>
            </w:r>
            <w:r w:rsidR="007909A7" w:rsidRPr="005056C8">
              <w:rPr>
                <w:rStyle w:val="GuidanceChar"/>
                <w:rFonts w:cs="Arial"/>
                <w:b w:val="0"/>
                <w:i w:val="0"/>
              </w:rPr>
              <w:t xml:space="preserve">NHS / HSC </w:t>
            </w:r>
            <w:r w:rsidR="00886BFF" w:rsidRPr="005056C8">
              <w:rPr>
                <w:rStyle w:val="GuidanceChar"/>
                <w:rFonts w:cs="Arial"/>
                <w:b w:val="0"/>
                <w:i w:val="0"/>
              </w:rPr>
              <w:t>organisations</w:t>
            </w:r>
            <w:r w:rsidRPr="005056C8">
              <w:rPr>
                <w:rStyle w:val="GuidanceChar"/>
                <w:rFonts w:cs="Arial"/>
                <w:b w:val="0"/>
                <w:i w:val="0"/>
              </w:rPr>
              <w:t xml:space="preserve"> to deliver this study</w:t>
            </w:r>
            <w:r w:rsidR="00B53291" w:rsidRPr="005056C8">
              <w:rPr>
                <w:rStyle w:val="GuidanceChar"/>
                <w:rFonts w:cs="Arial"/>
                <w:b w:val="0"/>
                <w:i w:val="0"/>
              </w:rPr>
              <w:t xml:space="preserve">, including by </w:t>
            </w:r>
            <w:r w:rsidR="002C42CA" w:rsidRPr="005056C8">
              <w:rPr>
                <w:rStyle w:val="GuidanceChar"/>
                <w:rFonts w:cs="Arial"/>
                <w:b w:val="0"/>
                <w:i w:val="0"/>
              </w:rPr>
              <w:t>clarify</w:t>
            </w:r>
            <w:r w:rsidR="00B53291" w:rsidRPr="005056C8">
              <w:rPr>
                <w:rStyle w:val="GuidanceChar"/>
                <w:rFonts w:cs="Arial"/>
                <w:b w:val="0"/>
                <w:i w:val="0"/>
              </w:rPr>
              <w:t>ing</w:t>
            </w:r>
            <w:r w:rsidR="002C42CA" w:rsidRPr="005056C8">
              <w:rPr>
                <w:rStyle w:val="GuidanceChar"/>
                <w:rFonts w:cs="Arial"/>
                <w:b w:val="0"/>
                <w:i w:val="0"/>
              </w:rPr>
              <w:t xml:space="preserve"> any requirements on participating NHS / HSC organisations relating to monitoring / self-monitoring, e.g. requirements for staff signature and delegation logs to be returned to the </w:t>
            </w:r>
            <w:r w:rsidR="00C7380F" w:rsidRPr="005056C8">
              <w:rPr>
                <w:rStyle w:val="GuidanceChar"/>
                <w:rFonts w:cs="Arial"/>
                <w:b w:val="0"/>
                <w:i w:val="0"/>
              </w:rPr>
              <w:t>Sponsor</w:t>
            </w:r>
            <w:r w:rsidR="00B53291" w:rsidRPr="005056C8">
              <w:rPr>
                <w:rStyle w:val="GuidanceChar"/>
                <w:rFonts w:cs="Arial"/>
                <w:b w:val="0"/>
                <w:i w:val="0"/>
              </w:rPr>
              <w:t xml:space="preserve"> and/or</w:t>
            </w:r>
            <w:r w:rsidR="002C42CA" w:rsidRPr="005056C8">
              <w:rPr>
                <w:rStyle w:val="GuidanceChar"/>
                <w:rFonts w:cs="Arial"/>
                <w:b w:val="0"/>
                <w:i w:val="0"/>
              </w:rPr>
              <w:t xml:space="preserve"> any particular access requirements that the </w:t>
            </w:r>
            <w:r w:rsidR="00C7380F" w:rsidRPr="005056C8">
              <w:rPr>
                <w:rStyle w:val="GuidanceChar"/>
                <w:rFonts w:cs="Arial"/>
                <w:b w:val="0"/>
                <w:i w:val="0"/>
              </w:rPr>
              <w:t>Sponsor</w:t>
            </w:r>
            <w:r w:rsidR="002C42CA" w:rsidRPr="005056C8">
              <w:rPr>
                <w:rStyle w:val="GuidanceChar"/>
                <w:rFonts w:cs="Arial"/>
                <w:b w:val="0"/>
                <w:i w:val="0"/>
              </w:rPr>
              <w:t xml:space="preserve"> may have that it wishes to bring to the attention of the participating NHS / HSC organisation, </w:t>
            </w:r>
            <w:r w:rsidR="00BD4D07" w:rsidRPr="005056C8">
              <w:rPr>
                <w:rStyle w:val="GuidanceChar"/>
                <w:rFonts w:cs="Arial"/>
                <w:b w:val="0"/>
                <w:i w:val="0"/>
              </w:rPr>
              <w:t xml:space="preserve">likelihood of staff not employed at the participating </w:t>
            </w:r>
            <w:r w:rsidR="007909A7" w:rsidRPr="005056C8">
              <w:rPr>
                <w:rStyle w:val="GuidanceChar"/>
                <w:rFonts w:cs="Arial"/>
                <w:b w:val="0"/>
                <w:i w:val="0"/>
              </w:rPr>
              <w:t xml:space="preserve">NHS / HSC </w:t>
            </w:r>
            <w:r w:rsidR="00BD4D07" w:rsidRPr="005056C8">
              <w:rPr>
                <w:rStyle w:val="GuidanceChar"/>
                <w:rFonts w:cs="Arial"/>
                <w:b w:val="0"/>
                <w:i w:val="0"/>
              </w:rPr>
              <w:t xml:space="preserve">organisation coming on site, </w:t>
            </w:r>
            <w:r w:rsidR="002C42CA" w:rsidRPr="005056C8">
              <w:rPr>
                <w:rStyle w:val="GuidanceChar"/>
                <w:rFonts w:cs="Arial"/>
                <w:b w:val="0"/>
                <w:i w:val="0"/>
              </w:rPr>
              <w:t>etc.</w:t>
            </w:r>
          </w:p>
        </w:tc>
      </w:tr>
      <w:tr w:rsidR="00BD5682" w:rsidRPr="005056C8" w14:paraId="38207265" w14:textId="77777777" w:rsidTr="00D72DB6">
        <w:sdt>
          <w:sdtPr>
            <w:rPr>
              <w:rStyle w:val="Style3"/>
              <w:rFonts w:cs="Arial"/>
              <w:b/>
            </w:rPr>
            <w:alias w:val="Enter details"/>
            <w:tag w:val="Enter details"/>
            <w:id w:val="1962376056"/>
            <w:placeholder>
              <w:docPart w:val="9BA44051E12049B4BE6923DC451DD773"/>
            </w:placeholder>
          </w:sdtPr>
          <w:sdtEndPr>
            <w:rPr>
              <w:rStyle w:val="DefaultParagraphFont"/>
              <w:b w:val="0"/>
              <w:color w:val="4F81BD" w:themeColor="accent1"/>
            </w:rPr>
          </w:sdtEndPr>
          <w:sdtContent>
            <w:sdt>
              <w:sdtPr>
                <w:rPr>
                  <w:rStyle w:val="Style3"/>
                  <w:rFonts w:cs="Arial"/>
                  <w:b/>
                </w:rPr>
                <w:alias w:val="Enter details"/>
                <w:tag w:val="Enter details"/>
                <w:id w:val="-807017103"/>
                <w:placeholder>
                  <w:docPart w:val="9099597776D44C42BC7165C719AA84F4"/>
                </w:placeholder>
              </w:sdtPr>
              <w:sdtEndPr>
                <w:rPr>
                  <w:rStyle w:val="DefaultParagraphFont"/>
                  <w:b w:val="0"/>
                  <w:color w:val="4F81BD" w:themeColor="accent1"/>
                </w:rPr>
              </w:sdtEndPr>
              <w:sdtContent>
                <w:tc>
                  <w:tcPr>
                    <w:tcW w:w="10060" w:type="dxa"/>
                  </w:tcPr>
                  <w:p w14:paraId="489E1C97" w14:textId="5EE9F28A" w:rsidR="009F7F12" w:rsidRDefault="009F7F12" w:rsidP="009F7F12">
                    <w:pPr>
                      <w:contextualSpacing/>
                      <w:jc w:val="both"/>
                      <w:rPr>
                        <w:rStyle w:val="Style3"/>
                        <w:rFonts w:cs="Arial"/>
                        <w:color w:val="auto"/>
                      </w:rPr>
                    </w:pPr>
                    <w:r w:rsidRPr="00A62909">
                      <w:rPr>
                        <w:rStyle w:val="Style3"/>
                        <w:rFonts w:cs="Arial"/>
                        <w:color w:val="auto"/>
                      </w:rPr>
                      <w:t xml:space="preserve">Treating clinicians </w:t>
                    </w:r>
                    <w:r w:rsidR="006E6B93">
                      <w:rPr>
                        <w:rStyle w:val="Style3"/>
                        <w:rFonts w:cs="Arial"/>
                        <w:color w:val="auto"/>
                      </w:rPr>
                      <w:t xml:space="preserve">or trial practitioners </w:t>
                    </w:r>
                    <w:r w:rsidRPr="00A62909">
                      <w:rPr>
                        <w:rStyle w:val="Style3"/>
                        <w:rFonts w:cs="Arial"/>
                        <w:color w:val="auto"/>
                      </w:rPr>
                      <w:t>to randomize patients confirmed to have</w:t>
                    </w:r>
                    <w:r w:rsidRPr="00A62909">
                      <w:rPr>
                        <w:rFonts w:eastAsiaTheme="minorEastAsia" w:cs="Arial"/>
                        <w:szCs w:val="24"/>
                        <w:lang w:eastAsia="en-GB"/>
                      </w:rPr>
                      <w:t xml:space="preserve"> SARS-CoV-2 infection by PCR</w:t>
                    </w:r>
                    <w:r>
                      <w:rPr>
                        <w:rFonts w:eastAsiaTheme="minorEastAsia" w:cs="Arial"/>
                        <w:szCs w:val="24"/>
                        <w:lang w:eastAsia="en-GB"/>
                      </w:rPr>
                      <w:t>,</w:t>
                    </w:r>
                    <w:r w:rsidRPr="00A62909">
                      <w:rPr>
                        <w:rFonts w:eastAsiaTheme="minorEastAsia" w:cs="Arial"/>
                        <w:szCs w:val="24"/>
                        <w:lang w:eastAsia="en-GB"/>
                      </w:rPr>
                      <w:t xml:space="preserve"> </w:t>
                    </w:r>
                    <w:r w:rsidRPr="00A62909">
                      <w:rPr>
                        <w:rStyle w:val="Style3"/>
                        <w:rFonts w:cs="Arial"/>
                        <w:color w:val="auto"/>
                      </w:rPr>
                      <w:t>into the RECOVERY</w:t>
                    </w:r>
                    <w:r>
                      <w:rPr>
                        <w:rStyle w:val="Style3"/>
                        <w:rFonts w:cs="Arial"/>
                        <w:color w:val="auto"/>
                      </w:rPr>
                      <w:t xml:space="preserve"> clinical trial and staff to complete follow-up form. </w:t>
                    </w:r>
                  </w:p>
                  <w:p w14:paraId="74BBB4A1" w14:textId="2D728DCE" w:rsidR="009F7F12" w:rsidRPr="00A62909" w:rsidRDefault="009F7F12" w:rsidP="009F7F12">
                    <w:pPr>
                      <w:contextualSpacing/>
                      <w:jc w:val="both"/>
                      <w:rPr>
                        <w:rFonts w:eastAsiaTheme="minorEastAsia" w:cs="Arial"/>
                        <w:szCs w:val="24"/>
                        <w:lang w:eastAsia="en-GB"/>
                      </w:rPr>
                    </w:pPr>
                    <w:r>
                      <w:rPr>
                        <w:rStyle w:val="Style3"/>
                        <w:rFonts w:cs="Arial"/>
                        <w:color w:val="auto"/>
                      </w:rPr>
                      <w:t>Pharmacies to ensure sufficient stocks of drugs available - requirements may change due to adaptive design of study. .</w:t>
                    </w:r>
                  </w:p>
                  <w:p w14:paraId="7AA21C31" w14:textId="600D7448" w:rsidR="00BD5682" w:rsidRPr="005056C8" w:rsidRDefault="00BD5682" w:rsidP="009F7F12">
                    <w:pPr>
                      <w:pStyle w:val="Question"/>
                      <w:spacing w:before="120"/>
                      <w:rPr>
                        <w:rFonts w:cs="Arial"/>
                        <w:b w:val="0"/>
                        <w:color w:val="4F81BD" w:themeColor="accent1"/>
                      </w:rPr>
                    </w:pPr>
                  </w:p>
                </w:tc>
              </w:sdtContent>
            </w:sdt>
          </w:sdtContent>
        </w:sdt>
      </w:tr>
      <w:tr w:rsidR="00BD5682" w:rsidRPr="005056C8" w14:paraId="2FECBA5B" w14:textId="77777777" w:rsidTr="00D72DB6">
        <w:tc>
          <w:tcPr>
            <w:tcW w:w="10060" w:type="dxa"/>
          </w:tcPr>
          <w:p w14:paraId="4FD16A6D" w14:textId="77777777" w:rsidR="00BD5682" w:rsidRPr="005056C8" w:rsidRDefault="00BD5682" w:rsidP="005056C8">
            <w:pPr>
              <w:pStyle w:val="Question"/>
              <w:keepNext/>
              <w:spacing w:before="120" w:after="120"/>
              <w:rPr>
                <w:rStyle w:val="Style1"/>
                <w:rFonts w:cs="Arial"/>
                <w:i/>
                <w:color w:val="000000" w:themeColor="text1"/>
              </w:rPr>
            </w:pPr>
            <w:r w:rsidRPr="005056C8">
              <w:rPr>
                <w:rFonts w:cs="Arial"/>
              </w:rPr>
              <w:t>1</w:t>
            </w:r>
            <w:r w:rsidR="0041798B" w:rsidRPr="005056C8">
              <w:rPr>
                <w:rFonts w:cs="Arial"/>
              </w:rPr>
              <w:t>3</w:t>
            </w:r>
            <w:r w:rsidRPr="005056C8">
              <w:rPr>
                <w:rFonts w:cs="Arial"/>
                <w:sz w:val="48"/>
                <w:szCs w:val="48"/>
              </w:rPr>
              <w:t>*</w:t>
            </w:r>
            <w:r w:rsidRPr="005056C8">
              <w:rPr>
                <w:rFonts w:cs="Arial"/>
                <w:szCs w:val="24"/>
              </w:rPr>
              <w:t>.</w:t>
            </w:r>
            <w:r w:rsidRPr="005056C8">
              <w:rPr>
                <w:rFonts w:cs="Arial"/>
              </w:rPr>
              <w:t xml:space="preserve"> The following training will be provided by the </w:t>
            </w:r>
            <w:r w:rsidR="00C7380F" w:rsidRPr="005056C8">
              <w:rPr>
                <w:rFonts w:cs="Arial"/>
              </w:rPr>
              <w:t>Sponsor</w:t>
            </w:r>
            <w:r w:rsidRPr="005056C8">
              <w:rPr>
                <w:rFonts w:cs="Arial"/>
              </w:rPr>
              <w:t xml:space="preserve"> </w:t>
            </w:r>
            <w:r w:rsidR="00DA112E" w:rsidRPr="005056C8">
              <w:rPr>
                <w:rFonts w:cs="Arial"/>
              </w:rPr>
              <w:t xml:space="preserve">or authorised delegate </w:t>
            </w:r>
            <w:r w:rsidRPr="005056C8">
              <w:rPr>
                <w:rFonts w:cs="Arial"/>
              </w:rPr>
              <w:t xml:space="preserve">for local research team members. </w:t>
            </w:r>
            <w:r w:rsidRPr="005056C8">
              <w:rPr>
                <w:rFonts w:cs="Arial"/>
                <w:b w:val="0"/>
              </w:rPr>
              <w:t xml:space="preserve">Where only specific team members (e.g. the Principal Investigator) will receive this training, this should be </w:t>
            </w:r>
            <w:r w:rsidR="003D11F6" w:rsidRPr="005056C8">
              <w:rPr>
                <w:rFonts w:cs="Arial"/>
                <w:b w:val="0"/>
              </w:rPr>
              <w:t>specified</w:t>
            </w:r>
            <w:r w:rsidRPr="005056C8">
              <w:rPr>
                <w:rFonts w:cs="Arial"/>
                <w:b w:val="0"/>
              </w:rPr>
              <w:t>.</w:t>
            </w:r>
          </w:p>
        </w:tc>
      </w:tr>
      <w:tr w:rsidR="00BD5682" w:rsidRPr="005056C8" w14:paraId="0AF6C6CE" w14:textId="77777777" w:rsidTr="00D72DB6">
        <w:tc>
          <w:tcPr>
            <w:tcW w:w="10060" w:type="dxa"/>
          </w:tcPr>
          <w:sdt>
            <w:sdtPr>
              <w:rPr>
                <w:rStyle w:val="Style3"/>
                <w:rFonts w:cs="Arial"/>
                <w:b w:val="0"/>
              </w:rPr>
              <w:alias w:val="Training Provided"/>
              <w:tag w:val="Training Provided"/>
              <w:id w:val="544336132"/>
              <w:placeholder>
                <w:docPart w:val="C00CD879ED20455FA3AE581A66D2CEEC"/>
              </w:placeholder>
            </w:sdtPr>
            <w:sdtEndPr>
              <w:rPr>
                <w:rStyle w:val="DefaultParagraphFont"/>
                <w:color w:val="BFBFBF" w:themeColor="background1" w:themeShade="BF"/>
              </w:rPr>
            </w:sdtEndPr>
            <w:sdtContent>
              <w:sdt>
                <w:sdtPr>
                  <w:rPr>
                    <w:rStyle w:val="Style3"/>
                    <w:rFonts w:cs="Arial"/>
                    <w:b w:val="0"/>
                  </w:rPr>
                  <w:alias w:val="Training Provided"/>
                  <w:tag w:val="Training Provided"/>
                  <w:id w:val="1684014289"/>
                  <w:placeholder>
                    <w:docPart w:val="70DE4C68C9324D5E9F6ED59A1F35A171"/>
                  </w:placeholder>
                </w:sdtPr>
                <w:sdtEndPr>
                  <w:rPr>
                    <w:rStyle w:val="DefaultParagraphFont"/>
                    <w:color w:val="auto"/>
                  </w:rPr>
                </w:sdtEndPr>
                <w:sdtContent>
                  <w:p w14:paraId="0C5957E0" w14:textId="429DC135" w:rsidR="009F7F12" w:rsidRPr="009F7F12" w:rsidRDefault="009F7F12" w:rsidP="009F7F12">
                    <w:pPr>
                      <w:pStyle w:val="Question"/>
                      <w:spacing w:before="120"/>
                      <w:rPr>
                        <w:rFonts w:cs="Arial"/>
                        <w:color w:val="auto"/>
                      </w:rPr>
                    </w:pPr>
                    <w:r w:rsidRPr="009F7F12">
                      <w:rPr>
                        <w:rStyle w:val="Style3"/>
                        <w:rFonts w:cs="Arial"/>
                        <w:b w:val="0"/>
                        <w:color w:val="auto"/>
                      </w:rPr>
                      <w:t xml:space="preserve">Due to the urgent nature of deploying this trial, training materials/instructions will be web based supported by hard copy aids and access to a 24-hour help line manned by medical staff.  </w:t>
                    </w:r>
                    <w:r>
                      <w:rPr>
                        <w:rStyle w:val="Style3"/>
                        <w:rFonts w:cs="Arial"/>
                        <w:b w:val="0"/>
                        <w:color w:val="auto"/>
                      </w:rPr>
                      <w:t>It is anticipated that the local PI will disseminate the required information.</w:t>
                    </w:r>
                  </w:p>
                </w:sdtContent>
              </w:sdt>
              <w:p w14:paraId="27B5F7F9" w14:textId="1FD464EB" w:rsidR="00BD5682" w:rsidRPr="005056C8" w:rsidRDefault="006B33FB" w:rsidP="005056C8">
                <w:pPr>
                  <w:pStyle w:val="Question"/>
                  <w:spacing w:before="120"/>
                  <w:rPr>
                    <w:rStyle w:val="Style1"/>
                    <w:rFonts w:cs="Arial"/>
                    <w:b/>
                  </w:rPr>
                </w:pPr>
              </w:p>
            </w:sdtContent>
          </w:sdt>
        </w:tc>
      </w:tr>
      <w:tr w:rsidR="00BD5682" w:rsidRPr="005056C8" w14:paraId="76B9580B" w14:textId="77777777" w:rsidTr="00D72DB6">
        <w:tc>
          <w:tcPr>
            <w:tcW w:w="10060" w:type="dxa"/>
          </w:tcPr>
          <w:p w14:paraId="38357AEB" w14:textId="77777777" w:rsidR="00BD5682" w:rsidRPr="005056C8" w:rsidRDefault="00BD5682" w:rsidP="005056C8">
            <w:pPr>
              <w:pStyle w:val="Question"/>
              <w:keepNext/>
              <w:rPr>
                <w:rStyle w:val="Style1"/>
                <w:rFonts w:cs="Arial"/>
                <w:b/>
                <w:color w:val="000000" w:themeColor="text1"/>
              </w:rPr>
            </w:pPr>
            <w:r w:rsidRPr="005056C8">
              <w:rPr>
                <w:rFonts w:cs="Arial"/>
              </w:rPr>
              <w:t>1</w:t>
            </w:r>
            <w:r w:rsidR="0041798B" w:rsidRPr="005056C8">
              <w:rPr>
                <w:rFonts w:cs="Arial"/>
              </w:rPr>
              <w:t>4</w:t>
            </w:r>
            <w:r w:rsidRPr="005056C8">
              <w:rPr>
                <w:rFonts w:cs="Arial"/>
                <w:sz w:val="48"/>
                <w:szCs w:val="48"/>
              </w:rPr>
              <w:t>*</w:t>
            </w:r>
            <w:r w:rsidRPr="005056C8">
              <w:rPr>
                <w:rFonts w:cs="Arial"/>
              </w:rPr>
              <w:t xml:space="preserve">. The </w:t>
            </w:r>
            <w:r w:rsidR="00C7380F" w:rsidRPr="005056C8">
              <w:rPr>
                <w:rFonts w:cs="Arial"/>
              </w:rPr>
              <w:t>Sponsor</w:t>
            </w:r>
            <w:r w:rsidRPr="005056C8">
              <w:rPr>
                <w:rFonts w:cs="Arial"/>
              </w:rPr>
              <w:t xml:space="preserve"> expects that local research team members will have the following skills and where they do not have those skills that they will undertake the relevant training before undertaking the relevant study activities</w:t>
            </w:r>
            <w:r w:rsidRPr="005056C8">
              <w:rPr>
                <w:rFonts w:cs="Arial"/>
                <w:i/>
              </w:rPr>
              <w:t xml:space="preserve">. </w:t>
            </w:r>
            <w:r w:rsidRPr="005056C8">
              <w:rPr>
                <w:rFonts w:cs="Arial"/>
                <w:b w:val="0"/>
                <w:szCs w:val="24"/>
              </w:rPr>
              <w:t xml:space="preserve">It would not be usual for the </w:t>
            </w:r>
            <w:r w:rsidR="00C7380F" w:rsidRPr="005056C8">
              <w:rPr>
                <w:rFonts w:cs="Arial"/>
                <w:b w:val="0"/>
                <w:szCs w:val="24"/>
              </w:rPr>
              <w:t>Sponsor</w:t>
            </w:r>
            <w:r w:rsidRPr="005056C8">
              <w:rPr>
                <w:rFonts w:cs="Arial"/>
                <w:b w:val="0"/>
                <w:szCs w:val="24"/>
              </w:rPr>
              <w:t xml:space="preserve"> to expect study specific training additional to that which it will provide</w:t>
            </w:r>
            <w:r w:rsidR="00265347" w:rsidRPr="005056C8">
              <w:rPr>
                <w:rFonts w:cs="Arial"/>
                <w:b w:val="0"/>
                <w:szCs w:val="24"/>
              </w:rPr>
              <w:t>.</w:t>
            </w:r>
            <w:r w:rsidRPr="005056C8">
              <w:rPr>
                <w:rFonts w:cs="Arial"/>
                <w:b w:val="0"/>
                <w:szCs w:val="24"/>
              </w:rPr>
              <w:t xml:space="preserve"> </w:t>
            </w:r>
            <w:r w:rsidR="00265347" w:rsidRPr="005056C8">
              <w:rPr>
                <w:rFonts w:cs="Arial"/>
                <w:b w:val="0"/>
                <w:szCs w:val="24"/>
              </w:rPr>
              <w:t>T</w:t>
            </w:r>
            <w:r w:rsidRPr="005056C8">
              <w:rPr>
                <w:rFonts w:cs="Arial"/>
                <w:b w:val="0"/>
                <w:szCs w:val="24"/>
              </w:rPr>
              <w:t>his section does howev</w:t>
            </w:r>
            <w:r w:rsidR="003D35AA" w:rsidRPr="005056C8">
              <w:rPr>
                <w:rFonts w:cs="Arial"/>
                <w:b w:val="0"/>
                <w:szCs w:val="24"/>
              </w:rPr>
              <w:t xml:space="preserve">er allow </w:t>
            </w:r>
            <w:r w:rsidR="00C7380F" w:rsidRPr="005056C8">
              <w:rPr>
                <w:rFonts w:cs="Arial"/>
                <w:b w:val="0"/>
                <w:szCs w:val="24"/>
              </w:rPr>
              <w:t>Sponsor</w:t>
            </w:r>
            <w:r w:rsidR="003D35AA" w:rsidRPr="005056C8">
              <w:rPr>
                <w:rFonts w:cs="Arial"/>
                <w:b w:val="0"/>
                <w:szCs w:val="24"/>
              </w:rPr>
              <w:t>s to state, for example, that</w:t>
            </w:r>
            <w:r w:rsidRPr="005056C8">
              <w:rPr>
                <w:rFonts w:cs="Arial"/>
                <w:b w:val="0"/>
                <w:szCs w:val="24"/>
              </w:rPr>
              <w:t xml:space="preserve"> </w:t>
            </w:r>
            <w:r w:rsidR="003B387B" w:rsidRPr="005056C8">
              <w:rPr>
                <w:rFonts w:cs="Arial"/>
                <w:b w:val="0"/>
                <w:szCs w:val="24"/>
              </w:rPr>
              <w:t>when they</w:t>
            </w:r>
            <w:r w:rsidRPr="005056C8">
              <w:rPr>
                <w:rFonts w:cs="Arial"/>
                <w:b w:val="0"/>
                <w:szCs w:val="24"/>
              </w:rPr>
              <w:t xml:space="preserve"> </w:t>
            </w:r>
            <w:r w:rsidR="00D0766D" w:rsidRPr="005056C8">
              <w:rPr>
                <w:rFonts w:cs="Arial"/>
                <w:b w:val="0"/>
                <w:szCs w:val="24"/>
              </w:rPr>
              <w:t>expect</w:t>
            </w:r>
            <w:r w:rsidRPr="005056C8">
              <w:rPr>
                <w:rFonts w:cs="Arial"/>
                <w:b w:val="0"/>
                <w:szCs w:val="24"/>
              </w:rPr>
              <w:t xml:space="preserve"> </w:t>
            </w:r>
            <w:hyperlink r:id="rId9" w:history="1">
              <w:r w:rsidRPr="005056C8">
                <w:rPr>
                  <w:rStyle w:val="Hyperlink"/>
                  <w:rFonts w:cs="Arial"/>
                  <w:szCs w:val="24"/>
                </w:rPr>
                <w:t>training in Good Clinical Practice</w:t>
              </w:r>
            </w:hyperlink>
            <w:r w:rsidRPr="005056C8">
              <w:rPr>
                <w:rFonts w:cs="Arial"/>
                <w:b w:val="0"/>
                <w:szCs w:val="24"/>
              </w:rPr>
              <w:t xml:space="preserve"> for appropriate team members where the study is a Clinical Trial of an Investigational Medicinal Product</w:t>
            </w:r>
            <w:r w:rsidR="003B387B" w:rsidRPr="005056C8">
              <w:rPr>
                <w:rFonts w:cs="Arial"/>
                <w:b w:val="0"/>
                <w:szCs w:val="24"/>
              </w:rPr>
              <w:t>, they will accept</w:t>
            </w:r>
            <w:r w:rsidR="00493D7B" w:rsidRPr="005056C8">
              <w:rPr>
                <w:rFonts w:cs="Arial"/>
                <w:b w:val="0"/>
                <w:szCs w:val="24"/>
              </w:rPr>
              <w:t xml:space="preserve"> </w:t>
            </w:r>
            <w:r w:rsidR="00672546" w:rsidRPr="005056C8">
              <w:rPr>
                <w:rFonts w:cs="Arial"/>
                <w:b w:val="0"/>
                <w:szCs w:val="24"/>
              </w:rPr>
              <w:t>UK nationally recognised</w:t>
            </w:r>
            <w:r w:rsidR="003D35AA" w:rsidRPr="005056C8">
              <w:rPr>
                <w:rFonts w:cs="Arial"/>
                <w:b w:val="0"/>
                <w:szCs w:val="24"/>
              </w:rPr>
              <w:t xml:space="preserve"> GCP training, training recognised on the</w:t>
            </w:r>
            <w:r w:rsidR="003D35AA" w:rsidRPr="005056C8">
              <w:rPr>
                <w:rFonts w:cs="Arial"/>
                <w:szCs w:val="24"/>
              </w:rPr>
              <w:t xml:space="preserve"> </w:t>
            </w:r>
            <w:hyperlink r:id="rId10" w:history="1">
              <w:r w:rsidR="003D35AA" w:rsidRPr="005056C8">
                <w:rPr>
                  <w:rStyle w:val="Hyperlink"/>
                  <w:rFonts w:cs="Arial"/>
                  <w:szCs w:val="24"/>
                </w:rPr>
                <w:t>Transcelerate mutual recognition scheme</w:t>
              </w:r>
            </w:hyperlink>
            <w:r w:rsidR="003D35AA" w:rsidRPr="005056C8">
              <w:rPr>
                <w:rFonts w:cs="Arial"/>
                <w:b w:val="0"/>
                <w:szCs w:val="24"/>
              </w:rPr>
              <w:t>, etc.</w:t>
            </w:r>
          </w:p>
        </w:tc>
      </w:tr>
      <w:tr w:rsidR="00BD5682" w:rsidRPr="005056C8" w14:paraId="4FF0AEA3" w14:textId="77777777" w:rsidTr="00D72DB6">
        <w:tc>
          <w:tcPr>
            <w:tcW w:w="10060" w:type="dxa"/>
          </w:tcPr>
          <w:sdt>
            <w:sdtPr>
              <w:rPr>
                <w:rStyle w:val="Style3"/>
                <w:rFonts w:cs="Arial"/>
                <w:b w:val="0"/>
                <w:color w:val="auto"/>
              </w:rPr>
              <w:alias w:val="Training Expectation"/>
              <w:tag w:val="Training Expectation"/>
              <w:id w:val="-1792121622"/>
              <w:placeholder>
                <w:docPart w:val="BC06F1BDCF72481B9C221EDFA6051443"/>
              </w:placeholder>
            </w:sdtPr>
            <w:sdtEndPr>
              <w:rPr>
                <w:rStyle w:val="DefaultParagraphFont"/>
              </w:rPr>
            </w:sdtEndPr>
            <w:sdtContent>
              <w:p w14:paraId="3F73938F" w14:textId="7307BD89" w:rsidR="00BD5682" w:rsidRPr="0088222A" w:rsidRDefault="0088222A" w:rsidP="005056C8">
                <w:pPr>
                  <w:pStyle w:val="Question"/>
                  <w:spacing w:before="120"/>
                  <w:rPr>
                    <w:rFonts w:cs="Arial"/>
                    <w:b w:val="0"/>
                    <w:color w:val="auto"/>
                  </w:rPr>
                </w:pPr>
                <w:r w:rsidRPr="0088222A">
                  <w:rPr>
                    <w:rStyle w:val="Style3"/>
                    <w:b w:val="0"/>
                    <w:color w:val="auto"/>
                  </w:rPr>
                  <w:t>We are aware that GCP requires that, “Each individual invo</w:t>
                </w:r>
                <w:bookmarkStart w:id="6" w:name="_GoBack"/>
                <w:bookmarkEnd w:id="6"/>
                <w:r w:rsidRPr="0088222A">
                  <w:rPr>
                    <w:rStyle w:val="Style3"/>
                    <w:b w:val="0"/>
                    <w:color w:val="auto"/>
                  </w:rPr>
                  <w:t xml:space="preserve">lved in conducting a trial should be qualified by education, training, and experience to perform his or her respective task(s).” (ICH E6(R2) section 2.8). Local research team members enrolling patients into the study will be NHS clinicians (qualified and registered NHS doctors supported by other NHS healthcare </w:t>
                </w:r>
                <w:r w:rsidRPr="0088222A">
                  <w:rPr>
                    <w:rStyle w:val="Style3"/>
                    <w:b w:val="0"/>
                    <w:color w:val="auto"/>
                  </w:rPr>
                  <w:lastRenderedPageBreak/>
                  <w:t>professions, including nurses and pharmacists). The tasks that they are required to perform under this protocol are similar to those that they perform in the other aspects of their roles as NHS staff. No additional training in GCP is required. All study materials, including protocol and related documents, will be available online and there will be a 24 hour telephone service, supported by medical staff and trained coordinating centre research staff.</w:t>
                </w:r>
              </w:p>
            </w:sdtContent>
          </w:sdt>
        </w:tc>
      </w:tr>
      <w:tr w:rsidR="00651AF0" w:rsidRPr="005056C8" w14:paraId="490217B2" w14:textId="77777777" w:rsidTr="00D72DB6">
        <w:tc>
          <w:tcPr>
            <w:tcW w:w="10060" w:type="dxa"/>
          </w:tcPr>
          <w:p w14:paraId="5F688D50" w14:textId="77777777" w:rsidR="00651AF0" w:rsidRPr="005056C8" w:rsidRDefault="00B741E4" w:rsidP="005056C8">
            <w:pPr>
              <w:pStyle w:val="Question"/>
              <w:spacing w:before="120"/>
              <w:rPr>
                <w:rStyle w:val="Style3"/>
                <w:rFonts w:cs="Arial"/>
                <w:b w:val="0"/>
              </w:rPr>
            </w:pPr>
            <w:r w:rsidRPr="005056C8">
              <w:rPr>
                <w:rFonts w:eastAsiaTheme="minorEastAsia" w:cs="Arial"/>
                <w:szCs w:val="24"/>
                <w:lang w:eastAsia="en-GB"/>
              </w:rPr>
              <w:lastRenderedPageBreak/>
              <w:t>1</w:t>
            </w:r>
            <w:r w:rsidR="0041798B" w:rsidRPr="005056C8">
              <w:rPr>
                <w:rFonts w:eastAsiaTheme="minorEastAsia" w:cs="Arial"/>
                <w:szCs w:val="24"/>
                <w:lang w:eastAsia="en-GB"/>
              </w:rPr>
              <w:t>5</w:t>
            </w:r>
            <w:r w:rsidRPr="005056C8">
              <w:rPr>
                <w:rFonts w:eastAsiaTheme="minorEastAsia" w:cs="Arial"/>
                <w:sz w:val="48"/>
                <w:szCs w:val="48"/>
                <w:lang w:eastAsia="en-GB"/>
              </w:rPr>
              <w:t>*</w:t>
            </w:r>
            <w:r w:rsidRPr="005056C8">
              <w:rPr>
                <w:rFonts w:eastAsiaTheme="minorEastAsia" w:cs="Arial"/>
                <w:szCs w:val="24"/>
                <w:lang w:eastAsia="en-GB"/>
              </w:rPr>
              <w:t>. T</w:t>
            </w:r>
            <w:r w:rsidR="00651AF0" w:rsidRPr="005056C8">
              <w:rPr>
                <w:rFonts w:eastAsiaTheme="minorEastAsia" w:cs="Arial"/>
                <w:szCs w:val="24"/>
                <w:lang w:eastAsia="en-GB"/>
              </w:rPr>
              <w:t>he following funding/resources/equipment, etc.</w:t>
            </w:r>
            <w:r w:rsidR="003A4BC5" w:rsidRPr="005056C8">
              <w:rPr>
                <w:rFonts w:eastAsiaTheme="minorEastAsia" w:cs="Arial"/>
                <w:szCs w:val="24"/>
                <w:lang w:eastAsia="en-GB"/>
              </w:rPr>
              <w:t xml:space="preserve"> is to be provided to this</w:t>
            </w:r>
            <w:r w:rsidR="00651AF0" w:rsidRPr="005056C8">
              <w:rPr>
                <w:rFonts w:eastAsiaTheme="minorEastAsia" w:cs="Arial"/>
                <w:szCs w:val="24"/>
                <w:lang w:eastAsia="en-GB"/>
              </w:rPr>
              <w:t xml:space="preserve"> participating NHS / HSC </w:t>
            </w:r>
            <w:r w:rsidR="003A4BC5" w:rsidRPr="005056C8">
              <w:rPr>
                <w:rFonts w:eastAsiaTheme="minorEastAsia" w:cs="Arial"/>
                <w:szCs w:val="24"/>
                <w:lang w:eastAsia="en-GB"/>
              </w:rPr>
              <w:t>organisation</w:t>
            </w:r>
            <w:r w:rsidR="00651AF0" w:rsidRPr="005056C8">
              <w:rPr>
                <w:rFonts w:eastAsiaTheme="minorEastAsia" w:cs="Arial"/>
                <w:szCs w:val="24"/>
                <w:lang w:eastAsia="en-GB"/>
              </w:rPr>
              <w:t xml:space="preserve">.  </w:t>
            </w:r>
            <w:r w:rsidR="003A4BC5" w:rsidRPr="005056C8">
              <w:rPr>
                <w:rFonts w:eastAsiaTheme="minorEastAsia" w:cs="Arial"/>
                <w:b w:val="0"/>
                <w:szCs w:val="24"/>
                <w:lang w:eastAsia="en-GB"/>
              </w:rPr>
              <w:t xml:space="preserve">The </w:t>
            </w:r>
            <w:r w:rsidR="00C7380F" w:rsidRPr="005056C8">
              <w:rPr>
                <w:rFonts w:eastAsiaTheme="minorEastAsia" w:cs="Arial"/>
                <w:b w:val="0"/>
                <w:szCs w:val="24"/>
                <w:lang w:eastAsia="en-GB"/>
              </w:rPr>
              <w:t>Sponsor</w:t>
            </w:r>
            <w:r w:rsidR="003A4BC5" w:rsidRPr="005056C8">
              <w:rPr>
                <w:rFonts w:eastAsiaTheme="minorEastAsia" w:cs="Arial"/>
                <w:b w:val="0"/>
                <w:szCs w:val="24"/>
                <w:lang w:eastAsia="en-GB"/>
              </w:rPr>
              <w:t xml:space="preserve"> should answer this question whether this Organisation Information Document is to be used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w:t>
            </w:r>
            <w:r w:rsidR="002C4ED0" w:rsidRPr="005056C8">
              <w:rPr>
                <w:rFonts w:eastAsiaTheme="minorEastAsia" w:cs="Arial"/>
                <w:b w:val="0"/>
                <w:szCs w:val="24"/>
                <w:lang w:eastAsia="en-GB"/>
              </w:rPr>
              <w:t>with the</w:t>
            </w:r>
            <w:r w:rsidR="003A4BC5" w:rsidRPr="005056C8">
              <w:rPr>
                <w:rFonts w:eastAsiaTheme="minorEastAsia" w:cs="Arial"/>
                <w:b w:val="0"/>
                <w:szCs w:val="24"/>
                <w:lang w:eastAsia="en-GB"/>
              </w:rPr>
              <w:t xml:space="preserve"> participating NHS </w:t>
            </w:r>
            <w:r w:rsidR="002C4ED0" w:rsidRPr="005056C8">
              <w:rPr>
                <w:rFonts w:eastAsiaTheme="minorEastAsia" w:cs="Arial"/>
                <w:b w:val="0"/>
                <w:szCs w:val="24"/>
                <w:lang w:eastAsia="en-GB"/>
              </w:rPr>
              <w:t xml:space="preserve">/ HSC </w:t>
            </w:r>
            <w:r w:rsidR="003A4BC5" w:rsidRPr="005056C8">
              <w:rPr>
                <w:rFonts w:eastAsiaTheme="minorEastAsia" w:cs="Arial"/>
                <w:b w:val="0"/>
                <w:szCs w:val="24"/>
                <w:lang w:eastAsia="en-GB"/>
              </w:rPr>
              <w:t xml:space="preserve">organisation or not.  Where the document is intended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further detail </w:t>
            </w:r>
            <w:r w:rsidR="007B19A2" w:rsidRPr="005056C8">
              <w:rPr>
                <w:rFonts w:eastAsiaTheme="minorEastAsia" w:cs="Arial"/>
                <w:b w:val="0"/>
                <w:szCs w:val="24"/>
                <w:lang w:eastAsia="en-GB"/>
              </w:rPr>
              <w:t xml:space="preserve">should </w:t>
            </w:r>
            <w:r w:rsidR="003A4BC5" w:rsidRPr="005056C8">
              <w:rPr>
                <w:rFonts w:eastAsiaTheme="minorEastAsia" w:cs="Arial"/>
                <w:b w:val="0"/>
                <w:szCs w:val="24"/>
                <w:lang w:eastAsia="en-GB"/>
              </w:rPr>
              <w:t>be provided in Appendix 2.</w:t>
            </w:r>
          </w:p>
        </w:tc>
      </w:tr>
      <w:tr w:rsidR="00C875BD" w:rsidRPr="005056C8" w14:paraId="5B2498DF" w14:textId="77777777" w:rsidTr="00D72DB6">
        <w:sdt>
          <w:sdtPr>
            <w:rPr>
              <w:rStyle w:val="Style3"/>
              <w:rFonts w:cs="Arial"/>
            </w:rPr>
            <w:alias w:val="Detail funding/resources/equipment"/>
            <w:tag w:val="Detail funding/resources/equipment"/>
            <w:id w:val="944197181"/>
            <w:placeholder>
              <w:docPart w:val="9E02E93B6CED4D7ABB29735E373C69DC"/>
            </w:placeholder>
          </w:sdtPr>
          <w:sdtEndPr>
            <w:rPr>
              <w:rStyle w:val="DefaultParagraphFont"/>
              <w:rFonts w:eastAsiaTheme="minorEastAsia"/>
              <w:b w:val="0"/>
              <w:color w:val="000000" w:themeColor="text1"/>
              <w:szCs w:val="24"/>
              <w:lang w:eastAsia="en-GB"/>
            </w:rPr>
          </w:sdtEndPr>
          <w:sdtContent>
            <w:sdt>
              <w:sdtPr>
                <w:rPr>
                  <w:rStyle w:val="Style3"/>
                  <w:rFonts w:cs="Arial"/>
                </w:rPr>
                <w:alias w:val="Detail funding/resources/equipment"/>
                <w:tag w:val="Detail funding/resources/equipment"/>
                <w:id w:val="1638926070"/>
                <w:placeholder>
                  <w:docPart w:val="0CDAB046297547D98B0D21DE4EEA5297"/>
                </w:placeholder>
              </w:sdtPr>
              <w:sdtEndPr>
                <w:rPr>
                  <w:rStyle w:val="DefaultParagraphFont"/>
                  <w:rFonts w:eastAsiaTheme="minorEastAsia"/>
                  <w:b w:val="0"/>
                  <w:color w:val="000000" w:themeColor="text1"/>
                  <w:szCs w:val="24"/>
                  <w:lang w:eastAsia="en-GB"/>
                </w:rPr>
              </w:sdtEndPr>
              <w:sdtContent>
                <w:tc>
                  <w:tcPr>
                    <w:tcW w:w="10060" w:type="dxa"/>
                  </w:tcPr>
                  <w:p w14:paraId="7053D523" w14:textId="2B7FE9E9" w:rsidR="00C875BD" w:rsidRPr="005056C8" w:rsidRDefault="00124DC2" w:rsidP="005056C8">
                    <w:pPr>
                      <w:pStyle w:val="Question"/>
                      <w:spacing w:before="120"/>
                      <w:rPr>
                        <w:rFonts w:eastAsiaTheme="minorEastAsia" w:cs="Arial"/>
                        <w:b w:val="0"/>
                        <w:szCs w:val="24"/>
                        <w:lang w:eastAsia="en-GB"/>
                      </w:rPr>
                    </w:pPr>
                    <w:r w:rsidRPr="00CF01D2">
                      <w:rPr>
                        <w:rStyle w:val="Style3"/>
                        <w:rFonts w:cs="Arial"/>
                        <w:b w:val="0"/>
                        <w:color w:val="auto"/>
                      </w:rPr>
                      <w:t>No funding or other resources will be provided.</w:t>
                    </w:r>
                  </w:p>
                </w:tc>
              </w:sdtContent>
            </w:sdt>
          </w:sdtContent>
        </w:sdt>
      </w:tr>
    </w:tbl>
    <w:tbl>
      <w:tblPr>
        <w:tblStyle w:val="TableGrid1"/>
        <w:tblW w:w="10031" w:type="dxa"/>
        <w:tblLayout w:type="fixed"/>
        <w:tblLook w:val="04A0" w:firstRow="1" w:lastRow="0" w:firstColumn="1" w:lastColumn="0" w:noHBand="0" w:noVBand="1"/>
      </w:tblPr>
      <w:tblGrid>
        <w:gridCol w:w="8500"/>
        <w:gridCol w:w="1531"/>
      </w:tblGrid>
      <w:tr w:rsidR="00B94160" w:rsidRPr="005056C8" w14:paraId="2F1748C1" w14:textId="77777777" w:rsidTr="00B94160">
        <w:trPr>
          <w:cantSplit/>
        </w:trPr>
        <w:tc>
          <w:tcPr>
            <w:tcW w:w="8500" w:type="dxa"/>
          </w:tcPr>
          <w:p w14:paraId="546E3533" w14:textId="624484C4" w:rsidR="00B94160" w:rsidRPr="005056C8" w:rsidRDefault="00B94160" w:rsidP="00B94160">
            <w:pPr>
              <w:pStyle w:val="Default"/>
              <w:spacing w:before="120"/>
              <w:rPr>
                <w:b/>
              </w:rPr>
            </w:pPr>
            <w:bookmarkStart w:id="7" w:name="_Finance_Schedule"/>
            <w:bookmarkEnd w:id="7"/>
            <w:r w:rsidRPr="00B94160">
              <w:rPr>
                <w:b/>
              </w:rPr>
              <w:t>16</w:t>
            </w:r>
            <w:r w:rsidRPr="005056C8">
              <w:rPr>
                <w:b/>
                <w:sz w:val="32"/>
                <w:szCs w:val="32"/>
              </w:rPr>
              <w:t>^</w:t>
            </w:r>
            <w:r w:rsidRPr="005056C8">
              <w:rPr>
                <w:b/>
              </w:rPr>
              <w:t xml:space="preserve"> The Participating NHS / HSC Organisation confirms (by </w:t>
            </w:r>
            <w:r>
              <w:rPr>
                <w:b/>
              </w:rPr>
              <w:t>use of the drop-down</w:t>
            </w:r>
            <w:r w:rsidRPr="005056C8">
              <w:rPr>
                <w:b/>
              </w:rPr>
              <w:t xml:space="preserve"> box) that the Principal Investigator, where one is required,  is aware of and has agreed to discharge their responsibilities in line with the </w:t>
            </w:r>
            <w:hyperlink r:id="rId11" w:history="1">
              <w:r w:rsidRPr="005056C8">
                <w:rPr>
                  <w:rStyle w:val="Hyperlink"/>
                  <w:b/>
                </w:rPr>
                <w:t>UK Policy Framework for Research and Social Care</w:t>
              </w:r>
            </w:hyperlink>
            <w:r w:rsidRPr="005056C8">
              <w:t>.</w:t>
            </w:r>
            <w:r w:rsidRPr="005056C8">
              <w:rPr>
                <w:b/>
              </w:rPr>
              <w:t>.</w:t>
            </w:r>
          </w:p>
        </w:tc>
        <w:sdt>
          <w:sdtPr>
            <w:rPr>
              <w:rStyle w:val="Style3"/>
            </w:rPr>
            <w:alias w:val="Select from drop down"/>
            <w:tag w:val="Select from drop down"/>
            <w:id w:val="1445651328"/>
            <w:placeholder>
              <w:docPart w:val="8C61828770B043E49E5C86534D7AD0F4"/>
            </w:placeholder>
            <w:showingPlcHdr/>
            <w:dropDownList>
              <w:listItem w:value="Choose an item."/>
              <w:listItem w:displayText="Confirmed" w:value="Confirmed"/>
              <w:listItem w:displayText="Not applicable" w:value="Not applicable"/>
            </w:dropDownList>
          </w:sdtPr>
          <w:sdtEndPr>
            <w:rPr>
              <w:rStyle w:val="DefaultParagraphFont"/>
              <w:rFonts w:eastAsia="Times New Roman" w:cs="Arial"/>
              <w:color w:val="auto"/>
              <w:szCs w:val="24"/>
              <w:lang w:eastAsia="en-GB"/>
            </w:rPr>
          </w:sdtEndPr>
          <w:sdtContent>
            <w:tc>
              <w:tcPr>
                <w:tcW w:w="1531" w:type="dxa"/>
              </w:tcPr>
              <w:p w14:paraId="22FBC091" w14:textId="77777777" w:rsidR="00B94160" w:rsidRPr="00B7072A" w:rsidRDefault="00B94160" w:rsidP="00B94160">
                <w:pPr>
                  <w:rPr>
                    <w:rFonts w:eastAsia="Times New Roman" w:cs="Arial"/>
                    <w:szCs w:val="24"/>
                    <w:lang w:eastAsia="en-GB"/>
                  </w:rPr>
                </w:pPr>
                <w:r>
                  <w:rPr>
                    <w:rStyle w:val="PlaceholderText"/>
                  </w:rPr>
                  <w:t>Select from drop down</w:t>
                </w:r>
              </w:p>
            </w:tc>
          </w:sdtContent>
        </w:sdt>
      </w:tr>
      <w:tr w:rsidR="00B94160" w:rsidRPr="005056C8" w14:paraId="4EA7D258" w14:textId="77777777" w:rsidTr="00B94160">
        <w:tc>
          <w:tcPr>
            <w:tcW w:w="8500" w:type="dxa"/>
          </w:tcPr>
          <w:p w14:paraId="2B4ED1EE" w14:textId="3720BB5B" w:rsidR="00B94160" w:rsidRPr="005056C8" w:rsidRDefault="00B94160" w:rsidP="00B94160">
            <w:pPr>
              <w:pStyle w:val="Default"/>
              <w:spacing w:before="120"/>
              <w:rPr>
                <w:b/>
              </w:rPr>
            </w:pPr>
            <w:r>
              <w:rPr>
                <w:b/>
              </w:rPr>
              <w:t>17</w:t>
            </w:r>
            <w:r w:rsidRPr="005056C8">
              <w:rPr>
                <w:b/>
                <w:sz w:val="32"/>
                <w:szCs w:val="32"/>
              </w:rPr>
              <w:t>^</w:t>
            </w:r>
            <w:r w:rsidRPr="005056C8">
              <w:rPr>
                <w:b/>
                <w:sz w:val="48"/>
                <w:szCs w:val="48"/>
              </w:rPr>
              <w:t xml:space="preserve"> </w:t>
            </w:r>
            <w:r w:rsidRPr="005056C8">
              <w:rPr>
                <w:b/>
              </w:rPr>
              <w:t xml:space="preserve">The Participating NHS / HSC Organisation has considered and mitigated any conflict/s of interest declared by the principal investigator. </w:t>
            </w:r>
          </w:p>
        </w:tc>
        <w:sdt>
          <w:sdtPr>
            <w:rPr>
              <w:rStyle w:val="Style3"/>
              <w:rFonts w:cs="Arial"/>
            </w:rPr>
            <w:id w:val="1270733496"/>
            <w:placeholder>
              <w:docPart w:val="1943F8CBC0B74D66963E1687273C7648"/>
            </w:placeholder>
            <w:showingPlcHdr/>
            <w:dropDownList>
              <w:listItem w:value="Choose an item."/>
              <w:listItem w:displayText="Yes" w:value="Yes"/>
              <w:listItem w:displayText="Not applicable" w:value="Not applicable"/>
            </w:dropDownList>
          </w:sdtPr>
          <w:sdtEndPr>
            <w:rPr>
              <w:rStyle w:val="DefaultParagraphFont"/>
              <w:rFonts w:eastAsia="MS Gothic"/>
              <w:color w:val="auto"/>
              <w:szCs w:val="24"/>
            </w:rPr>
          </w:sdtEndPr>
          <w:sdtContent>
            <w:tc>
              <w:tcPr>
                <w:tcW w:w="1531" w:type="dxa"/>
                <w:vAlign w:val="bottom"/>
              </w:tcPr>
              <w:p w14:paraId="09D86BAF" w14:textId="77777777" w:rsidR="00B94160" w:rsidRPr="005056C8" w:rsidRDefault="00B94160" w:rsidP="00B94160">
                <w:pPr>
                  <w:rPr>
                    <w:rFonts w:eastAsia="MS Gothic" w:cs="Arial"/>
                    <w:szCs w:val="24"/>
                  </w:rPr>
                </w:pPr>
                <w:r w:rsidRPr="005056C8">
                  <w:rPr>
                    <w:rStyle w:val="PlaceholderText"/>
                    <w:rFonts w:cs="Arial"/>
                  </w:rPr>
                  <w:t>Select from drop down</w:t>
                </w:r>
              </w:p>
            </w:tc>
          </w:sdtContent>
        </w:sdt>
      </w:tr>
      <w:tr w:rsidR="00B94160" w:rsidRPr="005056C8" w14:paraId="27071AE6" w14:textId="77777777" w:rsidTr="00B94160">
        <w:sdt>
          <w:sdtPr>
            <w:rPr>
              <w:rStyle w:val="Style3"/>
              <w:rFonts w:cs="Arial"/>
            </w:rPr>
            <w:alias w:val="If yes, detail conflict of interest"/>
            <w:tag w:val="If yes, detail conflict of interest"/>
            <w:id w:val="1045037219"/>
            <w:placeholder>
              <w:docPart w:val="3AC0D26A51214B0598CE861FC38F51C0"/>
            </w:placeholder>
            <w:showingPlcHdr/>
          </w:sdtPr>
          <w:sdtEndPr>
            <w:rPr>
              <w:rStyle w:val="DefaultParagraphFont"/>
              <w:b/>
              <w:color w:val="auto"/>
            </w:rPr>
          </w:sdtEndPr>
          <w:sdtContent>
            <w:tc>
              <w:tcPr>
                <w:tcW w:w="10031" w:type="dxa"/>
                <w:gridSpan w:val="2"/>
              </w:tcPr>
              <w:p w14:paraId="173D5589" w14:textId="77777777" w:rsidR="00B94160" w:rsidRPr="005056C8" w:rsidRDefault="00B94160" w:rsidP="00B94160">
                <w:pPr>
                  <w:rPr>
                    <w:rFonts w:eastAsia="MS Gothic" w:cs="Arial"/>
                    <w:szCs w:val="24"/>
                  </w:rPr>
                </w:pPr>
                <w:r w:rsidRPr="005056C8">
                  <w:rPr>
                    <w:rStyle w:val="PlaceholderText"/>
                    <w:rFonts w:cs="Arial"/>
                  </w:rPr>
                  <w:t>If yes, please detail conflict of interest</w:t>
                </w:r>
              </w:p>
            </w:tc>
          </w:sdtContent>
        </w:sdt>
      </w:tr>
    </w:tbl>
    <w:p w14:paraId="59E6C4FB" w14:textId="4143D69A" w:rsidR="00B85665" w:rsidRPr="00B85665" w:rsidRDefault="00B85665" w:rsidP="00B85665">
      <w:pPr>
        <w:pStyle w:val="Heading2"/>
        <w:spacing w:line="240" w:lineRule="auto"/>
      </w:pPr>
      <w:r w:rsidRPr="005056C8">
        <w:rPr>
          <w:rFonts w:cs="Arial"/>
        </w:rPr>
        <w:t>S</w:t>
      </w:r>
      <w:r>
        <w:rPr>
          <w:rFonts w:cs="Arial"/>
        </w:rPr>
        <w:t>ponsor Authorisation</w:t>
      </w:r>
    </w:p>
    <w:tbl>
      <w:tblPr>
        <w:tblStyle w:val="TableGrid"/>
        <w:tblW w:w="10031" w:type="dxa"/>
        <w:tblLook w:val="04A0" w:firstRow="1" w:lastRow="0" w:firstColumn="1" w:lastColumn="0" w:noHBand="0" w:noVBand="1"/>
      </w:tblPr>
      <w:tblGrid>
        <w:gridCol w:w="4964"/>
        <w:gridCol w:w="5067"/>
      </w:tblGrid>
      <w:tr w:rsidR="00B85665" w:rsidRPr="005056C8" w14:paraId="5140BF27" w14:textId="77777777" w:rsidTr="00EB4219">
        <w:tc>
          <w:tcPr>
            <w:tcW w:w="10031" w:type="dxa"/>
            <w:gridSpan w:val="2"/>
          </w:tcPr>
          <w:p w14:paraId="6F70B0EF" w14:textId="77777777" w:rsidR="00B85665" w:rsidRPr="005056C8" w:rsidRDefault="00B85665" w:rsidP="00EB4219">
            <w:pPr>
              <w:keepNext/>
              <w:spacing w:before="120"/>
              <w:rPr>
                <w:rFonts w:cs="Arial"/>
                <w:b/>
                <w:szCs w:val="24"/>
              </w:rPr>
            </w:pPr>
            <w:r w:rsidRPr="00B94160">
              <w:rPr>
                <w:rFonts w:cs="Arial"/>
                <w:b/>
                <w:szCs w:val="24"/>
              </w:rPr>
              <w:t>18</w:t>
            </w:r>
            <w:r w:rsidRPr="005056C8">
              <w:rPr>
                <w:rFonts w:cs="Arial"/>
                <w:b/>
                <w:sz w:val="48"/>
                <w:szCs w:val="48"/>
              </w:rPr>
              <w:t>*</w:t>
            </w:r>
            <w:r w:rsidRPr="005056C8">
              <w:rPr>
                <w:rFonts w:cs="Arial"/>
                <w:b/>
                <w:szCs w:val="24"/>
              </w:rPr>
              <w:t xml:space="preserve"> Authorised on behalf of Sponsor by:</w:t>
            </w:r>
          </w:p>
        </w:tc>
      </w:tr>
      <w:tr w:rsidR="00B85665" w:rsidRPr="005056C8" w14:paraId="7A1C7772" w14:textId="77777777" w:rsidTr="00EB4219">
        <w:tc>
          <w:tcPr>
            <w:tcW w:w="4964" w:type="dxa"/>
          </w:tcPr>
          <w:p w14:paraId="3BF21E99" w14:textId="77777777" w:rsidR="00B85665" w:rsidRPr="005056C8" w:rsidRDefault="00B85665" w:rsidP="00EB4219">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877845169"/>
            <w:placeholder>
              <w:docPart w:val="59FA5962C57C4EFC8420F5D3F81BA4C7"/>
            </w:placeholder>
          </w:sdtPr>
          <w:sdtEndPr>
            <w:rPr>
              <w:rStyle w:val="DefaultParagraphFont"/>
              <w:b/>
              <w:color w:val="auto"/>
            </w:rPr>
          </w:sdtEndPr>
          <w:sdtContent>
            <w:tc>
              <w:tcPr>
                <w:tcW w:w="5067" w:type="dxa"/>
              </w:tcPr>
              <w:p w14:paraId="528CAED8" w14:textId="1DAABB13" w:rsidR="00B85665" w:rsidRPr="005056C8" w:rsidRDefault="00CF01D2" w:rsidP="00CF01D2">
                <w:pPr>
                  <w:spacing w:before="120"/>
                  <w:rPr>
                    <w:rFonts w:cs="Arial"/>
                    <w:b/>
                    <w:szCs w:val="24"/>
                  </w:rPr>
                </w:pPr>
                <w:r w:rsidRPr="00CF01D2">
                  <w:rPr>
                    <w:rStyle w:val="Style3"/>
                    <w:rFonts w:cs="Arial"/>
                    <w:color w:val="auto"/>
                    <w:szCs w:val="24"/>
                  </w:rPr>
                  <w:t>Elaine Chick</w:t>
                </w:r>
              </w:p>
            </w:tc>
          </w:sdtContent>
        </w:sdt>
      </w:tr>
      <w:tr w:rsidR="00B85665" w:rsidRPr="005056C8" w14:paraId="206453E2" w14:textId="77777777" w:rsidTr="00EB4219">
        <w:tc>
          <w:tcPr>
            <w:tcW w:w="4964" w:type="dxa"/>
          </w:tcPr>
          <w:p w14:paraId="311F4E98" w14:textId="77777777" w:rsidR="00B85665" w:rsidRPr="005056C8" w:rsidRDefault="00B85665" w:rsidP="00EB4219">
            <w:pPr>
              <w:spacing w:before="120"/>
              <w:rPr>
                <w:rFonts w:cs="Arial"/>
                <w:b/>
                <w:szCs w:val="24"/>
              </w:rPr>
            </w:pPr>
            <w:r w:rsidRPr="005056C8">
              <w:rPr>
                <w:rFonts w:cs="Arial"/>
                <w:b/>
                <w:szCs w:val="24"/>
              </w:rPr>
              <w:t>Job Title</w:t>
            </w:r>
          </w:p>
        </w:tc>
        <w:sdt>
          <w:sdtPr>
            <w:rPr>
              <w:rStyle w:val="Style3"/>
              <w:rFonts w:eastAsiaTheme="minorHAnsi" w:cs="Arial"/>
              <w:b w:val="0"/>
              <w:spacing w:val="0"/>
              <w:kern w:val="0"/>
              <w:szCs w:val="24"/>
            </w:rPr>
            <w:alias w:val="Authoriser's Job Title"/>
            <w:tag w:val="Authoriser's Job Title"/>
            <w:id w:val="-1921089240"/>
            <w:placeholder>
              <w:docPart w:val="EAADC7232B6A459AB84EB3280CEC8830"/>
            </w:placeholder>
          </w:sdtPr>
          <w:sdtEndPr>
            <w:rPr>
              <w:rStyle w:val="DefaultParagraphFont"/>
              <w:color w:val="auto"/>
            </w:rPr>
          </w:sdtEndPr>
          <w:sdtContent>
            <w:tc>
              <w:tcPr>
                <w:tcW w:w="5067" w:type="dxa"/>
              </w:tcPr>
              <w:p w14:paraId="041054E5" w14:textId="76ADE8A4" w:rsidR="00CF01D2" w:rsidRPr="00CF01D2" w:rsidRDefault="00CF01D2" w:rsidP="00CF01D2">
                <w:pPr>
                  <w:pStyle w:val="Heading1"/>
                  <w:outlineLvl w:val="0"/>
                  <w:rPr>
                    <w:rStyle w:val="Style3"/>
                    <w:rFonts w:cs="Arial"/>
                    <w:b w:val="0"/>
                    <w:color w:val="auto"/>
                    <w:szCs w:val="24"/>
                  </w:rPr>
                </w:pPr>
                <w:r w:rsidRPr="00CF01D2">
                  <w:rPr>
                    <w:rStyle w:val="Style3"/>
                    <w:rFonts w:cs="Arial"/>
                    <w:b w:val="0"/>
                    <w:color w:val="auto"/>
                    <w:szCs w:val="24"/>
                  </w:rPr>
                  <w:t>Deputy Head, Clinical Trials and Research Governance team (CTRG)</w:t>
                </w:r>
              </w:p>
              <w:p w14:paraId="1916F291" w14:textId="1A1A753D" w:rsidR="00B85665" w:rsidRPr="005056C8" w:rsidRDefault="00B85665" w:rsidP="00EB4219">
                <w:pPr>
                  <w:spacing w:before="120"/>
                  <w:rPr>
                    <w:rFonts w:cs="Arial"/>
                    <w:b/>
                    <w:szCs w:val="24"/>
                  </w:rPr>
                </w:pPr>
              </w:p>
            </w:tc>
          </w:sdtContent>
        </w:sdt>
      </w:tr>
      <w:tr w:rsidR="00B85665" w:rsidRPr="005056C8" w14:paraId="1D2890CE" w14:textId="77777777" w:rsidTr="00EB4219">
        <w:tc>
          <w:tcPr>
            <w:tcW w:w="4964" w:type="dxa"/>
          </w:tcPr>
          <w:p w14:paraId="43F2C936" w14:textId="77777777" w:rsidR="00B85665" w:rsidRPr="005056C8" w:rsidRDefault="00B85665" w:rsidP="00EB4219">
            <w:pPr>
              <w:spacing w:before="120"/>
              <w:rPr>
                <w:rFonts w:cs="Arial"/>
                <w:b/>
                <w:szCs w:val="24"/>
              </w:rPr>
            </w:pPr>
            <w:r w:rsidRPr="005056C8">
              <w:rPr>
                <w:rFonts w:cs="Arial"/>
                <w:b/>
                <w:szCs w:val="24"/>
              </w:rPr>
              <w:t>Organisation Name</w:t>
            </w:r>
          </w:p>
        </w:tc>
        <w:sdt>
          <w:sdtPr>
            <w:rPr>
              <w:rStyle w:val="Style3"/>
              <w:rFonts w:cs="Arial"/>
              <w:color w:val="auto"/>
              <w:szCs w:val="24"/>
            </w:rPr>
            <w:alias w:val="Organisation Name"/>
            <w:tag w:val="Organisation Name"/>
            <w:id w:val="1226965642"/>
            <w:placeholder>
              <w:docPart w:val="EC725D2B3538476FA979DAEFF2B4BAC1"/>
            </w:placeholder>
          </w:sdtPr>
          <w:sdtEndPr>
            <w:rPr>
              <w:rStyle w:val="DefaultParagraphFont"/>
              <w:b/>
            </w:rPr>
          </w:sdtEndPr>
          <w:sdtContent>
            <w:tc>
              <w:tcPr>
                <w:tcW w:w="5067" w:type="dxa"/>
              </w:tcPr>
              <w:p w14:paraId="541DFABA" w14:textId="14385E06" w:rsidR="00B85665" w:rsidRPr="00CF01D2" w:rsidRDefault="00CF01D2" w:rsidP="00CF01D2">
                <w:pPr>
                  <w:spacing w:before="120"/>
                  <w:rPr>
                    <w:rFonts w:cs="Arial"/>
                    <w:b/>
                    <w:szCs w:val="24"/>
                  </w:rPr>
                </w:pPr>
                <w:r w:rsidRPr="00CF01D2">
                  <w:rPr>
                    <w:rStyle w:val="Style3"/>
                    <w:rFonts w:cs="Arial"/>
                    <w:color w:val="auto"/>
                    <w:szCs w:val="24"/>
                  </w:rPr>
                  <w:t>University of Oxford</w:t>
                </w:r>
              </w:p>
            </w:tc>
          </w:sdtContent>
        </w:sdt>
      </w:tr>
      <w:tr w:rsidR="00B85665" w:rsidRPr="005056C8" w14:paraId="55E38B40" w14:textId="77777777" w:rsidTr="00EB4219">
        <w:tc>
          <w:tcPr>
            <w:tcW w:w="4964" w:type="dxa"/>
          </w:tcPr>
          <w:p w14:paraId="38480381" w14:textId="77777777" w:rsidR="00B85665" w:rsidRPr="005056C8" w:rsidRDefault="00B85665" w:rsidP="00EB4219">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448398679"/>
            <w:placeholder>
              <w:docPart w:val="ACD7BD0AD63D405C90C689C5A5BCA582"/>
            </w:placeholder>
            <w:showingPlcHdr/>
            <w:date>
              <w:dateFormat w:val="dd MMMM yyyy"/>
              <w:lid w:val="en-GB"/>
              <w:storeMappedDataAs w:val="dateTime"/>
              <w:calendar w:val="gregorian"/>
            </w:date>
          </w:sdtPr>
          <w:sdtEndPr>
            <w:rPr>
              <w:rStyle w:val="DefaultParagraphFont"/>
              <w:b/>
              <w:color w:val="auto"/>
            </w:rPr>
          </w:sdtEndPr>
          <w:sdtContent>
            <w:tc>
              <w:tcPr>
                <w:tcW w:w="5067" w:type="dxa"/>
              </w:tcPr>
              <w:p w14:paraId="3DBB4F72" w14:textId="77777777" w:rsidR="00B85665" w:rsidRPr="005056C8" w:rsidRDefault="00B85665" w:rsidP="00EB4219">
                <w:pPr>
                  <w:spacing w:before="120"/>
                  <w:rPr>
                    <w:rFonts w:cs="Arial"/>
                    <w:b/>
                    <w:szCs w:val="24"/>
                  </w:rPr>
                </w:pPr>
                <w:r w:rsidRPr="005056C8">
                  <w:rPr>
                    <w:rStyle w:val="PlaceholderText"/>
                    <w:rFonts w:cs="Arial"/>
                    <w:szCs w:val="24"/>
                  </w:rPr>
                  <w:t>Select date of authorisation</w:t>
                </w:r>
              </w:p>
            </w:tc>
          </w:sdtContent>
        </w:sdt>
      </w:tr>
    </w:tbl>
    <w:p w14:paraId="25F97E58" w14:textId="77777777" w:rsidR="00B85665" w:rsidRPr="00B85665" w:rsidRDefault="00B85665" w:rsidP="00B85665"/>
    <w:p w14:paraId="59239988" w14:textId="77777777" w:rsidR="00F13FE5" w:rsidRPr="005056C8" w:rsidRDefault="00F13FE5" w:rsidP="005056C8">
      <w:pPr>
        <w:spacing w:line="240" w:lineRule="auto"/>
        <w:rPr>
          <w:rFonts w:cs="Arial"/>
          <w:b/>
          <w:color w:val="000000" w:themeColor="text1"/>
        </w:rPr>
      </w:pPr>
      <w:r w:rsidRPr="005056C8">
        <w:rPr>
          <w:rFonts w:cs="Arial"/>
          <w:bCs/>
          <w:color w:val="000000" w:themeColor="text1"/>
        </w:rPr>
        <w:br w:type="page"/>
      </w:r>
    </w:p>
    <w:p w14:paraId="45C5EA05" w14:textId="77777777" w:rsidR="00D322FA" w:rsidRPr="005056C8" w:rsidRDefault="002158AA" w:rsidP="005056C8">
      <w:pPr>
        <w:pStyle w:val="Heading2"/>
        <w:spacing w:line="240" w:lineRule="auto"/>
        <w:rPr>
          <w:rFonts w:cs="Arial"/>
        </w:rPr>
      </w:pPr>
      <w:r w:rsidRPr="005056C8">
        <w:rPr>
          <w:rFonts w:cs="Arial"/>
        </w:rPr>
        <w:lastRenderedPageBreak/>
        <w:t>Appendices</w:t>
      </w:r>
      <w:r w:rsidR="00D322FA" w:rsidRPr="005056C8">
        <w:rPr>
          <w:rFonts w:cs="Arial"/>
        </w:rPr>
        <w:t xml:space="preserve"> </w:t>
      </w:r>
    </w:p>
    <w:p w14:paraId="54AFA612" w14:textId="77777777" w:rsidR="00D322FA" w:rsidRPr="005056C8" w:rsidRDefault="00D322FA" w:rsidP="005056C8">
      <w:pPr>
        <w:pStyle w:val="Heading2"/>
        <w:spacing w:line="240" w:lineRule="auto"/>
        <w:rPr>
          <w:rFonts w:cs="Arial"/>
        </w:rPr>
      </w:pPr>
    </w:p>
    <w:p w14:paraId="7182DBB9" w14:textId="77777777" w:rsidR="00D322FA" w:rsidRPr="005056C8" w:rsidRDefault="00D322FA" w:rsidP="005056C8">
      <w:pPr>
        <w:pStyle w:val="Heading2"/>
        <w:spacing w:line="240" w:lineRule="auto"/>
        <w:rPr>
          <w:rFonts w:cs="Arial"/>
        </w:rPr>
      </w:pPr>
      <w:r w:rsidRPr="005056C8">
        <w:rPr>
          <w:rFonts w:cs="Arial"/>
        </w:rPr>
        <w:t>(Contents)</w:t>
      </w:r>
    </w:p>
    <w:p w14:paraId="44344A95" w14:textId="77777777" w:rsidR="00912C6B" w:rsidRPr="005056C8" w:rsidRDefault="00912C6B" w:rsidP="005056C8">
      <w:pPr>
        <w:spacing w:line="240" w:lineRule="auto"/>
        <w:rPr>
          <w:rFonts w:cs="Arial"/>
        </w:rPr>
      </w:pPr>
      <w:bookmarkStart w:id="8" w:name="_Hlk5549694"/>
    </w:p>
    <w:p w14:paraId="251E1211" w14:textId="77777777" w:rsidR="002158AA" w:rsidRPr="005056C8" w:rsidRDefault="00E71808" w:rsidP="005056C8">
      <w:pPr>
        <w:spacing w:line="240" w:lineRule="auto"/>
        <w:rPr>
          <w:rFonts w:cs="Arial"/>
        </w:rPr>
      </w:pPr>
      <w:r w:rsidRPr="005056C8">
        <w:rPr>
          <w:rFonts w:cs="Arial"/>
        </w:rPr>
        <w:t xml:space="preserve">Appendix </w:t>
      </w:r>
      <w:bookmarkEnd w:id="8"/>
      <w:r w:rsidRPr="005056C8">
        <w:rPr>
          <w:rFonts w:cs="Arial"/>
        </w:rPr>
        <w:t>1: General Provisions</w:t>
      </w:r>
    </w:p>
    <w:p w14:paraId="0DA7EB26" w14:textId="77777777" w:rsidR="00912C6B" w:rsidRPr="005056C8" w:rsidRDefault="00912C6B" w:rsidP="005056C8">
      <w:pPr>
        <w:spacing w:line="240" w:lineRule="auto"/>
        <w:rPr>
          <w:rFonts w:cs="Arial"/>
        </w:rPr>
      </w:pPr>
    </w:p>
    <w:p w14:paraId="7DF4C387" w14:textId="77777777" w:rsidR="00E71808" w:rsidRPr="005056C8" w:rsidRDefault="00E71808" w:rsidP="005056C8">
      <w:pPr>
        <w:spacing w:line="240" w:lineRule="auto"/>
        <w:rPr>
          <w:rFonts w:cs="Arial"/>
        </w:rPr>
      </w:pPr>
      <w:r w:rsidRPr="005056C8">
        <w:rPr>
          <w:rFonts w:cs="Arial"/>
        </w:rPr>
        <w:t>Appendix 2: Finance Provisions</w:t>
      </w:r>
    </w:p>
    <w:p w14:paraId="31FE111F" w14:textId="77777777" w:rsidR="00912C6B" w:rsidRPr="005056C8" w:rsidRDefault="00912C6B" w:rsidP="005056C8">
      <w:pPr>
        <w:spacing w:line="240" w:lineRule="auto"/>
        <w:rPr>
          <w:rFonts w:cs="Arial"/>
        </w:rPr>
      </w:pPr>
    </w:p>
    <w:p w14:paraId="7AE3AE7F" w14:textId="77777777" w:rsidR="00E71808" w:rsidRPr="005056C8" w:rsidRDefault="00E71808" w:rsidP="005056C8">
      <w:pPr>
        <w:spacing w:line="240" w:lineRule="auto"/>
        <w:rPr>
          <w:rFonts w:cs="Arial"/>
        </w:rPr>
      </w:pPr>
      <w:r w:rsidRPr="005056C8">
        <w:rPr>
          <w:rFonts w:cs="Arial"/>
        </w:rPr>
        <w:t xml:space="preserve">Appendix 3: </w:t>
      </w:r>
      <w:r w:rsidR="00912C6B" w:rsidRPr="005056C8">
        <w:rPr>
          <w:rFonts w:cs="Arial"/>
        </w:rPr>
        <w:t>Material Transfer Provisions</w:t>
      </w:r>
    </w:p>
    <w:p w14:paraId="0BAA2EFB" w14:textId="77777777" w:rsidR="00912C6B" w:rsidRPr="005056C8" w:rsidRDefault="00912C6B" w:rsidP="005056C8">
      <w:pPr>
        <w:spacing w:line="240" w:lineRule="auto"/>
        <w:rPr>
          <w:rFonts w:cs="Arial"/>
        </w:rPr>
      </w:pPr>
    </w:p>
    <w:p w14:paraId="1AD91BF1" w14:textId="77777777" w:rsidR="00E71808" w:rsidRPr="005056C8" w:rsidRDefault="00E71808" w:rsidP="005056C8">
      <w:pPr>
        <w:spacing w:line="240" w:lineRule="auto"/>
        <w:rPr>
          <w:rFonts w:cs="Arial"/>
        </w:rPr>
      </w:pPr>
      <w:r w:rsidRPr="005056C8">
        <w:rPr>
          <w:rFonts w:cs="Arial"/>
        </w:rPr>
        <w:t>Appendix 4: Data Processing Agreement</w:t>
      </w:r>
    </w:p>
    <w:p w14:paraId="1611AE57" w14:textId="77777777" w:rsidR="00912C6B" w:rsidRPr="005056C8" w:rsidRDefault="00912C6B" w:rsidP="005056C8">
      <w:pPr>
        <w:spacing w:line="240" w:lineRule="auto"/>
        <w:rPr>
          <w:rFonts w:cs="Arial"/>
        </w:rPr>
      </w:pPr>
    </w:p>
    <w:p w14:paraId="3F5A0584" w14:textId="77777777" w:rsidR="00E71808" w:rsidRPr="005056C8" w:rsidRDefault="00E71808" w:rsidP="005056C8">
      <w:pPr>
        <w:spacing w:line="240" w:lineRule="auto"/>
        <w:rPr>
          <w:rFonts w:cs="Arial"/>
        </w:rPr>
      </w:pPr>
      <w:r w:rsidRPr="005056C8">
        <w:rPr>
          <w:rFonts w:cs="Arial"/>
        </w:rPr>
        <w:t xml:space="preserve">Appendix 5: Data Sharing </w:t>
      </w:r>
      <w:r w:rsidR="00912C6B" w:rsidRPr="005056C8">
        <w:rPr>
          <w:rFonts w:cs="Arial"/>
        </w:rPr>
        <w:t>Agreement</w:t>
      </w:r>
    </w:p>
    <w:p w14:paraId="7B925E7C" w14:textId="77777777" w:rsidR="00912C6B" w:rsidRPr="005056C8" w:rsidRDefault="00912C6B" w:rsidP="005056C8">
      <w:pPr>
        <w:spacing w:line="240" w:lineRule="auto"/>
        <w:rPr>
          <w:rFonts w:cs="Arial"/>
        </w:rPr>
      </w:pPr>
    </w:p>
    <w:p w14:paraId="393FAA77" w14:textId="77777777" w:rsidR="00E71808" w:rsidRPr="005056C8" w:rsidRDefault="00E71808" w:rsidP="005056C8">
      <w:pPr>
        <w:spacing w:line="240" w:lineRule="auto"/>
        <w:rPr>
          <w:rFonts w:cs="Arial"/>
        </w:rPr>
      </w:pPr>
      <w:r w:rsidRPr="005056C8">
        <w:rPr>
          <w:rFonts w:cs="Arial"/>
        </w:rPr>
        <w:t xml:space="preserve">Appendix 6: Intellectual Property </w:t>
      </w:r>
      <w:r w:rsidR="00FA4BA1" w:rsidRPr="005056C8">
        <w:rPr>
          <w:rFonts w:cs="Arial"/>
        </w:rPr>
        <w:t>Rights</w:t>
      </w:r>
    </w:p>
    <w:p w14:paraId="5A7B74F7" w14:textId="77777777" w:rsidR="00912C6B" w:rsidRPr="005056C8" w:rsidRDefault="00912C6B" w:rsidP="005056C8">
      <w:pPr>
        <w:pStyle w:val="Heading2"/>
        <w:spacing w:line="240" w:lineRule="auto"/>
        <w:rPr>
          <w:rFonts w:eastAsiaTheme="minorHAnsi" w:cs="Arial"/>
          <w:bCs w:val="0"/>
          <w:color w:val="000000" w:themeColor="text1"/>
          <w:spacing w:val="0"/>
          <w:kern w:val="0"/>
          <w:sz w:val="24"/>
          <w:szCs w:val="22"/>
        </w:rPr>
      </w:pPr>
    </w:p>
    <w:p w14:paraId="4D430A7C" w14:textId="77777777" w:rsidR="007E15DA" w:rsidRPr="005056C8" w:rsidRDefault="007E15DA" w:rsidP="005056C8">
      <w:pPr>
        <w:spacing w:line="240" w:lineRule="auto"/>
        <w:rPr>
          <w:rFonts w:cs="Arial"/>
          <w:b/>
          <w:color w:val="000000"/>
          <w:szCs w:val="24"/>
        </w:rPr>
      </w:pPr>
      <w:r w:rsidRPr="005056C8">
        <w:rPr>
          <w:rFonts w:cs="Arial"/>
          <w:b/>
          <w:color w:val="000000"/>
          <w:szCs w:val="24"/>
        </w:rPr>
        <w:t xml:space="preserve">The sponsor or authorised delegate should answer the question at the top of Appendix 1 and, if it intends that this Organisation Information Document will be incorporated into an exchange of correspondence to form the </w:t>
      </w:r>
      <w:r w:rsidR="001233A6" w:rsidRPr="005056C8">
        <w:rPr>
          <w:rFonts w:cs="Arial"/>
          <w:b/>
          <w:color w:val="000000"/>
          <w:szCs w:val="24"/>
        </w:rPr>
        <w:t>A</w:t>
      </w:r>
      <w:r w:rsidRPr="005056C8">
        <w:rPr>
          <w:rFonts w:cs="Arial"/>
          <w:b/>
          <w:color w:val="000000"/>
          <w:szCs w:val="24"/>
        </w:rPr>
        <w:t>greement (“Agreement”) between itself and the participating NHS / HSC organisation, the questions that appear at the top of each subsequent appendix.</w:t>
      </w:r>
    </w:p>
    <w:p w14:paraId="1FF62053" w14:textId="77777777" w:rsidR="00912C6B" w:rsidRPr="005056C8" w:rsidRDefault="00912C6B" w:rsidP="005056C8">
      <w:pPr>
        <w:spacing w:line="240" w:lineRule="auto"/>
        <w:rPr>
          <w:rFonts w:eastAsiaTheme="majorEastAsia" w:cs="Arial"/>
          <w:b/>
          <w:spacing w:val="5"/>
          <w:kern w:val="28"/>
          <w:sz w:val="40"/>
          <w:szCs w:val="52"/>
        </w:rPr>
      </w:pPr>
      <w:r w:rsidRPr="005056C8">
        <w:rPr>
          <w:rFonts w:cs="Arial"/>
        </w:rPr>
        <w:br w:type="page"/>
      </w:r>
    </w:p>
    <w:p w14:paraId="4042CB7F" w14:textId="77777777" w:rsidR="00757BE3" w:rsidRPr="005056C8" w:rsidRDefault="00757BE3" w:rsidP="005056C8">
      <w:pPr>
        <w:pStyle w:val="Heading1"/>
        <w:rPr>
          <w:rFonts w:cs="Arial"/>
        </w:rPr>
      </w:pPr>
      <w:r w:rsidRPr="005056C8">
        <w:rPr>
          <w:rFonts w:cs="Arial"/>
        </w:rPr>
        <w:lastRenderedPageBreak/>
        <w:t xml:space="preserve">Appendix 1: General </w:t>
      </w:r>
      <w:r w:rsidR="009D4ED9" w:rsidRPr="005056C8">
        <w:rPr>
          <w:rFonts w:cs="Arial"/>
        </w:rPr>
        <w:t>Provisions</w:t>
      </w:r>
    </w:p>
    <w:tbl>
      <w:tblPr>
        <w:tblStyle w:val="TableGrid"/>
        <w:tblW w:w="10031" w:type="dxa"/>
        <w:tblLook w:val="04A0" w:firstRow="1" w:lastRow="0" w:firstColumn="1" w:lastColumn="0" w:noHBand="0" w:noVBand="1"/>
      </w:tblPr>
      <w:tblGrid>
        <w:gridCol w:w="4621"/>
        <w:gridCol w:w="5410"/>
      </w:tblGrid>
      <w:tr w:rsidR="002158AA" w:rsidRPr="005056C8" w14:paraId="082421E3" w14:textId="77777777" w:rsidTr="00051DEE">
        <w:trPr>
          <w:trHeight w:val="1435"/>
        </w:trPr>
        <w:tc>
          <w:tcPr>
            <w:tcW w:w="4621" w:type="dxa"/>
            <w:tcBorders>
              <w:bottom w:val="nil"/>
            </w:tcBorders>
          </w:tcPr>
          <w:p w14:paraId="5D859B94" w14:textId="77777777" w:rsidR="002158AA" w:rsidRPr="005056C8" w:rsidRDefault="00AD594E" w:rsidP="005056C8">
            <w:pPr>
              <w:rPr>
                <w:rFonts w:cs="Arial"/>
                <w:b/>
              </w:rPr>
            </w:pPr>
            <w:r w:rsidRPr="005056C8">
              <w:rPr>
                <w:rFonts w:cs="Arial"/>
                <w:b/>
                <w:sz w:val="48"/>
                <w:szCs w:val="48"/>
              </w:rPr>
              <w:t>*</w:t>
            </w:r>
            <w:r w:rsidR="00904E12" w:rsidRPr="005056C8">
              <w:rPr>
                <w:rFonts w:cs="Arial"/>
                <w:b/>
              </w:rPr>
              <w:t xml:space="preserve">Does the </w:t>
            </w:r>
            <w:r w:rsidR="00C7380F" w:rsidRPr="005056C8">
              <w:rPr>
                <w:rFonts w:cs="Arial"/>
                <w:b/>
              </w:rPr>
              <w:t>Sponsor</w:t>
            </w:r>
            <w:r w:rsidR="00904E12" w:rsidRPr="005056C8">
              <w:rPr>
                <w:rFonts w:cs="Arial"/>
                <w:b/>
              </w:rPr>
              <w:t xml:space="preserve"> intend that this</w:t>
            </w:r>
            <w:r w:rsidR="002158AA" w:rsidRPr="005056C8">
              <w:rPr>
                <w:rFonts w:cs="Arial"/>
                <w:b/>
              </w:rPr>
              <w:t xml:space="preserve"> Organisation Information Document forms the </w:t>
            </w:r>
            <w:r w:rsidR="00AC0C79" w:rsidRPr="005056C8">
              <w:rPr>
                <w:rFonts w:cs="Arial"/>
                <w:b/>
              </w:rPr>
              <w:t>A</w:t>
            </w:r>
            <w:r w:rsidR="002158AA" w:rsidRPr="005056C8">
              <w:rPr>
                <w:rFonts w:cs="Arial"/>
                <w:b/>
              </w:rPr>
              <w:t>greement between itself and the participating NHS / HSC Organisation</w:t>
            </w:r>
            <w:r w:rsidR="006D3E50" w:rsidRPr="005056C8">
              <w:rPr>
                <w:rFonts w:cs="Arial"/>
                <w:b/>
              </w:rPr>
              <w:t>,</w:t>
            </w:r>
            <w:r w:rsidR="003A4BC5" w:rsidRPr="005056C8">
              <w:rPr>
                <w:rFonts w:cs="Arial"/>
                <w:b/>
              </w:rPr>
              <w:t xml:space="preserve"> or has a separate site agreement been provided</w:t>
            </w:r>
            <w:r w:rsidR="002158AA" w:rsidRPr="005056C8">
              <w:rPr>
                <w:rFonts w:cs="Arial"/>
                <w:b/>
              </w:rPr>
              <w:t>?</w:t>
            </w:r>
          </w:p>
          <w:p w14:paraId="69AE71CD" w14:textId="77777777" w:rsidR="002158AA" w:rsidRPr="005056C8" w:rsidRDefault="002158AA" w:rsidP="005056C8">
            <w:pPr>
              <w:rPr>
                <w:rFonts w:cs="Arial"/>
              </w:rPr>
            </w:pPr>
          </w:p>
        </w:tc>
        <w:tc>
          <w:tcPr>
            <w:tcW w:w="5410" w:type="dxa"/>
          </w:tcPr>
          <w:sdt>
            <w:sdtPr>
              <w:rPr>
                <w:rStyle w:val="Style3"/>
                <w:rFonts w:cs="Arial"/>
                <w:b/>
                <w:color w:val="auto"/>
              </w:rPr>
              <w:alias w:val="Type of agreement"/>
              <w:tag w:val="Type of agreement"/>
              <w:id w:val="-1149900386"/>
              <w:placeholder>
                <w:docPart w:val="BC05615360DE4D36A91E3F0A1950A811"/>
              </w:placeholder>
              <w:dropDownList>
                <w:listItem w:value="Choose an item."/>
                <w:listItem w:displayText="Organisation Information Document" w:value="Organisation Information Document"/>
                <w:listItem w:displayText="Separate site agreement provided" w:value="Separate site agreement provided"/>
              </w:dropDownList>
            </w:sdtPr>
            <w:sdtEndPr>
              <w:rPr>
                <w:rStyle w:val="EditablefieldChar"/>
              </w:rPr>
            </w:sdtEndPr>
            <w:sdtContent>
              <w:p w14:paraId="6450BB09" w14:textId="54C25D1A" w:rsidR="003F32D3" w:rsidRPr="005056C8" w:rsidRDefault="006E6B93" w:rsidP="005056C8">
                <w:pPr>
                  <w:spacing w:before="120"/>
                  <w:rPr>
                    <w:rStyle w:val="EditablefieldChar"/>
                    <w:rFonts w:cs="Arial"/>
                    <w:color w:val="BFBFBF" w:themeColor="background1" w:themeShade="BF"/>
                  </w:rPr>
                </w:pPr>
                <w:r>
                  <w:rPr>
                    <w:rStyle w:val="Style3"/>
                    <w:rFonts w:cs="Arial"/>
                    <w:b/>
                    <w:color w:val="auto"/>
                  </w:rPr>
                  <w:t>Separate site agreement provided</w:t>
                </w:r>
              </w:p>
            </w:sdtContent>
          </w:sdt>
        </w:tc>
      </w:tr>
      <w:tr w:rsidR="00051DEE" w:rsidRPr="005056C8" w14:paraId="10FDAC88" w14:textId="77777777" w:rsidTr="00051DEE">
        <w:tc>
          <w:tcPr>
            <w:tcW w:w="10031" w:type="dxa"/>
            <w:gridSpan w:val="2"/>
            <w:tcBorders>
              <w:top w:val="nil"/>
            </w:tcBorders>
          </w:tcPr>
          <w:p w14:paraId="6D34BE3B" w14:textId="77777777" w:rsidR="00051DEE" w:rsidRPr="005056C8" w:rsidRDefault="00051DEE" w:rsidP="005056C8">
            <w:pPr>
              <w:spacing w:before="120"/>
              <w:rPr>
                <w:rFonts w:cs="Arial"/>
              </w:rPr>
            </w:pPr>
            <w:r w:rsidRPr="005056C8">
              <w:rPr>
                <w:rFonts w:cs="Arial"/>
              </w:rPr>
              <w:t xml:space="preserve">It is recommended that the Organisation Information Document is used as the </w:t>
            </w:r>
            <w:r w:rsidR="00AC0C79" w:rsidRPr="005056C8">
              <w:rPr>
                <w:rFonts w:cs="Arial"/>
              </w:rPr>
              <w:t>A</w:t>
            </w:r>
            <w:r w:rsidRPr="005056C8">
              <w:rPr>
                <w:rFonts w:cs="Arial"/>
              </w:rPr>
              <w:t xml:space="preserve">greement between </w:t>
            </w:r>
            <w:r w:rsidR="00C7380F" w:rsidRPr="005056C8">
              <w:rPr>
                <w:rFonts w:cs="Arial"/>
              </w:rPr>
              <w:t>Sponsor</w:t>
            </w:r>
            <w:r w:rsidRPr="005056C8">
              <w:rPr>
                <w:rFonts w:cs="Arial"/>
              </w:rPr>
              <w:t xml:space="preserve"> and participating NHS</w:t>
            </w:r>
            <w:r w:rsidR="00265347" w:rsidRPr="005056C8">
              <w:rPr>
                <w:rFonts w:cs="Arial"/>
              </w:rPr>
              <w:t xml:space="preserve"> / HSC</w:t>
            </w:r>
            <w:r w:rsidRPr="005056C8">
              <w:rPr>
                <w:rFonts w:cs="Arial"/>
              </w:rPr>
              <w:t xml:space="preserve"> organisation for studies that are not clinical trials or investigations.  The model Non-Commercial Agreement (mNCA) should be used for clinical trials or investigations.</w:t>
            </w:r>
          </w:p>
          <w:p w14:paraId="1B72C330" w14:textId="77777777" w:rsidR="00265347" w:rsidRPr="005056C8" w:rsidRDefault="00265347" w:rsidP="005056C8">
            <w:pPr>
              <w:rPr>
                <w:rFonts w:cs="Arial"/>
              </w:rPr>
            </w:pPr>
          </w:p>
          <w:p w14:paraId="1CB6D5B1" w14:textId="77777777" w:rsidR="00265347" w:rsidRPr="005056C8" w:rsidRDefault="00265347" w:rsidP="005056C8">
            <w:pPr>
              <w:rPr>
                <w:rStyle w:val="EditablefieldChar"/>
                <w:rFonts w:cs="Arial"/>
                <w:color w:val="auto"/>
              </w:rPr>
            </w:pPr>
            <w:r w:rsidRPr="005056C8">
              <w:rPr>
                <w:rStyle w:val="EditablefieldChar"/>
                <w:rFonts w:cs="Arial"/>
                <w:color w:val="auto"/>
              </w:rPr>
              <w:t xml:space="preserve">Where the Organisation Information Document is to be used as the </w:t>
            </w:r>
            <w:r w:rsidR="00AC0C79" w:rsidRPr="005056C8">
              <w:rPr>
                <w:rStyle w:val="EditablefieldChar"/>
                <w:rFonts w:cs="Arial"/>
                <w:color w:val="auto"/>
              </w:rPr>
              <w:t>A</w:t>
            </w:r>
            <w:r w:rsidRPr="005056C8">
              <w:rPr>
                <w:rStyle w:val="EditablefieldChar"/>
                <w:rFonts w:cs="Arial"/>
                <w:color w:val="auto"/>
              </w:rPr>
              <w:t xml:space="preserve">greement between the </w:t>
            </w:r>
            <w:r w:rsidR="00C7380F" w:rsidRPr="005056C8">
              <w:rPr>
                <w:rStyle w:val="EditablefieldChar"/>
                <w:rFonts w:cs="Arial"/>
                <w:color w:val="auto"/>
              </w:rPr>
              <w:t>Sponsor</w:t>
            </w:r>
            <w:r w:rsidRPr="005056C8">
              <w:rPr>
                <w:rStyle w:val="EditablefieldChar"/>
                <w:rFonts w:cs="Arial"/>
                <w:color w:val="auto"/>
              </w:rPr>
              <w:t xml:space="preserve"> and participating NHS organisation (hereafter singly “Party” or collectively the “Parties”), this document forms a formal legal contract between the Parties.  In all cases where this document is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 xml:space="preserve"> between the Parties, this Appendix 1 applies in full.  </w:t>
            </w:r>
          </w:p>
          <w:p w14:paraId="2D30A531" w14:textId="77777777" w:rsidR="00265347" w:rsidRPr="005056C8" w:rsidRDefault="00265347" w:rsidP="005056C8">
            <w:pPr>
              <w:rPr>
                <w:rStyle w:val="EditablefieldChar"/>
                <w:rFonts w:cs="Arial"/>
                <w:color w:val="auto"/>
              </w:rPr>
            </w:pPr>
          </w:p>
          <w:p w14:paraId="3E3E23FD" w14:textId="77777777" w:rsidR="00265347" w:rsidRPr="005056C8" w:rsidRDefault="00265347" w:rsidP="005056C8">
            <w:pPr>
              <w:rPr>
                <w:rStyle w:val="EditablefieldChar"/>
                <w:rFonts w:cs="Arial"/>
                <w:color w:val="auto"/>
              </w:rPr>
            </w:pPr>
            <w:r w:rsidRPr="005056C8">
              <w:rPr>
                <w:rStyle w:val="EditablefieldChar"/>
                <w:rFonts w:cs="Arial"/>
                <w:color w:val="auto"/>
              </w:rPr>
              <w:t xml:space="preserve">Additionally, the </w:t>
            </w:r>
            <w:r w:rsidR="00C7380F" w:rsidRPr="005056C8">
              <w:rPr>
                <w:rStyle w:val="EditablefieldChar"/>
                <w:rFonts w:cs="Arial"/>
                <w:color w:val="auto"/>
              </w:rPr>
              <w:t>Sponsor</w:t>
            </w:r>
            <w:r w:rsidR="002C4ED0" w:rsidRPr="005056C8">
              <w:rPr>
                <w:rStyle w:val="EditablefieldChar"/>
                <w:rFonts w:cs="Arial"/>
                <w:color w:val="auto"/>
              </w:rPr>
              <w:t xml:space="preserve"> or authorised delegate</w:t>
            </w:r>
            <w:r w:rsidRPr="005056C8">
              <w:rPr>
                <w:rStyle w:val="EditablefieldChar"/>
                <w:rFonts w:cs="Arial"/>
                <w:color w:val="auto"/>
              </w:rPr>
              <w:t xml:space="preserve"> should use the questions at the top of each subsequent appendix to indicate whether or not that appendix also forms part of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w:t>
            </w:r>
          </w:p>
          <w:p w14:paraId="70F77CEB" w14:textId="77777777" w:rsidR="00265347" w:rsidRPr="005056C8" w:rsidRDefault="00265347" w:rsidP="005056C8">
            <w:pPr>
              <w:rPr>
                <w:rStyle w:val="EditablefieldChar"/>
                <w:rFonts w:cs="Arial"/>
                <w:color w:val="auto"/>
              </w:rPr>
            </w:pPr>
          </w:p>
          <w:p w14:paraId="618045AB" w14:textId="77777777" w:rsidR="00265347" w:rsidRPr="005056C8" w:rsidRDefault="00265347" w:rsidP="005056C8">
            <w:pPr>
              <w:rPr>
                <w:rStyle w:val="EditablefieldChar"/>
                <w:rFonts w:cs="Arial"/>
                <w:color w:val="auto"/>
              </w:rPr>
            </w:pPr>
            <w:r w:rsidRPr="005056C8">
              <w:rPr>
                <w:rStyle w:val="EditablefieldChar"/>
                <w:rFonts w:cs="Arial"/>
                <w:color w:val="auto"/>
              </w:rPr>
              <w:t xml:space="preserve">Text highlighted in </w:t>
            </w:r>
            <w:r w:rsidRPr="005056C8">
              <w:rPr>
                <w:rStyle w:val="EditablefieldChar"/>
                <w:rFonts w:cs="Arial"/>
                <w:color w:val="auto"/>
                <w:highlight w:val="yellow"/>
              </w:rPr>
              <w:t>yellow</w:t>
            </w:r>
            <w:r w:rsidRPr="005056C8">
              <w:rPr>
                <w:rStyle w:val="EditablefieldChar"/>
                <w:rFonts w:cs="Arial"/>
                <w:color w:val="auto"/>
              </w:rPr>
              <w:t xml:space="preserve"> is optional, including where alternative versions of</w:t>
            </w:r>
            <w:r w:rsidR="00AD594E" w:rsidRPr="005056C8">
              <w:rPr>
                <w:rStyle w:val="EditablefieldChar"/>
                <w:rFonts w:cs="Arial"/>
                <w:color w:val="auto"/>
              </w:rPr>
              <w:t xml:space="preserve"> the same clause may be used.  The applicable o</w:t>
            </w:r>
            <w:r w:rsidRPr="005056C8">
              <w:rPr>
                <w:rStyle w:val="EditablefieldChar"/>
                <w:rFonts w:cs="Arial"/>
                <w:color w:val="auto"/>
              </w:rPr>
              <w:t>ption</w:t>
            </w:r>
            <w:r w:rsidR="002C4ED0" w:rsidRPr="005056C8">
              <w:rPr>
                <w:rStyle w:val="EditablefieldChar"/>
                <w:rFonts w:cs="Arial"/>
                <w:color w:val="auto"/>
              </w:rPr>
              <w:t>/</w:t>
            </w:r>
            <w:r w:rsidRPr="005056C8">
              <w:rPr>
                <w:rStyle w:val="EditablefieldChar"/>
                <w:rFonts w:cs="Arial"/>
                <w:color w:val="auto"/>
              </w:rPr>
              <w:t>s should be selected and text not to be used should be deleted prior to IRAS submission.  No changes should be made to any text that does not appear in yellow highlight.</w:t>
            </w:r>
          </w:p>
        </w:tc>
      </w:tr>
    </w:tbl>
    <w:p w14:paraId="6ED09719" w14:textId="77777777" w:rsidR="00757BE3" w:rsidRPr="005056C8" w:rsidRDefault="00757BE3" w:rsidP="005056C8">
      <w:pPr>
        <w:pStyle w:val="BodyTextIndent2"/>
        <w:keepNext/>
        <w:tabs>
          <w:tab w:val="clear" w:pos="709"/>
          <w:tab w:val="left" w:pos="425"/>
        </w:tabs>
        <w:ind w:left="0"/>
        <w:rPr>
          <w:rFonts w:ascii="Arial" w:hAnsi="Arial" w:cs="Arial"/>
          <w:sz w:val="22"/>
          <w:szCs w:val="22"/>
        </w:rPr>
      </w:pPr>
    </w:p>
    <w:p w14:paraId="5341950A" w14:textId="77777777" w:rsidR="00757BE3" w:rsidRPr="005056C8" w:rsidRDefault="00757BE3" w:rsidP="005056C8">
      <w:pPr>
        <w:keepNext/>
        <w:numPr>
          <w:ilvl w:val="0"/>
          <w:numId w:val="16"/>
        </w:numPr>
        <w:tabs>
          <w:tab w:val="left" w:pos="425"/>
        </w:tabs>
        <w:spacing w:before="120" w:after="0" w:line="240" w:lineRule="auto"/>
        <w:rPr>
          <w:rFonts w:cs="Arial"/>
          <w:szCs w:val="24"/>
        </w:rPr>
      </w:pPr>
      <w:r w:rsidRPr="005056C8">
        <w:rPr>
          <w:rFonts w:cs="Arial"/>
          <w:b/>
          <w:szCs w:val="24"/>
        </w:rPr>
        <w:t>OBLIGATIONS OF THE PARTIES</w:t>
      </w:r>
    </w:p>
    <w:p w14:paraId="15FF7D52" w14:textId="77777777" w:rsidR="00757BE3"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E52783" w:rsidRPr="005056C8">
        <w:rPr>
          <w:rFonts w:cs="Arial"/>
          <w:szCs w:val="24"/>
        </w:rPr>
        <w:t>P</w:t>
      </w:r>
      <w:r w:rsidRPr="005056C8">
        <w:rPr>
          <w:rFonts w:cs="Arial"/>
          <w:szCs w:val="24"/>
        </w:rPr>
        <w:t xml:space="preserve">arties agree to comply with all relevant laws, regulations and codes of practice applicable to this </w:t>
      </w:r>
      <w:r w:rsidR="00AC0C79" w:rsidRPr="005056C8">
        <w:rPr>
          <w:rFonts w:cs="Arial"/>
          <w:szCs w:val="24"/>
        </w:rPr>
        <w:t>A</w:t>
      </w:r>
      <w:r w:rsidRPr="005056C8">
        <w:rPr>
          <w:rFonts w:cs="Arial"/>
          <w:szCs w:val="24"/>
        </w:rPr>
        <w:t xml:space="preserve">greement including to the performance of the </w:t>
      </w:r>
      <w:r w:rsidR="001B5C16" w:rsidRPr="005056C8">
        <w:rPr>
          <w:rFonts w:cs="Arial"/>
          <w:szCs w:val="24"/>
        </w:rPr>
        <w:t>s</w:t>
      </w:r>
      <w:r w:rsidRPr="005056C8">
        <w:rPr>
          <w:rFonts w:cs="Arial"/>
          <w:szCs w:val="24"/>
        </w:rPr>
        <w:t xml:space="preserve">tudy.  The </w:t>
      </w:r>
      <w:r w:rsidR="00E52783" w:rsidRPr="005056C8">
        <w:rPr>
          <w:rFonts w:cs="Arial"/>
          <w:szCs w:val="24"/>
        </w:rPr>
        <w:t>Parties</w:t>
      </w:r>
      <w:r w:rsidRPr="005056C8">
        <w:rPr>
          <w:rFonts w:cs="Arial"/>
          <w:szCs w:val="24"/>
        </w:rPr>
        <w:t xml:space="preserve"> agree to comply with the World Medical Association Declaration of Helsinki, titled “Ethical Principles for Medical Research Involving Human Subjects”</w:t>
      </w:r>
      <w:r w:rsidR="00D218F9" w:rsidRPr="005056C8">
        <w:rPr>
          <w:rFonts w:cs="Arial"/>
          <w:szCs w:val="24"/>
        </w:rPr>
        <w:t xml:space="preserve"> (where applicable)</w:t>
      </w:r>
      <w:r w:rsidRPr="005056C8">
        <w:rPr>
          <w:rFonts w:cs="Arial"/>
          <w:szCs w:val="24"/>
        </w:rPr>
        <w:t xml:space="preserve"> and the UK Policy Framework for Health and Social Care Research.  The </w:t>
      </w:r>
      <w:r w:rsidR="00E52783" w:rsidRPr="005056C8">
        <w:rPr>
          <w:rFonts w:cs="Arial"/>
          <w:szCs w:val="24"/>
        </w:rPr>
        <w:t>Parties</w:t>
      </w:r>
      <w:r w:rsidRPr="005056C8">
        <w:rPr>
          <w:rFonts w:cs="Arial"/>
          <w:szCs w:val="24"/>
        </w:rPr>
        <w:t xml:space="preserve"> shall conduct the </w:t>
      </w:r>
      <w:r w:rsidR="001B5C16" w:rsidRPr="005056C8">
        <w:rPr>
          <w:rFonts w:cs="Arial"/>
          <w:szCs w:val="24"/>
        </w:rPr>
        <w:t>s</w:t>
      </w:r>
      <w:r w:rsidRPr="005056C8">
        <w:rPr>
          <w:rFonts w:cs="Arial"/>
          <w:szCs w:val="24"/>
        </w:rPr>
        <w:t>tudy in accordance with:</w:t>
      </w:r>
    </w:p>
    <w:p w14:paraId="057780B8" w14:textId="77777777" w:rsidR="006D101D" w:rsidRPr="005056C8" w:rsidRDefault="006D101D" w:rsidP="005056C8">
      <w:pPr>
        <w:numPr>
          <w:ilvl w:val="2"/>
          <w:numId w:val="16"/>
        </w:numPr>
        <w:tabs>
          <w:tab w:val="clear" w:pos="1531"/>
          <w:tab w:val="left" w:pos="425"/>
        </w:tabs>
        <w:spacing w:before="120" w:after="0" w:line="240" w:lineRule="auto"/>
        <w:ind w:left="1843" w:hanging="822"/>
        <w:rPr>
          <w:rFonts w:cs="Arial"/>
          <w:szCs w:val="24"/>
        </w:rPr>
      </w:pPr>
      <w:r w:rsidRPr="005056C8">
        <w:rPr>
          <w:rFonts w:cs="Arial"/>
          <w:szCs w:val="24"/>
        </w:rPr>
        <w:t xml:space="preserve">the Protocol, including appropriately made amendments thereto (which is/are hereby incorporated into this </w:t>
      </w:r>
      <w:r w:rsidR="00AC0C79" w:rsidRPr="005056C8">
        <w:rPr>
          <w:rFonts w:cs="Arial"/>
          <w:szCs w:val="24"/>
        </w:rPr>
        <w:t>A</w:t>
      </w:r>
      <w:r w:rsidRPr="005056C8">
        <w:rPr>
          <w:rFonts w:cs="Arial"/>
          <w:szCs w:val="24"/>
        </w:rPr>
        <w:t xml:space="preserve">greement by reference);  </w:t>
      </w:r>
    </w:p>
    <w:p w14:paraId="5491C2B9" w14:textId="77777777" w:rsidR="006D101D" w:rsidRPr="005056C8" w:rsidRDefault="006D101D" w:rsidP="005056C8">
      <w:pPr>
        <w:numPr>
          <w:ilvl w:val="2"/>
          <w:numId w:val="16"/>
        </w:numPr>
        <w:tabs>
          <w:tab w:val="clear" w:pos="1531"/>
          <w:tab w:val="left" w:pos="425"/>
        </w:tabs>
        <w:spacing w:before="120" w:after="0" w:line="240" w:lineRule="auto"/>
        <w:ind w:left="1843" w:hanging="822"/>
        <w:rPr>
          <w:rFonts w:cs="Arial"/>
          <w:szCs w:val="24"/>
        </w:rPr>
      </w:pPr>
      <w:r w:rsidRPr="005056C8">
        <w:rPr>
          <w:rFonts w:cs="Arial"/>
          <w:szCs w:val="24"/>
        </w:rPr>
        <w:t>the terms of all relevant permissions and approvals.  These may include, but are not limited to the terms and conditions of the favourable opinion given by the relevant NHS Research Ethics Committee, where applicable.</w:t>
      </w:r>
    </w:p>
    <w:p w14:paraId="76E80FAA" w14:textId="77777777" w:rsidR="006D101D" w:rsidRPr="005056C8" w:rsidRDefault="006D101D" w:rsidP="005056C8">
      <w:pPr>
        <w:tabs>
          <w:tab w:val="left" w:pos="425"/>
        </w:tabs>
        <w:spacing w:before="120" w:after="0" w:line="240" w:lineRule="auto"/>
        <w:ind w:left="993"/>
        <w:rPr>
          <w:rFonts w:cs="Arial"/>
          <w:szCs w:val="24"/>
        </w:rPr>
      </w:pPr>
    </w:p>
    <w:p w14:paraId="3FADF281" w14:textId="77777777" w:rsidR="006D101D"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shall carry out their respective responsibilities in accordance with this </w:t>
      </w:r>
      <w:r w:rsidR="00AC0C79" w:rsidRPr="005056C8">
        <w:rPr>
          <w:rFonts w:cs="Arial"/>
          <w:szCs w:val="24"/>
        </w:rPr>
        <w:t>A</w:t>
      </w:r>
      <w:r w:rsidRPr="005056C8">
        <w:rPr>
          <w:rFonts w:cs="Arial"/>
          <w:szCs w:val="24"/>
        </w:rPr>
        <w:t xml:space="preserve">greement.  </w:t>
      </w:r>
    </w:p>
    <w:p w14:paraId="0F3D218C" w14:textId="77777777" w:rsidR="006D101D" w:rsidRPr="005056C8" w:rsidRDefault="00B8367B"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agree to comply with all applicable statutory requirements and mandatory codes of practice in respect of confidentiality (including medical confidentiality) in relation to participants and study personnel.</w:t>
      </w:r>
    </w:p>
    <w:p w14:paraId="373CB3CE" w14:textId="77777777" w:rsidR="006D101D"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shall, on the giving of reasonable prior written notice to the </w:t>
      </w:r>
      <w:r w:rsidR="00112E01" w:rsidRPr="005056C8">
        <w:rPr>
          <w:rFonts w:cs="Arial"/>
          <w:szCs w:val="24"/>
        </w:rPr>
        <w:t>Participating NHS / HSC Organisation</w:t>
      </w:r>
      <w:r w:rsidRPr="005056C8">
        <w:rPr>
          <w:rFonts w:cs="Arial"/>
          <w:szCs w:val="24"/>
        </w:rPr>
        <w:t xml:space="preserve">, have the right to audit the </w:t>
      </w:r>
      <w:r w:rsidR="00112E01" w:rsidRPr="005056C8">
        <w:rPr>
          <w:rFonts w:cs="Arial"/>
          <w:szCs w:val="24"/>
        </w:rPr>
        <w:t>Participating NHS / HSC Organisation</w:t>
      </w:r>
      <w:r w:rsidRPr="005056C8">
        <w:rPr>
          <w:rFonts w:cs="Arial"/>
          <w:szCs w:val="24"/>
        </w:rPr>
        <w:t xml:space="preserve">’s compliance with this </w:t>
      </w:r>
      <w:r w:rsidR="00AC0C79" w:rsidRPr="005056C8">
        <w:rPr>
          <w:rFonts w:cs="Arial"/>
          <w:szCs w:val="24"/>
        </w:rPr>
        <w:t>A</w:t>
      </w:r>
      <w:r w:rsidRPr="005056C8">
        <w:rPr>
          <w:rFonts w:cs="Arial"/>
          <w:szCs w:val="24"/>
        </w:rPr>
        <w:t xml:space="preserve">greement.  The </w:t>
      </w:r>
      <w:r w:rsidR="00C7380F" w:rsidRPr="005056C8">
        <w:rPr>
          <w:rFonts w:cs="Arial"/>
          <w:szCs w:val="24"/>
        </w:rPr>
        <w:t>Sponsor</w:t>
      </w:r>
      <w:r w:rsidRPr="005056C8">
        <w:rPr>
          <w:rFonts w:cs="Arial"/>
          <w:szCs w:val="24"/>
        </w:rPr>
        <w:t xml:space="preserve"> may appoint an auditor to carry out such an audit. Such right to audit shall include access, during normal working hours to the </w:t>
      </w:r>
      <w:r w:rsidR="00112E01" w:rsidRPr="005056C8">
        <w:rPr>
          <w:rFonts w:cs="Arial"/>
          <w:szCs w:val="24"/>
        </w:rPr>
        <w:t>Participating NHS / HSC Organisation</w:t>
      </w:r>
      <w:r w:rsidRPr="005056C8">
        <w:rPr>
          <w:rFonts w:cs="Arial"/>
          <w:szCs w:val="24"/>
        </w:rPr>
        <w:t xml:space="preserve">'s premises and to all relevant documents and other information relating to the </w:t>
      </w:r>
      <w:r w:rsidR="001B5C16" w:rsidRPr="005056C8">
        <w:rPr>
          <w:rFonts w:cs="Arial"/>
          <w:szCs w:val="24"/>
        </w:rPr>
        <w:t>s</w:t>
      </w:r>
      <w:r w:rsidRPr="005056C8">
        <w:rPr>
          <w:rFonts w:cs="Arial"/>
          <w:szCs w:val="24"/>
        </w:rPr>
        <w:t>tudy.</w:t>
      </w:r>
    </w:p>
    <w:p w14:paraId="2ECAA54D" w14:textId="77777777" w:rsidR="006D101D"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112E01" w:rsidRPr="005056C8">
        <w:rPr>
          <w:rFonts w:cs="Arial"/>
          <w:szCs w:val="24"/>
        </w:rPr>
        <w:t>Participating NHS / HSC Organisation</w:t>
      </w:r>
      <w:r w:rsidR="006D001A" w:rsidRPr="005056C8">
        <w:rPr>
          <w:rFonts w:cs="Arial"/>
          <w:szCs w:val="24"/>
        </w:rPr>
        <w:t xml:space="preserve"> </w:t>
      </w:r>
      <w:r w:rsidRPr="005056C8">
        <w:rPr>
          <w:rFonts w:cs="Arial"/>
          <w:szCs w:val="24"/>
        </w:rPr>
        <w:t>shall;</w:t>
      </w:r>
    </w:p>
    <w:p w14:paraId="2F344F0B" w14:textId="77777777" w:rsidR="006D101D" w:rsidRPr="005056C8" w:rsidRDefault="006D101D" w:rsidP="005056C8">
      <w:pPr>
        <w:numPr>
          <w:ilvl w:val="2"/>
          <w:numId w:val="24"/>
        </w:numPr>
        <w:tabs>
          <w:tab w:val="left" w:pos="425"/>
        </w:tabs>
        <w:spacing w:before="120" w:after="0" w:line="240" w:lineRule="auto"/>
        <w:rPr>
          <w:rFonts w:cs="Arial"/>
          <w:szCs w:val="24"/>
        </w:rPr>
      </w:pPr>
      <w:r w:rsidRPr="005056C8">
        <w:rPr>
          <w:rFonts w:cs="Arial"/>
          <w:szCs w:val="24"/>
        </w:rPr>
        <w:t xml:space="preserve">promptly notify the </w:t>
      </w:r>
      <w:r w:rsidR="00C7380F" w:rsidRPr="005056C8">
        <w:rPr>
          <w:rFonts w:cs="Arial"/>
          <w:szCs w:val="24"/>
        </w:rPr>
        <w:t>Sponsor</w:t>
      </w:r>
      <w:r w:rsidRPr="005056C8">
        <w:rPr>
          <w:rFonts w:cs="Arial"/>
          <w:szCs w:val="24"/>
        </w:rPr>
        <w:t xml:space="preserve"> should any responsible body conduct or give notice of intent to conduct any inspection at the Participating NHS / HSC Organisation in relation to the study;</w:t>
      </w:r>
    </w:p>
    <w:p w14:paraId="04C92B32" w14:textId="77777777" w:rsidR="006D101D" w:rsidRPr="005056C8" w:rsidRDefault="006D101D" w:rsidP="005056C8">
      <w:pPr>
        <w:numPr>
          <w:ilvl w:val="2"/>
          <w:numId w:val="24"/>
        </w:numPr>
        <w:tabs>
          <w:tab w:val="left" w:pos="425"/>
        </w:tabs>
        <w:spacing w:before="120" w:after="0" w:line="240" w:lineRule="auto"/>
        <w:rPr>
          <w:rFonts w:cs="Arial"/>
          <w:szCs w:val="24"/>
        </w:rPr>
      </w:pPr>
      <w:r w:rsidRPr="005056C8">
        <w:rPr>
          <w:rFonts w:cs="Arial"/>
          <w:szCs w:val="24"/>
        </w:rPr>
        <w:t xml:space="preserve">allow the </w:t>
      </w:r>
      <w:r w:rsidR="00C7380F" w:rsidRPr="005056C8">
        <w:rPr>
          <w:rFonts w:cs="Arial"/>
          <w:szCs w:val="24"/>
        </w:rPr>
        <w:t>Sponsor</w:t>
      </w:r>
      <w:r w:rsidRPr="005056C8">
        <w:rPr>
          <w:rFonts w:cs="Arial"/>
          <w:szCs w:val="24"/>
        </w:rPr>
        <w:t xml:space="preserve"> to support the preparations for such inspection; and </w:t>
      </w:r>
    </w:p>
    <w:p w14:paraId="348ADA9B" w14:textId="77777777" w:rsidR="006D101D" w:rsidRPr="005056C8" w:rsidRDefault="006D101D" w:rsidP="005056C8">
      <w:pPr>
        <w:numPr>
          <w:ilvl w:val="2"/>
          <w:numId w:val="24"/>
        </w:numPr>
        <w:tabs>
          <w:tab w:val="left" w:pos="425"/>
        </w:tabs>
        <w:spacing w:before="120" w:after="0" w:line="240" w:lineRule="auto"/>
        <w:rPr>
          <w:rFonts w:cs="Arial"/>
          <w:szCs w:val="24"/>
        </w:rPr>
      </w:pPr>
      <w:r w:rsidRPr="005056C8">
        <w:rPr>
          <w:rFonts w:cs="Arial"/>
          <w:szCs w:val="24"/>
        </w:rPr>
        <w:t xml:space="preserve">following the inspection, provide the </w:t>
      </w:r>
      <w:r w:rsidR="00C7380F" w:rsidRPr="005056C8">
        <w:rPr>
          <w:rFonts w:cs="Arial"/>
          <w:szCs w:val="24"/>
        </w:rPr>
        <w:t>Sponsor</w:t>
      </w:r>
      <w:r w:rsidRPr="005056C8">
        <w:rPr>
          <w:rFonts w:cs="Arial"/>
          <w:szCs w:val="24"/>
        </w:rPr>
        <w:t xml:space="preserve"> with the results of the inspection relevant to the study.  The </w:t>
      </w:r>
      <w:r w:rsidR="00C7380F" w:rsidRPr="005056C8">
        <w:rPr>
          <w:rFonts w:cs="Arial"/>
          <w:szCs w:val="24"/>
        </w:rPr>
        <w:t>Sponsor</w:t>
      </w:r>
      <w:r w:rsidRPr="005056C8">
        <w:rPr>
          <w:rFonts w:cs="Arial"/>
          <w:szCs w:val="24"/>
        </w:rPr>
        <w:t xml:space="preserve"> will be responsible for sharing such results with the funder if required.</w:t>
      </w:r>
    </w:p>
    <w:p w14:paraId="4DF1440D" w14:textId="5514CE10" w:rsidR="00757BE3" w:rsidRPr="005056C8" w:rsidRDefault="00757BE3" w:rsidP="005056C8">
      <w:pPr>
        <w:numPr>
          <w:ilvl w:val="1"/>
          <w:numId w:val="24"/>
        </w:numPr>
        <w:tabs>
          <w:tab w:val="clear" w:pos="792"/>
          <w:tab w:val="left" w:pos="425"/>
        </w:tabs>
        <w:spacing w:before="120" w:after="0" w:line="240" w:lineRule="auto"/>
        <w:ind w:left="993" w:hanging="633"/>
        <w:rPr>
          <w:rFonts w:cs="Arial"/>
          <w:szCs w:val="24"/>
        </w:rPr>
      </w:pPr>
      <w:r w:rsidRPr="005056C8">
        <w:rPr>
          <w:rFonts w:cs="Arial"/>
          <w:szCs w:val="24"/>
        </w:rPr>
        <w:t xml:space="preserve">In accordance with </w:t>
      </w:r>
      <w:r w:rsidR="001B5C16" w:rsidRPr="005056C8">
        <w:rPr>
          <w:rFonts w:cs="Arial"/>
          <w:szCs w:val="24"/>
        </w:rPr>
        <w:t>p</w:t>
      </w:r>
      <w:r w:rsidRPr="005056C8">
        <w:rPr>
          <w:rFonts w:cs="Arial"/>
          <w:szCs w:val="24"/>
        </w:rPr>
        <w:t xml:space="preserve">articipant consent, the </w:t>
      </w:r>
      <w:r w:rsidR="00112E01" w:rsidRPr="005056C8">
        <w:rPr>
          <w:rFonts w:cs="Arial"/>
          <w:szCs w:val="24"/>
        </w:rPr>
        <w:t>Participating NHS / HSC Organisation</w:t>
      </w:r>
      <w:r w:rsidR="006D001A" w:rsidRPr="005056C8">
        <w:rPr>
          <w:rFonts w:cs="Arial"/>
          <w:szCs w:val="24"/>
        </w:rPr>
        <w:t xml:space="preserve"> </w:t>
      </w:r>
      <w:r w:rsidRPr="005056C8">
        <w:rPr>
          <w:rFonts w:cs="Arial"/>
          <w:szCs w:val="24"/>
        </w:rPr>
        <w:t xml:space="preserve">shall permit the </w:t>
      </w:r>
      <w:r w:rsidR="00C7380F" w:rsidRPr="005056C8">
        <w:rPr>
          <w:rFonts w:cs="Arial"/>
          <w:szCs w:val="24"/>
        </w:rPr>
        <w:t>Sponsor</w:t>
      </w:r>
      <w:r w:rsidRPr="005056C8">
        <w:rPr>
          <w:rFonts w:cs="Arial"/>
          <w:szCs w:val="24"/>
        </w:rPr>
        <w:t xml:space="preserve">’s appointed representatives and any appropriately appointed monitor access to all relevant </w:t>
      </w:r>
      <w:r w:rsidR="00B8367B" w:rsidRPr="005056C8">
        <w:rPr>
          <w:rFonts w:cs="Arial"/>
          <w:szCs w:val="24"/>
        </w:rPr>
        <w:t>d</w:t>
      </w:r>
      <w:r w:rsidRPr="005056C8">
        <w:rPr>
          <w:rFonts w:cs="Arial"/>
          <w:szCs w:val="24"/>
        </w:rPr>
        <w:t xml:space="preserve">ata for monitoring and source data verification. The </w:t>
      </w:r>
      <w:r w:rsidR="00E52783" w:rsidRPr="005056C8">
        <w:rPr>
          <w:rFonts w:cs="Arial"/>
          <w:szCs w:val="24"/>
        </w:rPr>
        <w:t>Parties</w:t>
      </w:r>
      <w:r w:rsidRPr="005056C8">
        <w:rPr>
          <w:rFonts w:cs="Arial"/>
          <w:szCs w:val="24"/>
        </w:rPr>
        <w:t xml:space="preserve"> agree that such access will be arranged at mutually convenient times and on reasonable notice. Such monitoring may take such form as the </w:t>
      </w:r>
      <w:r w:rsidR="00C7380F" w:rsidRPr="005056C8">
        <w:rPr>
          <w:rFonts w:cs="Arial"/>
          <w:szCs w:val="24"/>
        </w:rPr>
        <w:t>Sponsor</w:t>
      </w:r>
      <w:r w:rsidRPr="005056C8">
        <w:rPr>
          <w:rFonts w:cs="Arial"/>
          <w:szCs w:val="24"/>
        </w:rPr>
        <w:t xml:space="preserve"> reasonably thinks appropriate including the right to inspect any facility being used for the conduct of the </w:t>
      </w:r>
      <w:r w:rsidR="00B8367B" w:rsidRPr="005056C8">
        <w:rPr>
          <w:rFonts w:cs="Arial"/>
          <w:szCs w:val="24"/>
        </w:rPr>
        <w:t>s</w:t>
      </w:r>
      <w:r w:rsidRPr="005056C8">
        <w:rPr>
          <w:rFonts w:cs="Arial"/>
          <w:szCs w:val="24"/>
        </w:rPr>
        <w:t xml:space="preserve">tudy, reasonable access to relevant members of staff at the </w:t>
      </w:r>
      <w:r w:rsidR="00112E01" w:rsidRPr="005056C8">
        <w:rPr>
          <w:rFonts w:cs="Arial"/>
          <w:szCs w:val="24"/>
        </w:rPr>
        <w:t>Participating NHS / HSC Organisation</w:t>
      </w:r>
      <w:r w:rsidR="006D001A" w:rsidRPr="005056C8">
        <w:rPr>
          <w:rFonts w:cs="Arial"/>
          <w:szCs w:val="24"/>
        </w:rPr>
        <w:t xml:space="preserve"> </w:t>
      </w:r>
      <w:r w:rsidRPr="005056C8">
        <w:rPr>
          <w:rFonts w:cs="Arial"/>
          <w:szCs w:val="24"/>
        </w:rPr>
        <w:t xml:space="preserve">and the right to examine any procedures or records relating to the </w:t>
      </w:r>
      <w:r w:rsidR="00B8367B" w:rsidRPr="005056C8">
        <w:rPr>
          <w:rFonts w:cs="Arial"/>
          <w:szCs w:val="24"/>
        </w:rPr>
        <w:t>s</w:t>
      </w:r>
      <w:r w:rsidRPr="005056C8">
        <w:rPr>
          <w:rFonts w:cs="Arial"/>
          <w:szCs w:val="24"/>
        </w:rPr>
        <w:t xml:space="preserve">tudy, subject at all times to clause </w:t>
      </w:r>
      <w:r w:rsidR="004B69E6">
        <w:rPr>
          <w:rFonts w:cs="Arial"/>
          <w:szCs w:val="24"/>
        </w:rPr>
        <w:t xml:space="preserve">6 </w:t>
      </w:r>
      <w:r w:rsidRPr="005056C8">
        <w:rPr>
          <w:rFonts w:cs="Arial"/>
          <w:szCs w:val="24"/>
        </w:rPr>
        <w:t xml:space="preserve">of this </w:t>
      </w:r>
      <w:r w:rsidR="00B8367B" w:rsidRPr="005056C8">
        <w:rPr>
          <w:rFonts w:cs="Arial"/>
          <w:szCs w:val="24"/>
        </w:rPr>
        <w:t>appendix</w:t>
      </w:r>
      <w:r w:rsidRPr="005056C8">
        <w:rPr>
          <w:rFonts w:cs="Arial"/>
          <w:szCs w:val="24"/>
        </w:rPr>
        <w:t xml:space="preserve">.   The </w:t>
      </w:r>
      <w:r w:rsidR="00C7380F" w:rsidRPr="005056C8">
        <w:rPr>
          <w:rFonts w:cs="Arial"/>
          <w:szCs w:val="24"/>
        </w:rPr>
        <w:t>Sponsor</w:t>
      </w:r>
      <w:r w:rsidRPr="005056C8">
        <w:rPr>
          <w:rFonts w:cs="Arial"/>
          <w:szCs w:val="24"/>
        </w:rPr>
        <w:t xml:space="preserve"> will alert the </w:t>
      </w:r>
      <w:r w:rsidR="00112E01" w:rsidRPr="005056C8">
        <w:rPr>
          <w:rFonts w:cs="Arial"/>
          <w:szCs w:val="24"/>
        </w:rPr>
        <w:t>Participating NHS / HSC Organisation</w:t>
      </w:r>
      <w:r w:rsidR="00B8367B" w:rsidRPr="005056C8">
        <w:rPr>
          <w:rFonts w:cs="Arial"/>
          <w:szCs w:val="24"/>
        </w:rPr>
        <w:t xml:space="preserve"> </w:t>
      </w:r>
      <w:r w:rsidRPr="005056C8">
        <w:rPr>
          <w:rFonts w:cs="Arial"/>
          <w:szCs w:val="24"/>
        </w:rPr>
        <w:t xml:space="preserve">promptly to significant issues (in the opinion of the </w:t>
      </w:r>
      <w:r w:rsidR="00C7380F" w:rsidRPr="005056C8">
        <w:rPr>
          <w:rFonts w:cs="Arial"/>
          <w:szCs w:val="24"/>
        </w:rPr>
        <w:t>Sponsor</w:t>
      </w:r>
      <w:r w:rsidRPr="005056C8">
        <w:rPr>
          <w:rFonts w:cs="Arial"/>
          <w:szCs w:val="24"/>
        </w:rPr>
        <w:t xml:space="preserve">) relating to the conduct of the </w:t>
      </w:r>
      <w:r w:rsidR="00B8367B" w:rsidRPr="005056C8">
        <w:rPr>
          <w:rFonts w:cs="Arial"/>
          <w:szCs w:val="24"/>
        </w:rPr>
        <w:t>s</w:t>
      </w:r>
      <w:r w:rsidRPr="005056C8">
        <w:rPr>
          <w:rFonts w:cs="Arial"/>
          <w:szCs w:val="24"/>
        </w:rPr>
        <w:t>tudy.</w:t>
      </w:r>
    </w:p>
    <w:p w14:paraId="3BCC7519" w14:textId="77777777" w:rsidR="00757BE3" w:rsidRPr="005056C8" w:rsidRDefault="00757BE3" w:rsidP="005056C8">
      <w:pPr>
        <w:pStyle w:val="BodyTextIndent2"/>
        <w:keepNext/>
        <w:tabs>
          <w:tab w:val="clear" w:pos="709"/>
          <w:tab w:val="left" w:pos="425"/>
        </w:tabs>
        <w:ind w:left="0"/>
        <w:rPr>
          <w:rFonts w:ascii="Arial" w:hAnsi="Arial" w:cs="Arial"/>
          <w:szCs w:val="24"/>
        </w:rPr>
      </w:pPr>
    </w:p>
    <w:p w14:paraId="2DB519C6" w14:textId="77777777" w:rsidR="00757BE3" w:rsidRPr="005056C8" w:rsidRDefault="00757BE3" w:rsidP="005056C8">
      <w:pPr>
        <w:pStyle w:val="BodyTextIndent2"/>
        <w:keepNext/>
        <w:numPr>
          <w:ilvl w:val="0"/>
          <w:numId w:val="15"/>
        </w:numPr>
        <w:tabs>
          <w:tab w:val="left" w:pos="425"/>
        </w:tabs>
        <w:rPr>
          <w:rFonts w:ascii="Arial" w:hAnsi="Arial" w:cs="Arial"/>
          <w:szCs w:val="24"/>
        </w:rPr>
      </w:pPr>
      <w:r w:rsidRPr="005056C8">
        <w:rPr>
          <w:rFonts w:ascii="Arial" w:hAnsi="Arial" w:cs="Arial"/>
          <w:b/>
          <w:szCs w:val="24"/>
        </w:rPr>
        <w:t xml:space="preserve">LIABILITIES AND INDEMNITY </w:t>
      </w:r>
    </w:p>
    <w:p w14:paraId="17AA84AB" w14:textId="77777777" w:rsidR="00757BE3" w:rsidRPr="005056C8" w:rsidRDefault="00757BE3" w:rsidP="005056C8">
      <w:pPr>
        <w:pStyle w:val="ListParagraph"/>
        <w:numPr>
          <w:ilvl w:val="1"/>
          <w:numId w:val="15"/>
        </w:numPr>
        <w:tabs>
          <w:tab w:val="clear" w:pos="792"/>
          <w:tab w:val="left" w:pos="425"/>
        </w:tabs>
        <w:spacing w:before="120" w:after="0" w:line="240" w:lineRule="auto"/>
        <w:ind w:left="993" w:hanging="633"/>
        <w:jc w:val="both"/>
        <w:rPr>
          <w:rFonts w:cs="Arial"/>
          <w:szCs w:val="24"/>
        </w:rPr>
      </w:pPr>
      <w:r w:rsidRPr="005056C8">
        <w:rPr>
          <w:rFonts w:cs="Arial"/>
          <w:szCs w:val="24"/>
        </w:rPr>
        <w:t xml:space="preserve">Nothing in this clause </w:t>
      </w:r>
      <w:r w:rsidR="00582567" w:rsidRPr="005056C8">
        <w:rPr>
          <w:rFonts w:cs="Arial"/>
          <w:szCs w:val="24"/>
        </w:rPr>
        <w:t>2</w:t>
      </w:r>
      <w:r w:rsidRPr="005056C8">
        <w:rPr>
          <w:rFonts w:cs="Arial"/>
          <w:szCs w:val="24"/>
        </w:rPr>
        <w:t xml:space="preserve"> shall operate so as to restrict or exclude the liability of a </w:t>
      </w:r>
      <w:r w:rsidR="00E52783" w:rsidRPr="005056C8">
        <w:rPr>
          <w:rFonts w:cs="Arial"/>
          <w:szCs w:val="24"/>
        </w:rPr>
        <w:t>Party</w:t>
      </w:r>
      <w:r w:rsidRPr="005056C8">
        <w:rPr>
          <w:rFonts w:cs="Arial"/>
          <w:szCs w:val="24"/>
        </w:rPr>
        <w:t xml:space="preserve"> in relation to statutory or regulatory liability (including but not limited to breach of the </w:t>
      </w:r>
      <w:r w:rsidR="00B8367B" w:rsidRPr="005056C8">
        <w:rPr>
          <w:rFonts w:cs="Arial"/>
          <w:szCs w:val="24"/>
        </w:rPr>
        <w:t>d</w:t>
      </w:r>
      <w:r w:rsidRPr="005056C8">
        <w:rPr>
          <w:rFonts w:cs="Arial"/>
          <w:szCs w:val="24"/>
        </w:rPr>
        <w:t xml:space="preserve">ata </w:t>
      </w:r>
      <w:r w:rsidR="00B8367B" w:rsidRPr="005056C8">
        <w:rPr>
          <w:rFonts w:cs="Arial"/>
          <w:szCs w:val="24"/>
        </w:rPr>
        <w:t>p</w:t>
      </w:r>
      <w:r w:rsidRPr="005056C8">
        <w:rPr>
          <w:rFonts w:cs="Arial"/>
          <w:szCs w:val="24"/>
        </w:rPr>
        <w:t xml:space="preserve">rotection </w:t>
      </w:r>
      <w:r w:rsidR="00B8367B" w:rsidRPr="005056C8">
        <w:rPr>
          <w:rFonts w:cs="Arial"/>
          <w:szCs w:val="24"/>
        </w:rPr>
        <w:t>l</w:t>
      </w:r>
      <w:r w:rsidRPr="005056C8">
        <w:rPr>
          <w:rFonts w:cs="Arial"/>
          <w:szCs w:val="24"/>
        </w:rPr>
        <w:t xml:space="preserve">egislation), death or personal injury caused by the negligence or wilful misconduct of that </w:t>
      </w:r>
      <w:r w:rsidR="00E52783" w:rsidRPr="005056C8">
        <w:rPr>
          <w:rFonts w:cs="Arial"/>
          <w:szCs w:val="24"/>
        </w:rPr>
        <w:t>Party</w:t>
      </w:r>
      <w:r w:rsidRPr="005056C8">
        <w:rPr>
          <w:rFonts w:cs="Arial"/>
          <w:szCs w:val="24"/>
        </w:rPr>
        <w:t xml:space="preserve"> or its </w:t>
      </w:r>
      <w:r w:rsidR="00B8367B" w:rsidRPr="005056C8">
        <w:rPr>
          <w:rFonts w:cs="Arial"/>
          <w:szCs w:val="24"/>
        </w:rPr>
        <w:t>a</w:t>
      </w:r>
      <w:r w:rsidRPr="005056C8">
        <w:rPr>
          <w:rFonts w:cs="Arial"/>
          <w:szCs w:val="24"/>
        </w:rPr>
        <w:t xml:space="preserve">gent(s), fraud or fraudulent </w:t>
      </w:r>
      <w:r w:rsidRPr="005056C8">
        <w:rPr>
          <w:rFonts w:cs="Arial"/>
          <w:szCs w:val="24"/>
        </w:rPr>
        <w:lastRenderedPageBreak/>
        <w:t xml:space="preserve">misrepresentation or to restrict or exclude any other liability of a </w:t>
      </w:r>
      <w:r w:rsidR="00E52783" w:rsidRPr="005056C8">
        <w:rPr>
          <w:rFonts w:cs="Arial"/>
          <w:szCs w:val="24"/>
        </w:rPr>
        <w:t>Party</w:t>
      </w:r>
      <w:r w:rsidRPr="005056C8">
        <w:rPr>
          <w:rFonts w:cs="Arial"/>
          <w:szCs w:val="24"/>
        </w:rPr>
        <w:t xml:space="preserve"> which cannot be so restricted or excluded in law.</w:t>
      </w:r>
    </w:p>
    <w:p w14:paraId="03B04F65" w14:textId="77777777" w:rsidR="00757BE3" w:rsidRPr="005056C8" w:rsidRDefault="00757BE3" w:rsidP="005056C8">
      <w:pPr>
        <w:pStyle w:val="ListParagraph"/>
        <w:numPr>
          <w:ilvl w:val="1"/>
          <w:numId w:val="15"/>
        </w:numPr>
        <w:tabs>
          <w:tab w:val="clear" w:pos="792"/>
          <w:tab w:val="left" w:pos="425"/>
        </w:tabs>
        <w:spacing w:before="120" w:after="0" w:line="240" w:lineRule="auto"/>
        <w:ind w:left="993" w:hanging="633"/>
        <w:contextualSpacing w:val="0"/>
        <w:jc w:val="both"/>
        <w:rPr>
          <w:rFonts w:cs="Arial"/>
          <w:bCs/>
          <w:szCs w:val="24"/>
        </w:rPr>
      </w:pPr>
      <w:r w:rsidRPr="005056C8">
        <w:rPr>
          <w:rFonts w:cs="Arial"/>
          <w:szCs w:val="24"/>
        </w:rPr>
        <w:t>Where a</w:t>
      </w:r>
      <w:r w:rsidR="006D001A" w:rsidRPr="005056C8">
        <w:rPr>
          <w:rFonts w:cs="Arial"/>
          <w:szCs w:val="24"/>
        </w:rPr>
        <w:t xml:space="preserve"> </w:t>
      </w:r>
      <w:r w:rsidR="00E52783" w:rsidRPr="005056C8">
        <w:rPr>
          <w:rFonts w:cs="Arial"/>
          <w:szCs w:val="24"/>
        </w:rPr>
        <w:t>Party</w:t>
      </w:r>
      <w:r w:rsidRPr="005056C8">
        <w:rPr>
          <w:rFonts w:cs="Arial"/>
          <w:szCs w:val="24"/>
        </w:rPr>
        <w:t xml:space="preserve"> is a non-NHS</w:t>
      </w:r>
      <w:r w:rsidR="00406036" w:rsidRPr="005056C8">
        <w:rPr>
          <w:rFonts w:cs="Arial"/>
          <w:szCs w:val="24"/>
        </w:rPr>
        <w:t>/HSC</w:t>
      </w:r>
      <w:r w:rsidRPr="005056C8">
        <w:rPr>
          <w:rFonts w:cs="Arial"/>
          <w:szCs w:val="24"/>
        </w:rPr>
        <w:t xml:space="preserve"> organisation, or an NHS</w:t>
      </w:r>
      <w:r w:rsidR="00406036" w:rsidRPr="005056C8">
        <w:rPr>
          <w:rFonts w:cs="Arial"/>
          <w:szCs w:val="24"/>
        </w:rPr>
        <w:t>/HSC</w:t>
      </w:r>
      <w:r w:rsidRPr="005056C8">
        <w:rPr>
          <w:rFonts w:cs="Arial"/>
          <w:szCs w:val="24"/>
        </w:rPr>
        <w:t xml:space="preserve"> organisation that is not a member of an NHS </w:t>
      </w:r>
      <w:r w:rsidR="00406036" w:rsidRPr="005056C8">
        <w:rPr>
          <w:rFonts w:cs="Arial"/>
          <w:szCs w:val="24"/>
        </w:rPr>
        <w:t>i</w:t>
      </w:r>
      <w:r w:rsidRPr="005056C8">
        <w:rPr>
          <w:rFonts w:cs="Arial"/>
          <w:szCs w:val="24"/>
        </w:rPr>
        <w:t xml:space="preserve">ndemnity </w:t>
      </w:r>
      <w:r w:rsidR="00406036" w:rsidRPr="005056C8">
        <w:rPr>
          <w:rFonts w:cs="Arial"/>
          <w:szCs w:val="24"/>
        </w:rPr>
        <w:t>s</w:t>
      </w:r>
      <w:r w:rsidRPr="005056C8">
        <w:rPr>
          <w:rFonts w:cs="Arial"/>
          <w:szCs w:val="24"/>
        </w:rPr>
        <w:t xml:space="preserve">cheme, then that </w:t>
      </w:r>
      <w:r w:rsidR="00E52783" w:rsidRPr="005056C8">
        <w:rPr>
          <w:rFonts w:cs="Arial"/>
          <w:szCs w:val="24"/>
        </w:rPr>
        <w:t>Party</w:t>
      </w:r>
      <w:r w:rsidRPr="005056C8">
        <w:rPr>
          <w:rFonts w:cs="Arial"/>
          <w:szCs w:val="24"/>
        </w:rPr>
        <w:t xml:space="preserve"> shall maintain all proper insurance or equivalent indemnity arrangements to cover liabilities arising from its participation in the </w:t>
      </w:r>
      <w:r w:rsidR="00406036" w:rsidRPr="005056C8">
        <w:rPr>
          <w:rFonts w:cs="Arial"/>
          <w:szCs w:val="24"/>
        </w:rPr>
        <w:t>s</w:t>
      </w:r>
      <w:r w:rsidRPr="005056C8">
        <w:rPr>
          <w:rFonts w:cs="Arial"/>
          <w:szCs w:val="24"/>
        </w:rPr>
        <w:t xml:space="preserve">tudy, in respect of any claims brought by or on behalf of a </w:t>
      </w:r>
      <w:r w:rsidR="00406036" w:rsidRPr="005056C8">
        <w:rPr>
          <w:rFonts w:cs="Arial"/>
          <w:szCs w:val="24"/>
        </w:rPr>
        <w:t>p</w:t>
      </w:r>
      <w:r w:rsidRPr="005056C8">
        <w:rPr>
          <w:rFonts w:cs="Arial"/>
          <w:szCs w:val="24"/>
        </w:rPr>
        <w:t xml:space="preserve">articipant.  Where the </w:t>
      </w:r>
      <w:r w:rsidR="00E52783" w:rsidRPr="005056C8">
        <w:rPr>
          <w:rFonts w:cs="Arial"/>
          <w:szCs w:val="24"/>
        </w:rPr>
        <w:t>Party</w:t>
      </w:r>
      <w:r w:rsidRPr="005056C8">
        <w:rPr>
          <w:rFonts w:cs="Arial"/>
          <w:szCs w:val="24"/>
        </w:rPr>
        <w:t xml:space="preserve"> is an NHS</w:t>
      </w:r>
      <w:r w:rsidR="00406036" w:rsidRPr="005056C8">
        <w:rPr>
          <w:rFonts w:cs="Arial"/>
          <w:szCs w:val="24"/>
        </w:rPr>
        <w:t>/HSC</w:t>
      </w:r>
      <w:r w:rsidRPr="005056C8">
        <w:rPr>
          <w:rFonts w:cs="Arial"/>
          <w:szCs w:val="24"/>
        </w:rPr>
        <w:t xml:space="preserve"> organisation and is a member of an NHS </w:t>
      </w:r>
      <w:r w:rsidR="00406036" w:rsidRPr="005056C8">
        <w:rPr>
          <w:rFonts w:cs="Arial"/>
          <w:szCs w:val="24"/>
        </w:rPr>
        <w:t>i</w:t>
      </w:r>
      <w:r w:rsidRPr="005056C8">
        <w:rPr>
          <w:rFonts w:cs="Arial"/>
          <w:szCs w:val="24"/>
        </w:rPr>
        <w:t xml:space="preserve">ndemnity </w:t>
      </w:r>
      <w:r w:rsidR="00406036" w:rsidRPr="005056C8">
        <w:rPr>
          <w:rFonts w:cs="Arial"/>
          <w:szCs w:val="24"/>
        </w:rPr>
        <w:t>s</w:t>
      </w:r>
      <w:r w:rsidRPr="005056C8">
        <w:rPr>
          <w:rFonts w:cs="Arial"/>
          <w:szCs w:val="24"/>
        </w:rPr>
        <w:t xml:space="preserve">cheme, it shall maintain its membership therein or otherwise ensure it has appropriate cover against claims arising as a result of clinical negligence by the </w:t>
      </w:r>
      <w:r w:rsidR="00E52783" w:rsidRPr="005056C8">
        <w:rPr>
          <w:rFonts w:cs="Arial"/>
          <w:szCs w:val="24"/>
        </w:rPr>
        <w:t>Party</w:t>
      </w:r>
      <w:r w:rsidRPr="005056C8">
        <w:rPr>
          <w:rFonts w:cs="Arial"/>
          <w:szCs w:val="24"/>
        </w:rPr>
        <w:t xml:space="preserve"> and/or its </w:t>
      </w:r>
      <w:r w:rsidR="00406036" w:rsidRPr="005056C8">
        <w:rPr>
          <w:rFonts w:cs="Arial"/>
          <w:szCs w:val="24"/>
        </w:rPr>
        <w:t>a</w:t>
      </w:r>
      <w:r w:rsidRPr="005056C8">
        <w:rPr>
          <w:rFonts w:cs="Arial"/>
          <w:szCs w:val="24"/>
        </w:rPr>
        <w:t xml:space="preserve">gents brought by or on behalf of the </w:t>
      </w:r>
      <w:r w:rsidR="00406036" w:rsidRPr="005056C8">
        <w:rPr>
          <w:rFonts w:cs="Arial"/>
          <w:szCs w:val="24"/>
        </w:rPr>
        <w:t>p</w:t>
      </w:r>
      <w:r w:rsidRPr="005056C8">
        <w:rPr>
          <w:rFonts w:cs="Arial"/>
          <w:szCs w:val="24"/>
        </w:rPr>
        <w:t xml:space="preserve">articipants. </w:t>
      </w:r>
      <w:r w:rsidRPr="005056C8">
        <w:rPr>
          <w:rFonts w:cs="Arial"/>
          <w:bCs/>
          <w:szCs w:val="24"/>
        </w:rPr>
        <w:t xml:space="preserve">Each </w:t>
      </w:r>
      <w:r w:rsidR="00E52783" w:rsidRPr="005056C8">
        <w:rPr>
          <w:rFonts w:cs="Arial"/>
          <w:bCs/>
          <w:szCs w:val="24"/>
        </w:rPr>
        <w:t>Party</w:t>
      </w:r>
      <w:r w:rsidRPr="005056C8">
        <w:rPr>
          <w:rFonts w:cs="Arial"/>
          <w:bCs/>
          <w:szCs w:val="24"/>
        </w:rPr>
        <w:t xml:space="preserve"> shall provide to the other such evidence of their insurance or equivalent indemnity cover maintained pursuant to clause </w:t>
      </w:r>
      <w:r w:rsidR="007F10F8" w:rsidRPr="005056C8">
        <w:rPr>
          <w:rFonts w:cs="Arial"/>
          <w:bCs/>
          <w:szCs w:val="24"/>
        </w:rPr>
        <w:t>2</w:t>
      </w:r>
      <w:r w:rsidRPr="005056C8">
        <w:rPr>
          <w:rFonts w:cs="Arial"/>
          <w:bCs/>
          <w:szCs w:val="24"/>
        </w:rPr>
        <w:t xml:space="preserve">.2 as the other </w:t>
      </w:r>
      <w:r w:rsidR="00E52783" w:rsidRPr="005056C8">
        <w:rPr>
          <w:rFonts w:cs="Arial"/>
          <w:bCs/>
          <w:szCs w:val="24"/>
        </w:rPr>
        <w:t>Party</w:t>
      </w:r>
      <w:r w:rsidRPr="005056C8">
        <w:rPr>
          <w:rFonts w:cs="Arial"/>
          <w:bCs/>
          <w:szCs w:val="24"/>
        </w:rPr>
        <w:t xml:space="preserve"> shall from time to time reasonably request, such evidence might comprise confirmation that an NHS</w:t>
      </w:r>
      <w:r w:rsidR="00CF2324" w:rsidRPr="005056C8">
        <w:rPr>
          <w:rFonts w:cs="Arial"/>
          <w:bCs/>
          <w:szCs w:val="24"/>
        </w:rPr>
        <w:t>/HSC</w:t>
      </w:r>
      <w:r w:rsidRPr="005056C8">
        <w:rPr>
          <w:rFonts w:cs="Arial"/>
          <w:bCs/>
          <w:szCs w:val="24"/>
        </w:rPr>
        <w:t xml:space="preserve"> organisation is a member of one of the NHS </w:t>
      </w:r>
      <w:r w:rsidR="00CF2324" w:rsidRPr="005056C8">
        <w:rPr>
          <w:rFonts w:cs="Arial"/>
          <w:bCs/>
          <w:szCs w:val="24"/>
        </w:rPr>
        <w:t>i</w:t>
      </w:r>
      <w:r w:rsidRPr="005056C8">
        <w:rPr>
          <w:rFonts w:cs="Arial"/>
          <w:bCs/>
          <w:szCs w:val="24"/>
        </w:rPr>
        <w:t xml:space="preserve">ndemnity </w:t>
      </w:r>
      <w:r w:rsidR="00CF2324" w:rsidRPr="005056C8">
        <w:rPr>
          <w:rFonts w:cs="Arial"/>
          <w:bCs/>
          <w:szCs w:val="24"/>
        </w:rPr>
        <w:t>s</w:t>
      </w:r>
      <w:r w:rsidRPr="005056C8">
        <w:rPr>
          <w:rFonts w:cs="Arial"/>
          <w:bCs/>
          <w:szCs w:val="24"/>
        </w:rPr>
        <w:t>chemes.</w:t>
      </w:r>
    </w:p>
    <w:p w14:paraId="1DE27CCE" w14:textId="1017331D" w:rsidR="00757BE3" w:rsidRPr="00F9513D" w:rsidRDefault="00BA4EF6" w:rsidP="00BA4EF6">
      <w:pPr>
        <w:pStyle w:val="ListParagraph"/>
        <w:tabs>
          <w:tab w:val="left" w:pos="425"/>
        </w:tabs>
        <w:spacing w:before="120" w:after="120" w:line="240" w:lineRule="auto"/>
        <w:ind w:left="993" w:hanging="567"/>
        <w:contextualSpacing w:val="0"/>
        <w:jc w:val="both"/>
        <w:rPr>
          <w:rFonts w:cs="Arial"/>
          <w:szCs w:val="24"/>
        </w:rPr>
      </w:pPr>
      <w:r w:rsidRPr="00F9513D">
        <w:rPr>
          <w:rFonts w:cs="Arial"/>
          <w:szCs w:val="24"/>
        </w:rPr>
        <w:t xml:space="preserve">2.3. </w:t>
      </w:r>
      <w:r w:rsidRPr="00F9513D">
        <w:rPr>
          <w:rFonts w:cs="Arial"/>
          <w:b/>
          <w:szCs w:val="24"/>
        </w:rPr>
        <w:t xml:space="preserve"> </w:t>
      </w:r>
      <w:r w:rsidR="00757BE3" w:rsidRPr="00F9513D">
        <w:rPr>
          <w:rFonts w:cs="Arial"/>
          <w:szCs w:val="24"/>
        </w:rPr>
        <w:t xml:space="preserve">Subject to clauses </w:t>
      </w:r>
      <w:r w:rsidR="00DE7344" w:rsidRPr="00F9513D">
        <w:rPr>
          <w:rFonts w:cs="Arial"/>
          <w:szCs w:val="24"/>
        </w:rPr>
        <w:t>2</w:t>
      </w:r>
      <w:r w:rsidR="00757BE3" w:rsidRPr="00F9513D">
        <w:rPr>
          <w:rFonts w:cs="Arial"/>
          <w:szCs w:val="24"/>
        </w:rPr>
        <w:t xml:space="preserve">.4, </w:t>
      </w:r>
      <w:r w:rsidR="00DE7344" w:rsidRPr="00F9513D">
        <w:rPr>
          <w:rFonts w:cs="Arial"/>
          <w:szCs w:val="24"/>
        </w:rPr>
        <w:t>2</w:t>
      </w:r>
      <w:r w:rsidR="00757BE3" w:rsidRPr="00F9513D">
        <w:rPr>
          <w:rFonts w:cs="Arial"/>
          <w:szCs w:val="24"/>
        </w:rPr>
        <w:t xml:space="preserve">.5, </w:t>
      </w:r>
      <w:r w:rsidR="00DE7344" w:rsidRPr="00F9513D">
        <w:rPr>
          <w:rFonts w:cs="Arial"/>
          <w:szCs w:val="24"/>
        </w:rPr>
        <w:t>2</w:t>
      </w:r>
      <w:r w:rsidR="00757BE3" w:rsidRPr="00F9513D">
        <w:rPr>
          <w:rFonts w:cs="Arial"/>
          <w:szCs w:val="24"/>
        </w:rPr>
        <w:t xml:space="preserve">.6, </w:t>
      </w:r>
      <w:r w:rsidR="00DE7344" w:rsidRPr="00F9513D">
        <w:rPr>
          <w:rFonts w:cs="Arial"/>
          <w:szCs w:val="24"/>
        </w:rPr>
        <w:t>2</w:t>
      </w:r>
      <w:r w:rsidR="00757BE3" w:rsidRPr="00F9513D">
        <w:rPr>
          <w:rFonts w:cs="Arial"/>
          <w:szCs w:val="24"/>
        </w:rPr>
        <w:t xml:space="preserve">.7 and </w:t>
      </w:r>
      <w:r w:rsidR="00DE7344" w:rsidRPr="00F9513D">
        <w:rPr>
          <w:rFonts w:cs="Arial"/>
          <w:szCs w:val="24"/>
        </w:rPr>
        <w:t>2</w:t>
      </w:r>
      <w:r w:rsidR="00757BE3" w:rsidRPr="00F9513D">
        <w:rPr>
          <w:rFonts w:cs="Arial"/>
          <w:szCs w:val="24"/>
        </w:rPr>
        <w:t xml:space="preserve">.8, the </w:t>
      </w:r>
      <w:r w:rsidR="00C7380F" w:rsidRPr="00F9513D">
        <w:rPr>
          <w:rFonts w:cs="Arial"/>
          <w:szCs w:val="24"/>
        </w:rPr>
        <w:t>Sponsor</w:t>
      </w:r>
      <w:r w:rsidR="00757BE3" w:rsidRPr="00F9513D">
        <w:rPr>
          <w:rFonts w:cs="Arial"/>
          <w:szCs w:val="24"/>
        </w:rPr>
        <w:t xml:space="preserve"> shall indemnify the </w:t>
      </w:r>
      <w:r w:rsidR="00112E01" w:rsidRPr="00F9513D">
        <w:rPr>
          <w:rFonts w:cs="Arial"/>
          <w:szCs w:val="24"/>
        </w:rPr>
        <w:t>Participating NHS / HSC Organisation</w:t>
      </w:r>
      <w:r w:rsidR="00CF2324" w:rsidRPr="00F9513D" w:rsidDel="00CF2324">
        <w:rPr>
          <w:rFonts w:cs="Arial"/>
          <w:szCs w:val="24"/>
        </w:rPr>
        <w:t xml:space="preserve"> </w:t>
      </w:r>
      <w:r w:rsidR="00757BE3" w:rsidRPr="00F9513D">
        <w:rPr>
          <w:rFonts w:cs="Arial"/>
          <w:szCs w:val="24"/>
        </w:rPr>
        <w:t xml:space="preserve">and its </w:t>
      </w:r>
      <w:r w:rsidR="00CF2324" w:rsidRPr="00F9513D">
        <w:rPr>
          <w:rFonts w:cs="Arial"/>
          <w:szCs w:val="24"/>
        </w:rPr>
        <w:t>a</w:t>
      </w:r>
      <w:r w:rsidR="00757BE3" w:rsidRPr="00F9513D">
        <w:rPr>
          <w:rFonts w:cs="Arial"/>
          <w:szCs w:val="24"/>
        </w:rPr>
        <w:t>gents</w:t>
      </w:r>
      <w:r w:rsidR="00757BE3" w:rsidRPr="00F9513D">
        <w:rPr>
          <w:rFonts w:cs="Arial"/>
          <w:bCs/>
          <w:szCs w:val="24"/>
        </w:rPr>
        <w:t>,</w:t>
      </w:r>
      <w:r w:rsidR="00757BE3" w:rsidRPr="00F9513D">
        <w:rPr>
          <w:rFonts w:cs="Arial"/>
          <w:szCs w:val="24"/>
        </w:rPr>
        <w:t xml:space="preserve"> against any reasonable claims, proceedings and related costs, expenses, losses, damages and demands </w:t>
      </w:r>
      <w:r w:rsidR="00757BE3" w:rsidRPr="00F9513D">
        <w:rPr>
          <w:rFonts w:cs="Arial"/>
          <w:bCs/>
          <w:szCs w:val="24"/>
        </w:rPr>
        <w:t xml:space="preserve">(“Claims”) </w:t>
      </w:r>
      <w:r w:rsidR="00757BE3" w:rsidRPr="00F9513D">
        <w:rPr>
          <w:rFonts w:cs="Arial"/>
          <w:szCs w:val="24"/>
        </w:rPr>
        <w:t xml:space="preserve">to the extent they arise or result from the </w:t>
      </w:r>
      <w:r w:rsidR="00757BE3" w:rsidRPr="00F9513D">
        <w:rPr>
          <w:rFonts w:cs="Arial"/>
          <w:bCs/>
          <w:szCs w:val="24"/>
        </w:rPr>
        <w:t xml:space="preserve">negligent acts or omissions of, or the wilful misconduct of the </w:t>
      </w:r>
      <w:r w:rsidR="00C7380F" w:rsidRPr="00F9513D">
        <w:rPr>
          <w:rFonts w:cs="Arial"/>
          <w:szCs w:val="24"/>
        </w:rPr>
        <w:t>Sponsor</w:t>
      </w:r>
      <w:r w:rsidR="00757BE3" w:rsidRPr="00F9513D">
        <w:rPr>
          <w:rFonts w:cs="Arial"/>
          <w:szCs w:val="24"/>
        </w:rPr>
        <w:t xml:space="preserve">, and/or contracted third </w:t>
      </w:r>
      <w:r w:rsidR="00E52783" w:rsidRPr="00F9513D">
        <w:rPr>
          <w:rFonts w:cs="Arial"/>
          <w:szCs w:val="24"/>
        </w:rPr>
        <w:t>party</w:t>
      </w:r>
      <w:r w:rsidR="00757BE3" w:rsidRPr="00F9513D">
        <w:rPr>
          <w:rFonts w:cs="Arial"/>
          <w:bCs/>
          <w:szCs w:val="24"/>
        </w:rPr>
        <w:t>,</w:t>
      </w:r>
      <w:r w:rsidR="00757BE3" w:rsidRPr="00F9513D">
        <w:rPr>
          <w:rFonts w:cs="Arial"/>
          <w:szCs w:val="24"/>
        </w:rPr>
        <w:t xml:space="preserve"> </w:t>
      </w:r>
      <w:r w:rsidR="00757BE3" w:rsidRPr="00F9513D">
        <w:rPr>
          <w:rFonts w:cs="Arial"/>
          <w:bCs/>
          <w:szCs w:val="24"/>
        </w:rPr>
        <w:t xml:space="preserve">in its performance of this </w:t>
      </w:r>
      <w:r w:rsidR="00AC0C79" w:rsidRPr="00F9513D">
        <w:rPr>
          <w:rFonts w:cs="Arial"/>
          <w:bCs/>
          <w:szCs w:val="24"/>
        </w:rPr>
        <w:t>A</w:t>
      </w:r>
      <w:r w:rsidR="00757BE3" w:rsidRPr="00F9513D">
        <w:rPr>
          <w:rFonts w:cs="Arial"/>
          <w:bCs/>
          <w:szCs w:val="24"/>
        </w:rPr>
        <w:t>greement or in connection</w:t>
      </w:r>
      <w:r w:rsidR="00757BE3" w:rsidRPr="00F9513D">
        <w:rPr>
          <w:rFonts w:cs="Arial"/>
          <w:szCs w:val="24"/>
        </w:rPr>
        <w:t xml:space="preserve"> with the </w:t>
      </w:r>
      <w:r w:rsidR="00CF2324" w:rsidRPr="00F9513D">
        <w:rPr>
          <w:rFonts w:cs="Arial"/>
          <w:bCs/>
          <w:szCs w:val="24"/>
        </w:rPr>
        <w:t>s</w:t>
      </w:r>
      <w:r w:rsidR="00757BE3" w:rsidRPr="00F9513D">
        <w:rPr>
          <w:rFonts w:cs="Arial"/>
          <w:bCs/>
          <w:szCs w:val="24"/>
        </w:rPr>
        <w:t xml:space="preserve">tudy.  </w:t>
      </w:r>
    </w:p>
    <w:p w14:paraId="61216640" w14:textId="3231CE53" w:rsidR="003D6DAB" w:rsidRPr="00F9513D" w:rsidRDefault="00757BE3" w:rsidP="00230DEA">
      <w:pPr>
        <w:pStyle w:val="ListParagraph"/>
        <w:numPr>
          <w:ilvl w:val="1"/>
          <w:numId w:val="35"/>
        </w:numPr>
        <w:tabs>
          <w:tab w:val="left" w:pos="425"/>
        </w:tabs>
        <w:spacing w:before="120" w:after="120" w:line="240" w:lineRule="auto"/>
        <w:contextualSpacing w:val="0"/>
        <w:jc w:val="both"/>
        <w:rPr>
          <w:rFonts w:cs="Arial"/>
          <w:szCs w:val="24"/>
        </w:rPr>
      </w:pPr>
      <w:r w:rsidRPr="00F9513D">
        <w:rPr>
          <w:rFonts w:cs="Arial"/>
          <w:bCs/>
          <w:szCs w:val="24"/>
        </w:rPr>
        <w:t xml:space="preserve">Subject to clauses </w:t>
      </w:r>
      <w:r w:rsidR="00DE7344" w:rsidRPr="00F9513D">
        <w:rPr>
          <w:rFonts w:cs="Arial"/>
          <w:bCs/>
          <w:szCs w:val="24"/>
        </w:rPr>
        <w:t>2</w:t>
      </w:r>
      <w:r w:rsidRPr="00F9513D">
        <w:rPr>
          <w:rFonts w:cs="Arial"/>
          <w:bCs/>
          <w:szCs w:val="24"/>
        </w:rPr>
        <w:t xml:space="preserve">.3, </w:t>
      </w:r>
      <w:r w:rsidR="00DE7344" w:rsidRPr="00F9513D">
        <w:rPr>
          <w:rFonts w:cs="Arial"/>
          <w:bCs/>
          <w:szCs w:val="24"/>
        </w:rPr>
        <w:t>2</w:t>
      </w:r>
      <w:r w:rsidRPr="00F9513D">
        <w:rPr>
          <w:rFonts w:cs="Arial"/>
          <w:bCs/>
          <w:szCs w:val="24"/>
        </w:rPr>
        <w:t xml:space="preserve">.5, </w:t>
      </w:r>
      <w:r w:rsidR="00DE7344" w:rsidRPr="00F9513D">
        <w:rPr>
          <w:rFonts w:cs="Arial"/>
          <w:bCs/>
          <w:szCs w:val="24"/>
        </w:rPr>
        <w:t>2</w:t>
      </w:r>
      <w:r w:rsidRPr="00F9513D">
        <w:rPr>
          <w:rFonts w:cs="Arial"/>
          <w:bCs/>
          <w:szCs w:val="24"/>
        </w:rPr>
        <w:t xml:space="preserve">.6 and </w:t>
      </w:r>
      <w:r w:rsidR="00DE7344" w:rsidRPr="00F9513D">
        <w:rPr>
          <w:rFonts w:cs="Arial"/>
          <w:bCs/>
          <w:szCs w:val="24"/>
        </w:rPr>
        <w:t>2</w:t>
      </w:r>
      <w:r w:rsidRPr="00F9513D">
        <w:rPr>
          <w:rFonts w:cs="Arial"/>
          <w:bCs/>
          <w:szCs w:val="24"/>
        </w:rPr>
        <w:t xml:space="preserve">.8, the </w:t>
      </w:r>
      <w:r w:rsidR="00112E01" w:rsidRPr="00F9513D">
        <w:rPr>
          <w:rFonts w:cs="Arial"/>
          <w:szCs w:val="24"/>
        </w:rPr>
        <w:t>Participating NHS / HSC Organisation</w:t>
      </w:r>
      <w:r w:rsidR="009D4020" w:rsidRPr="00F9513D" w:rsidDel="009D4020">
        <w:rPr>
          <w:rFonts w:cs="Arial"/>
          <w:szCs w:val="24"/>
        </w:rPr>
        <w:t xml:space="preserve"> </w:t>
      </w:r>
      <w:r w:rsidRPr="00F9513D">
        <w:rPr>
          <w:rFonts w:cs="Arial"/>
          <w:bCs/>
          <w:szCs w:val="24"/>
        </w:rPr>
        <w:t xml:space="preserve">shall indemnify the </w:t>
      </w:r>
      <w:r w:rsidR="00C7380F" w:rsidRPr="00F9513D">
        <w:rPr>
          <w:rFonts w:cs="Arial"/>
          <w:bCs/>
          <w:szCs w:val="24"/>
        </w:rPr>
        <w:t>Sponsor</w:t>
      </w:r>
      <w:r w:rsidRPr="00F9513D">
        <w:rPr>
          <w:rFonts w:cs="Arial"/>
          <w:bCs/>
          <w:szCs w:val="24"/>
        </w:rPr>
        <w:t xml:space="preserve"> and its </w:t>
      </w:r>
      <w:r w:rsidR="009D4020" w:rsidRPr="00F9513D">
        <w:rPr>
          <w:rFonts w:cs="Arial"/>
          <w:bCs/>
          <w:szCs w:val="24"/>
        </w:rPr>
        <w:t>a</w:t>
      </w:r>
      <w:r w:rsidRPr="00F9513D">
        <w:rPr>
          <w:rFonts w:cs="Arial"/>
          <w:bCs/>
          <w:szCs w:val="24"/>
        </w:rPr>
        <w:t xml:space="preserve">gents, against any reasonable claims, proceedings and related costs, expenses, losses, damages and demands to the extent they arise or result from the negligent acts or omissions of, or the wilful misconduct of the </w:t>
      </w:r>
      <w:r w:rsidR="00112E01" w:rsidRPr="00F9513D">
        <w:rPr>
          <w:rFonts w:cs="Arial"/>
          <w:szCs w:val="24"/>
        </w:rPr>
        <w:t>Participating NHS / HSC Organisation</w:t>
      </w:r>
      <w:r w:rsidRPr="00F9513D">
        <w:rPr>
          <w:rFonts w:cs="Arial"/>
          <w:szCs w:val="24"/>
        </w:rPr>
        <w:t xml:space="preserve">, or its </w:t>
      </w:r>
      <w:r w:rsidR="009D4020" w:rsidRPr="00F9513D">
        <w:rPr>
          <w:rFonts w:cs="Arial"/>
          <w:szCs w:val="24"/>
        </w:rPr>
        <w:t>a</w:t>
      </w:r>
      <w:r w:rsidRPr="00F9513D">
        <w:rPr>
          <w:rFonts w:cs="Arial"/>
          <w:szCs w:val="24"/>
        </w:rPr>
        <w:t xml:space="preserve">gents, </w:t>
      </w:r>
      <w:r w:rsidRPr="00F9513D">
        <w:rPr>
          <w:rFonts w:cs="Arial"/>
          <w:bCs/>
          <w:szCs w:val="24"/>
        </w:rPr>
        <w:t xml:space="preserve">in its performance of this </w:t>
      </w:r>
      <w:r w:rsidR="00AC0C79" w:rsidRPr="00F9513D">
        <w:rPr>
          <w:rFonts w:cs="Arial"/>
          <w:bCs/>
          <w:szCs w:val="24"/>
        </w:rPr>
        <w:t>A</w:t>
      </w:r>
      <w:r w:rsidRPr="00F9513D">
        <w:rPr>
          <w:rFonts w:cs="Arial"/>
          <w:bCs/>
          <w:szCs w:val="24"/>
        </w:rPr>
        <w:t xml:space="preserve">greement or in connection with the </w:t>
      </w:r>
      <w:r w:rsidR="009D4020" w:rsidRPr="00F9513D">
        <w:rPr>
          <w:rFonts w:cs="Arial"/>
          <w:bCs/>
          <w:szCs w:val="24"/>
        </w:rPr>
        <w:t>s</w:t>
      </w:r>
      <w:r w:rsidRPr="00F9513D">
        <w:rPr>
          <w:rFonts w:cs="Arial"/>
          <w:bCs/>
          <w:szCs w:val="24"/>
        </w:rPr>
        <w:t xml:space="preserve">tudy.  </w:t>
      </w:r>
    </w:p>
    <w:p w14:paraId="595C83F5" w14:textId="77777777" w:rsidR="00757BE3" w:rsidRPr="005056C8" w:rsidRDefault="00757BE3" w:rsidP="005056C8">
      <w:pPr>
        <w:pStyle w:val="ListParagraph"/>
        <w:numPr>
          <w:ilvl w:val="1"/>
          <w:numId w:val="27"/>
        </w:numPr>
        <w:tabs>
          <w:tab w:val="left" w:pos="425"/>
        </w:tabs>
        <w:spacing w:before="120" w:after="120" w:line="240" w:lineRule="auto"/>
        <w:contextualSpacing w:val="0"/>
        <w:jc w:val="both"/>
        <w:rPr>
          <w:rFonts w:cs="Arial"/>
          <w:szCs w:val="24"/>
        </w:rPr>
      </w:pPr>
      <w:r w:rsidRPr="005056C8">
        <w:rPr>
          <w:rFonts w:cs="Arial"/>
          <w:szCs w:val="24"/>
        </w:rPr>
        <w:t xml:space="preserve">An indemnity under clauses </w:t>
      </w:r>
      <w:r w:rsidR="00DE7344" w:rsidRPr="005056C8">
        <w:rPr>
          <w:rFonts w:cs="Arial"/>
          <w:szCs w:val="24"/>
        </w:rPr>
        <w:t>2</w:t>
      </w:r>
      <w:r w:rsidRPr="005056C8">
        <w:rPr>
          <w:rFonts w:cs="Arial"/>
          <w:szCs w:val="24"/>
        </w:rPr>
        <w:t xml:space="preserve">.3 or </w:t>
      </w:r>
      <w:r w:rsidR="00DE7344" w:rsidRPr="005056C8">
        <w:rPr>
          <w:rFonts w:cs="Arial"/>
          <w:szCs w:val="24"/>
        </w:rPr>
        <w:t>2</w:t>
      </w:r>
      <w:r w:rsidRPr="005056C8">
        <w:rPr>
          <w:rFonts w:cs="Arial"/>
          <w:szCs w:val="24"/>
        </w:rPr>
        <w:t xml:space="preserve">.4 shall only apply if the indemnified </w:t>
      </w:r>
      <w:r w:rsidR="00E52783" w:rsidRPr="005056C8">
        <w:rPr>
          <w:rFonts w:cs="Arial"/>
          <w:szCs w:val="24"/>
        </w:rPr>
        <w:t>Party</w:t>
      </w:r>
      <w:r w:rsidRPr="005056C8">
        <w:rPr>
          <w:rFonts w:cs="Arial"/>
          <w:szCs w:val="24"/>
        </w:rPr>
        <w:t>:</w:t>
      </w:r>
      <w:r w:rsidRPr="005056C8">
        <w:rPr>
          <w:rFonts w:cs="Arial"/>
          <w:bCs/>
          <w:szCs w:val="24"/>
        </w:rPr>
        <w:t xml:space="preserve"> </w:t>
      </w:r>
    </w:p>
    <w:p w14:paraId="4D3F3E9F" w14:textId="77777777" w:rsidR="003D6DAB" w:rsidRPr="005056C8" w:rsidRDefault="003D6DAB" w:rsidP="005056C8">
      <w:pPr>
        <w:pStyle w:val="ListParagraph"/>
        <w:numPr>
          <w:ilvl w:val="2"/>
          <w:numId w:val="27"/>
        </w:numPr>
        <w:tabs>
          <w:tab w:val="left" w:pos="425"/>
        </w:tabs>
        <w:spacing w:before="120" w:after="0" w:line="240" w:lineRule="auto"/>
        <w:contextualSpacing w:val="0"/>
        <w:jc w:val="both"/>
        <w:rPr>
          <w:rFonts w:cs="Arial"/>
          <w:bCs/>
          <w:szCs w:val="24"/>
        </w:rPr>
      </w:pPr>
      <w:r w:rsidRPr="005056C8">
        <w:rPr>
          <w:rFonts w:cs="Arial"/>
          <w:szCs w:val="24"/>
        </w:rPr>
        <w:t>informs the Party providing the indemnity in writing as soon as reasonably practicable following receipt of notice of the claim or proceedings;</w:t>
      </w:r>
    </w:p>
    <w:p w14:paraId="0E5233D4" w14:textId="77777777" w:rsidR="003D6DAB" w:rsidRPr="005056C8" w:rsidRDefault="003D6DAB" w:rsidP="005056C8">
      <w:pPr>
        <w:pStyle w:val="ListParagraph"/>
        <w:numPr>
          <w:ilvl w:val="2"/>
          <w:numId w:val="27"/>
        </w:numPr>
        <w:tabs>
          <w:tab w:val="left" w:pos="425"/>
        </w:tabs>
        <w:spacing w:before="120" w:after="0" w:line="240" w:lineRule="auto"/>
        <w:contextualSpacing w:val="0"/>
        <w:jc w:val="both"/>
        <w:rPr>
          <w:rFonts w:cs="Arial"/>
          <w:bCs/>
          <w:szCs w:val="24"/>
        </w:rPr>
      </w:pPr>
      <w:r w:rsidRPr="005056C8">
        <w:rPr>
          <w:rFonts w:cs="Arial"/>
          <w:szCs w:val="24"/>
        </w:rPr>
        <w:t>upon the indemnifying Party’s</w:t>
      </w:r>
      <w:r w:rsidRPr="005056C8" w:rsidDel="00A8559C">
        <w:rPr>
          <w:rFonts w:cs="Arial"/>
          <w:szCs w:val="24"/>
        </w:rPr>
        <w:t xml:space="preserve"> </w:t>
      </w:r>
      <w:r w:rsidRPr="005056C8">
        <w:rPr>
          <w:rFonts w:cs="Arial"/>
          <w:szCs w:val="24"/>
        </w:rPr>
        <w:t>request and at the indemnifying Party’s cost gives the indemnifying Party</w:t>
      </w:r>
      <w:r w:rsidRPr="005056C8" w:rsidDel="00A8559C">
        <w:rPr>
          <w:rFonts w:cs="Arial"/>
          <w:szCs w:val="24"/>
        </w:rPr>
        <w:t xml:space="preserve"> </w:t>
      </w:r>
      <w:r w:rsidRPr="005056C8">
        <w:rPr>
          <w:rFonts w:cs="Arial"/>
          <w:szCs w:val="24"/>
        </w:rPr>
        <w:t>full control of the claim or proceedings and provides all reasonable assistance; and</w:t>
      </w:r>
    </w:p>
    <w:p w14:paraId="029B0C3C" w14:textId="77777777" w:rsidR="003D6DAB" w:rsidRPr="005056C8" w:rsidRDefault="003D6DAB" w:rsidP="005056C8">
      <w:pPr>
        <w:pStyle w:val="ListParagraph"/>
        <w:numPr>
          <w:ilvl w:val="2"/>
          <w:numId w:val="27"/>
        </w:numPr>
        <w:tabs>
          <w:tab w:val="left" w:pos="425"/>
        </w:tabs>
        <w:spacing w:before="120" w:after="0" w:line="240" w:lineRule="auto"/>
        <w:contextualSpacing w:val="0"/>
        <w:jc w:val="both"/>
        <w:rPr>
          <w:rFonts w:cs="Arial"/>
          <w:bCs/>
          <w:szCs w:val="24"/>
        </w:rPr>
      </w:pPr>
      <w:r w:rsidRPr="005056C8">
        <w:rPr>
          <w:rFonts w:cs="Arial"/>
          <w:szCs w:val="24"/>
        </w:rPr>
        <w:t>makes no admission in respect of such claim or proceedings other than with the prior written consent of the indemnifying Party.</w:t>
      </w:r>
    </w:p>
    <w:p w14:paraId="11310077" w14:textId="77777777" w:rsidR="003D6DAB" w:rsidRPr="005056C8" w:rsidRDefault="00757BE3" w:rsidP="005056C8">
      <w:pPr>
        <w:pStyle w:val="ListParagraph"/>
        <w:numPr>
          <w:ilvl w:val="1"/>
          <w:numId w:val="27"/>
        </w:numPr>
        <w:tabs>
          <w:tab w:val="left" w:pos="425"/>
        </w:tabs>
        <w:spacing w:before="120" w:after="120" w:line="240" w:lineRule="auto"/>
        <w:contextualSpacing w:val="0"/>
        <w:jc w:val="both"/>
        <w:rPr>
          <w:rFonts w:cs="Arial"/>
          <w:szCs w:val="24"/>
        </w:rPr>
      </w:pPr>
      <w:r w:rsidRPr="005056C8">
        <w:rPr>
          <w:rFonts w:cs="Arial"/>
          <w:szCs w:val="24"/>
        </w:rPr>
        <w:t xml:space="preserve">Any indemnity under clauses </w:t>
      </w:r>
      <w:r w:rsidR="00DE7344" w:rsidRPr="005056C8">
        <w:rPr>
          <w:rFonts w:cs="Arial"/>
          <w:szCs w:val="24"/>
        </w:rPr>
        <w:t>2</w:t>
      </w:r>
      <w:r w:rsidRPr="005056C8">
        <w:rPr>
          <w:rFonts w:cs="Arial"/>
          <w:szCs w:val="24"/>
        </w:rPr>
        <w:t xml:space="preserve">.3 or </w:t>
      </w:r>
      <w:r w:rsidR="00DE7344" w:rsidRPr="005056C8">
        <w:rPr>
          <w:rFonts w:cs="Arial"/>
          <w:szCs w:val="24"/>
        </w:rPr>
        <w:t>2</w:t>
      </w:r>
      <w:r w:rsidRPr="005056C8">
        <w:rPr>
          <w:rFonts w:cs="Arial"/>
          <w:szCs w:val="24"/>
        </w:rPr>
        <w:t xml:space="preserve">.4 shall not apply to the extent any claims, proceedings and related costs, expenses, losses, damages or demands arise or result from the negligent acts or omissions or wilful misconduct or breach of statutory duty of the indemnified </w:t>
      </w:r>
      <w:r w:rsidR="00E52783" w:rsidRPr="005056C8">
        <w:rPr>
          <w:rFonts w:cs="Arial"/>
          <w:szCs w:val="24"/>
        </w:rPr>
        <w:t>Party</w:t>
      </w:r>
      <w:r w:rsidRPr="005056C8">
        <w:rPr>
          <w:rFonts w:cs="Arial"/>
          <w:szCs w:val="24"/>
        </w:rPr>
        <w:t>.</w:t>
      </w:r>
    </w:p>
    <w:p w14:paraId="1FEB7E39" w14:textId="77777777" w:rsidR="00757BE3" w:rsidRPr="005056C8" w:rsidRDefault="00757BE3" w:rsidP="005056C8">
      <w:pPr>
        <w:pStyle w:val="ListParagraph"/>
        <w:numPr>
          <w:ilvl w:val="1"/>
          <w:numId w:val="27"/>
        </w:numPr>
        <w:tabs>
          <w:tab w:val="left" w:pos="425"/>
        </w:tabs>
        <w:spacing w:before="120" w:after="120" w:line="240" w:lineRule="auto"/>
        <w:contextualSpacing w:val="0"/>
        <w:jc w:val="both"/>
        <w:rPr>
          <w:rFonts w:cs="Arial"/>
          <w:szCs w:val="24"/>
        </w:rPr>
      </w:pPr>
      <w:r w:rsidRPr="005056C8">
        <w:rPr>
          <w:rFonts w:cs="Arial"/>
          <w:szCs w:val="24"/>
        </w:rPr>
        <w:lastRenderedPageBreak/>
        <w:t xml:space="preserve">The indemnity under clause </w:t>
      </w:r>
      <w:r w:rsidR="00DE7344" w:rsidRPr="005056C8">
        <w:rPr>
          <w:rFonts w:cs="Arial"/>
          <w:szCs w:val="24"/>
        </w:rPr>
        <w:t>2</w:t>
      </w:r>
      <w:r w:rsidRPr="005056C8">
        <w:rPr>
          <w:rFonts w:cs="Arial"/>
          <w:szCs w:val="24"/>
        </w:rPr>
        <w:t>.3 shall not apply to the extent any claims, proceedings and related costs, expenses, losses, damages or demands arise or result from:</w:t>
      </w:r>
    </w:p>
    <w:p w14:paraId="28560289" w14:textId="77777777" w:rsidR="003D6DAB" w:rsidRPr="005056C8" w:rsidRDefault="003D6DAB" w:rsidP="005056C8">
      <w:pPr>
        <w:pStyle w:val="ListParagraph"/>
        <w:numPr>
          <w:ilvl w:val="2"/>
          <w:numId w:val="28"/>
        </w:numPr>
        <w:tabs>
          <w:tab w:val="left" w:pos="425"/>
        </w:tabs>
        <w:spacing w:before="120" w:after="0" w:line="240" w:lineRule="auto"/>
        <w:contextualSpacing w:val="0"/>
        <w:jc w:val="both"/>
        <w:rPr>
          <w:rFonts w:cs="Arial"/>
          <w:bCs/>
          <w:szCs w:val="24"/>
        </w:rPr>
      </w:pPr>
      <w:r w:rsidRPr="005056C8">
        <w:rPr>
          <w:rFonts w:cs="Arial"/>
          <w:szCs w:val="24"/>
        </w:rPr>
        <w:t>Participating NHS / HSC Organisation</w:t>
      </w:r>
      <w:r w:rsidRPr="005056C8" w:rsidDel="009D4020">
        <w:rPr>
          <w:rFonts w:cs="Arial"/>
          <w:szCs w:val="24"/>
        </w:rPr>
        <w:t xml:space="preserve"> </w:t>
      </w:r>
      <w:r w:rsidRPr="005056C8">
        <w:rPr>
          <w:rFonts w:cs="Arial"/>
          <w:szCs w:val="24"/>
        </w:rPr>
        <w:t>carrying out a treatment or procedure that would be routinely undertaken at or for that Participating NHS / HSC Organisation</w:t>
      </w:r>
      <w:r w:rsidRPr="005056C8" w:rsidDel="009D4020">
        <w:rPr>
          <w:rFonts w:cs="Arial"/>
          <w:szCs w:val="24"/>
        </w:rPr>
        <w:t xml:space="preserve"> </w:t>
      </w:r>
      <w:r w:rsidRPr="005056C8">
        <w:rPr>
          <w:rFonts w:cs="Arial"/>
          <w:szCs w:val="24"/>
        </w:rPr>
        <w:t>as part of National Health Service treatment; or</w:t>
      </w:r>
    </w:p>
    <w:p w14:paraId="06AC1398" w14:textId="77777777" w:rsidR="003D6DAB" w:rsidRPr="005056C8" w:rsidRDefault="003D6DAB" w:rsidP="005056C8">
      <w:pPr>
        <w:pStyle w:val="ListParagraph"/>
        <w:numPr>
          <w:ilvl w:val="2"/>
          <w:numId w:val="28"/>
        </w:numPr>
        <w:tabs>
          <w:tab w:val="left" w:pos="425"/>
        </w:tabs>
        <w:spacing w:before="120" w:after="0" w:line="240" w:lineRule="auto"/>
        <w:contextualSpacing w:val="0"/>
        <w:jc w:val="both"/>
        <w:rPr>
          <w:rFonts w:cs="Arial"/>
          <w:bCs/>
          <w:szCs w:val="24"/>
        </w:rPr>
      </w:pPr>
      <w:r w:rsidRPr="005056C8">
        <w:rPr>
          <w:rFonts w:cs="Arial"/>
          <w:szCs w:val="24"/>
        </w:rPr>
        <w:t>Participating NHS / HSC Organisation</w:t>
      </w:r>
      <w:r w:rsidRPr="005056C8" w:rsidDel="009D4020">
        <w:rPr>
          <w:rFonts w:cs="Arial"/>
          <w:szCs w:val="24"/>
        </w:rPr>
        <w:t xml:space="preserve"> </w:t>
      </w:r>
      <w:r w:rsidRPr="005056C8">
        <w:rPr>
          <w:rFonts w:cs="Arial"/>
          <w:szCs w:val="24"/>
        </w:rPr>
        <w:t>preparing, manufacturing or assembling any equipment which is not done in accordance</w:t>
      </w:r>
    </w:p>
    <w:p w14:paraId="12786F2F" w14:textId="77777777" w:rsidR="003D6DAB" w:rsidRPr="005056C8" w:rsidRDefault="003D6DAB" w:rsidP="005056C8">
      <w:pPr>
        <w:pStyle w:val="ListParagraph"/>
        <w:numPr>
          <w:ilvl w:val="3"/>
          <w:numId w:val="28"/>
        </w:numPr>
        <w:tabs>
          <w:tab w:val="left" w:pos="425"/>
        </w:tabs>
        <w:spacing w:before="120" w:after="0" w:line="240" w:lineRule="auto"/>
        <w:contextualSpacing w:val="0"/>
        <w:jc w:val="both"/>
        <w:rPr>
          <w:rFonts w:cs="Arial"/>
          <w:bCs/>
          <w:szCs w:val="24"/>
        </w:rPr>
      </w:pPr>
      <w:r w:rsidRPr="005056C8">
        <w:rPr>
          <w:rFonts w:cs="Arial"/>
          <w:szCs w:val="24"/>
        </w:rPr>
        <w:t xml:space="preserve">with the protocol; or </w:t>
      </w:r>
    </w:p>
    <w:p w14:paraId="314E240F" w14:textId="77777777" w:rsidR="003D6DAB" w:rsidRPr="005056C8" w:rsidRDefault="003D6DAB" w:rsidP="005056C8">
      <w:pPr>
        <w:pStyle w:val="ListParagraph"/>
        <w:numPr>
          <w:ilvl w:val="3"/>
          <w:numId w:val="28"/>
        </w:numPr>
        <w:tabs>
          <w:tab w:val="left" w:pos="425"/>
        </w:tabs>
        <w:spacing w:before="120" w:after="0" w:line="240" w:lineRule="auto"/>
        <w:contextualSpacing w:val="0"/>
        <w:jc w:val="both"/>
        <w:rPr>
          <w:rFonts w:cs="Arial"/>
          <w:bCs/>
          <w:szCs w:val="24"/>
        </w:rPr>
      </w:pPr>
      <w:r w:rsidRPr="005056C8">
        <w:rPr>
          <w:rFonts w:cs="Arial"/>
          <w:szCs w:val="24"/>
        </w:rPr>
        <w:t>with written instructions of the manufacturer; or</w:t>
      </w:r>
    </w:p>
    <w:p w14:paraId="1DCA1FF4" w14:textId="77777777" w:rsidR="003D6DAB" w:rsidRPr="005056C8" w:rsidRDefault="003D6DAB" w:rsidP="005056C8">
      <w:pPr>
        <w:pStyle w:val="ListParagraph"/>
        <w:numPr>
          <w:ilvl w:val="3"/>
          <w:numId w:val="28"/>
        </w:numPr>
        <w:tabs>
          <w:tab w:val="left" w:pos="1620"/>
        </w:tabs>
        <w:spacing w:before="120" w:after="0" w:line="240" w:lineRule="auto"/>
        <w:contextualSpacing w:val="0"/>
        <w:jc w:val="both"/>
        <w:rPr>
          <w:rFonts w:cs="Arial"/>
          <w:bCs/>
          <w:szCs w:val="24"/>
        </w:rPr>
      </w:pPr>
      <w:r w:rsidRPr="005056C8">
        <w:rPr>
          <w:rFonts w:cs="Arial"/>
          <w:szCs w:val="24"/>
        </w:rPr>
        <w:t xml:space="preserve">(where such instructions differ from the instructions of the manufacturer) other written instructions of the </w:t>
      </w:r>
      <w:r w:rsidR="00C7380F" w:rsidRPr="005056C8">
        <w:rPr>
          <w:rFonts w:cs="Arial"/>
          <w:szCs w:val="24"/>
        </w:rPr>
        <w:t>Sponsor</w:t>
      </w:r>
      <w:r w:rsidRPr="005056C8">
        <w:rPr>
          <w:rFonts w:cs="Arial"/>
          <w:szCs w:val="24"/>
        </w:rPr>
        <w:t>.</w:t>
      </w:r>
    </w:p>
    <w:p w14:paraId="6E389892" w14:textId="77777777" w:rsidR="003D6DAB" w:rsidRPr="005056C8" w:rsidRDefault="00757BE3" w:rsidP="005056C8">
      <w:pPr>
        <w:pStyle w:val="ListParagraph"/>
        <w:numPr>
          <w:ilvl w:val="1"/>
          <w:numId w:val="28"/>
        </w:numPr>
        <w:tabs>
          <w:tab w:val="left" w:pos="425"/>
        </w:tabs>
        <w:spacing w:before="120" w:after="120" w:line="240" w:lineRule="auto"/>
        <w:contextualSpacing w:val="0"/>
        <w:jc w:val="both"/>
        <w:rPr>
          <w:rFonts w:cs="Arial"/>
          <w:szCs w:val="24"/>
        </w:rPr>
      </w:pPr>
      <w:r w:rsidRPr="005056C8">
        <w:rPr>
          <w:rFonts w:cs="Arial"/>
          <w:szCs w:val="24"/>
        </w:rPr>
        <w:t xml:space="preserve">No </w:t>
      </w:r>
      <w:r w:rsidR="00E52783" w:rsidRPr="005056C8">
        <w:rPr>
          <w:rFonts w:cs="Arial"/>
          <w:szCs w:val="24"/>
        </w:rPr>
        <w:t>Party</w:t>
      </w:r>
      <w:r w:rsidRPr="005056C8">
        <w:rPr>
          <w:rFonts w:cs="Arial"/>
          <w:szCs w:val="24"/>
        </w:rPr>
        <w:t xml:space="preserve"> shall be liable to another in contract, tort/delict, breach of statutory duty or otherwise for any loss of profits, revenue, reputation, business opportunity, contracts, or any indirect, consequential or economic loss arising directly or indirectly out of or in connection with this </w:t>
      </w:r>
      <w:r w:rsidR="00AC0C79" w:rsidRPr="005056C8">
        <w:rPr>
          <w:rFonts w:cs="Arial"/>
          <w:szCs w:val="24"/>
        </w:rPr>
        <w:t>A</w:t>
      </w:r>
      <w:r w:rsidRPr="005056C8">
        <w:rPr>
          <w:rFonts w:cs="Arial"/>
          <w:szCs w:val="24"/>
        </w:rPr>
        <w:t>greement.</w:t>
      </w:r>
    </w:p>
    <w:p w14:paraId="0C421D71" w14:textId="77777777" w:rsidR="00757BE3" w:rsidRPr="005056C8" w:rsidRDefault="00757BE3" w:rsidP="005056C8">
      <w:pPr>
        <w:pStyle w:val="ListParagraph"/>
        <w:numPr>
          <w:ilvl w:val="1"/>
          <w:numId w:val="28"/>
        </w:numPr>
        <w:tabs>
          <w:tab w:val="left" w:pos="425"/>
        </w:tabs>
        <w:spacing w:before="120" w:after="120" w:line="240" w:lineRule="auto"/>
        <w:contextualSpacing w:val="0"/>
        <w:jc w:val="both"/>
        <w:rPr>
          <w:rFonts w:cs="Arial"/>
          <w:szCs w:val="24"/>
        </w:rPr>
      </w:pPr>
      <w:r w:rsidRPr="005056C8">
        <w:rPr>
          <w:rFonts w:cs="Arial"/>
          <w:szCs w:val="24"/>
        </w:rPr>
        <w:t xml:space="preserve">If a </w:t>
      </w:r>
      <w:r w:rsidR="00E52783" w:rsidRPr="005056C8">
        <w:rPr>
          <w:rFonts w:cs="Arial"/>
          <w:szCs w:val="24"/>
        </w:rPr>
        <w:t>Party</w:t>
      </w:r>
      <w:r w:rsidRPr="005056C8">
        <w:rPr>
          <w:rFonts w:cs="Arial"/>
          <w:szCs w:val="24"/>
        </w:rPr>
        <w:t xml:space="preserve"> incurs any loss or damage (including costs and expenses) (“Loss”) arising or resulting from this </w:t>
      </w:r>
      <w:r w:rsidR="00AC0C79" w:rsidRPr="005056C8">
        <w:rPr>
          <w:rFonts w:cs="Arial"/>
          <w:szCs w:val="24"/>
        </w:rPr>
        <w:t>A</w:t>
      </w:r>
      <w:r w:rsidRPr="005056C8">
        <w:rPr>
          <w:rFonts w:cs="Arial"/>
          <w:szCs w:val="24"/>
        </w:rPr>
        <w:t xml:space="preserve">greement and: </w:t>
      </w:r>
    </w:p>
    <w:p w14:paraId="5F702A07" w14:textId="77777777" w:rsidR="003D6DAB" w:rsidRPr="005056C8" w:rsidRDefault="003D6DAB" w:rsidP="005056C8">
      <w:pPr>
        <w:pStyle w:val="BodyTextIndent"/>
        <w:numPr>
          <w:ilvl w:val="2"/>
          <w:numId w:val="29"/>
        </w:numPr>
        <w:tabs>
          <w:tab w:val="left" w:pos="425"/>
        </w:tabs>
        <w:spacing w:before="120" w:after="0" w:line="240" w:lineRule="auto"/>
        <w:rPr>
          <w:rFonts w:cs="Arial"/>
          <w:szCs w:val="24"/>
        </w:rPr>
      </w:pPr>
      <w:r w:rsidRPr="005056C8">
        <w:rPr>
          <w:rFonts w:cs="Arial"/>
          <w:szCs w:val="24"/>
        </w:rPr>
        <w:t xml:space="preserve">All Parties are NHS bodies as defined in Section 9(4) of the National Health Service Act 2006 or Section 17 of the National Health Service (Scotland) Act 1978 or Section 7 (4) of the NHS (Wales) Act 2006 or Articles 16 and 26 of the Health and Personal Social Services (Northern Ireland) Order 1972, which established the Boards  and Central Services Agency respectively and Article 10 of the Health and Personal Social Services (Northern Ireland) Order 1991:  which established Trusts in Northern Ireland as appropriate; or </w:t>
      </w:r>
    </w:p>
    <w:p w14:paraId="6D092E4D" w14:textId="77777777" w:rsidR="003D6DAB" w:rsidRPr="005056C8" w:rsidRDefault="003D6DAB" w:rsidP="005056C8">
      <w:pPr>
        <w:pStyle w:val="BodyTextIndent"/>
        <w:numPr>
          <w:ilvl w:val="2"/>
          <w:numId w:val="29"/>
        </w:numPr>
        <w:tabs>
          <w:tab w:val="left" w:pos="425"/>
        </w:tabs>
        <w:spacing w:before="120" w:after="0" w:line="240" w:lineRule="auto"/>
        <w:rPr>
          <w:rFonts w:cs="Arial"/>
          <w:szCs w:val="24"/>
        </w:rPr>
      </w:pPr>
      <w:r w:rsidRPr="005056C8">
        <w:rPr>
          <w:rFonts w:cs="Arial"/>
          <w:szCs w:val="24"/>
        </w:rPr>
        <w:t>One or more Party is a NHS body and the other Party (ies) is a NHS Foundation Trust; or</w:t>
      </w:r>
    </w:p>
    <w:p w14:paraId="14421F0F" w14:textId="185E89D6" w:rsidR="003D6DAB" w:rsidRDefault="003D6DAB" w:rsidP="005056C8">
      <w:pPr>
        <w:pStyle w:val="BodyTextIndent"/>
        <w:numPr>
          <w:ilvl w:val="2"/>
          <w:numId w:val="29"/>
        </w:numPr>
        <w:tabs>
          <w:tab w:val="left" w:pos="425"/>
        </w:tabs>
        <w:spacing w:before="120" w:after="0" w:line="240" w:lineRule="auto"/>
        <w:rPr>
          <w:rFonts w:cs="Arial"/>
          <w:szCs w:val="24"/>
        </w:rPr>
      </w:pPr>
      <w:r w:rsidRPr="005056C8">
        <w:rPr>
          <w:rFonts w:cs="Arial"/>
          <w:szCs w:val="24"/>
        </w:rPr>
        <w:t xml:space="preserve">All Parties are NHS Foundation Trusts; </w:t>
      </w:r>
    </w:p>
    <w:p w14:paraId="47AE4942" w14:textId="77777777" w:rsidR="003D6DAB" w:rsidRPr="005056C8" w:rsidRDefault="003D6DAB" w:rsidP="00763234">
      <w:pPr>
        <w:pStyle w:val="BodyTextIndent"/>
        <w:tabs>
          <w:tab w:val="left" w:pos="425"/>
        </w:tabs>
        <w:spacing w:line="240" w:lineRule="auto"/>
        <w:ind w:left="1843" w:hanging="1134"/>
        <w:rPr>
          <w:rFonts w:cs="Arial"/>
          <w:szCs w:val="24"/>
        </w:rPr>
      </w:pPr>
      <w:r w:rsidRPr="005056C8">
        <w:rPr>
          <w:rFonts w:cs="Arial"/>
          <w:szCs w:val="24"/>
        </w:rPr>
        <w:t xml:space="preserve">Then clauses </w:t>
      </w:r>
      <w:r w:rsidR="00DE7344" w:rsidRPr="005056C8">
        <w:rPr>
          <w:rFonts w:cs="Arial"/>
          <w:szCs w:val="24"/>
        </w:rPr>
        <w:t>2</w:t>
      </w:r>
      <w:r w:rsidRPr="005056C8">
        <w:rPr>
          <w:rFonts w:cs="Arial"/>
          <w:szCs w:val="24"/>
        </w:rPr>
        <w:t xml:space="preserve">.10, </w:t>
      </w:r>
      <w:r w:rsidR="00DE7344" w:rsidRPr="005056C8">
        <w:rPr>
          <w:rFonts w:cs="Arial"/>
          <w:szCs w:val="24"/>
        </w:rPr>
        <w:t>2</w:t>
      </w:r>
      <w:r w:rsidRPr="005056C8">
        <w:rPr>
          <w:rFonts w:cs="Arial"/>
          <w:szCs w:val="24"/>
        </w:rPr>
        <w:t xml:space="preserve">.11 and </w:t>
      </w:r>
      <w:r w:rsidR="00DE7344" w:rsidRPr="005056C8">
        <w:rPr>
          <w:rFonts w:cs="Arial"/>
          <w:szCs w:val="24"/>
        </w:rPr>
        <w:t>2</w:t>
      </w:r>
      <w:r w:rsidRPr="005056C8">
        <w:rPr>
          <w:rFonts w:cs="Arial"/>
          <w:szCs w:val="24"/>
        </w:rPr>
        <w:t>.12 shall apply.</w:t>
      </w:r>
    </w:p>
    <w:p w14:paraId="043D3568" w14:textId="77777777" w:rsidR="007C32F0" w:rsidRPr="005056C8" w:rsidRDefault="00757BE3" w:rsidP="005056C8">
      <w:pPr>
        <w:pStyle w:val="ListParagraph"/>
        <w:numPr>
          <w:ilvl w:val="1"/>
          <w:numId w:val="29"/>
        </w:numPr>
        <w:tabs>
          <w:tab w:val="clear" w:pos="792"/>
        </w:tabs>
        <w:spacing w:before="120" w:after="120" w:line="240" w:lineRule="auto"/>
        <w:ind w:left="1134" w:hanging="774"/>
        <w:contextualSpacing w:val="0"/>
        <w:jc w:val="both"/>
        <w:rPr>
          <w:rFonts w:cs="Arial"/>
          <w:szCs w:val="24"/>
        </w:rPr>
      </w:pPr>
      <w:r w:rsidRPr="005056C8">
        <w:rPr>
          <w:rFonts w:cs="Arial"/>
          <w:szCs w:val="24"/>
        </w:rPr>
        <w:t xml:space="preserve">If all </w:t>
      </w:r>
      <w:r w:rsidR="00E52783" w:rsidRPr="005056C8">
        <w:rPr>
          <w:rFonts w:cs="Arial"/>
          <w:szCs w:val="24"/>
        </w:rPr>
        <w:t>Parties</w:t>
      </w:r>
      <w:r w:rsidRPr="005056C8">
        <w:rPr>
          <w:rFonts w:cs="Arial"/>
          <w:szCs w:val="24"/>
        </w:rPr>
        <w:t xml:space="preserve"> are NHS bodies / NHS Foundation Trusts in England, Wales or Northern Ireland and are indemnified by the same </w:t>
      </w:r>
      <w:r w:rsidR="009D4020" w:rsidRPr="005056C8">
        <w:rPr>
          <w:rFonts w:cs="Arial"/>
          <w:szCs w:val="24"/>
        </w:rPr>
        <w:t>i</w:t>
      </w:r>
      <w:r w:rsidRPr="005056C8">
        <w:rPr>
          <w:rFonts w:cs="Arial"/>
          <w:szCs w:val="24"/>
        </w:rPr>
        <w:t xml:space="preserve">ndemnity </w:t>
      </w:r>
      <w:r w:rsidR="009D4020" w:rsidRPr="005056C8">
        <w:rPr>
          <w:rFonts w:cs="Arial"/>
          <w:szCs w:val="24"/>
        </w:rPr>
        <w:t>s</w:t>
      </w:r>
      <w:r w:rsidRPr="005056C8">
        <w:rPr>
          <w:rFonts w:cs="Arial"/>
          <w:szCs w:val="24"/>
        </w:rPr>
        <w:t xml:space="preserve">cheme (being one of the NHS </w:t>
      </w:r>
      <w:r w:rsidR="00F738F7" w:rsidRPr="005056C8">
        <w:rPr>
          <w:rFonts w:cs="Arial"/>
          <w:szCs w:val="24"/>
        </w:rPr>
        <w:t>Resolution’s</w:t>
      </w:r>
      <w:r w:rsidRPr="005056C8">
        <w:rPr>
          <w:rFonts w:cs="Arial"/>
          <w:szCs w:val="24"/>
        </w:rPr>
        <w:t xml:space="preserve"> clinical negligence </w:t>
      </w:r>
      <w:r w:rsidR="00F738F7" w:rsidRPr="005056C8">
        <w:rPr>
          <w:rFonts w:cs="Arial"/>
          <w:szCs w:val="24"/>
        </w:rPr>
        <w:t xml:space="preserve">schemes </w:t>
      </w:r>
      <w:r w:rsidRPr="005056C8">
        <w:rPr>
          <w:rFonts w:cs="Arial"/>
          <w:szCs w:val="24"/>
        </w:rPr>
        <w:t xml:space="preserve">or the Welsh Risk Pool or the Clinical Negligence Fund in Northern Ireland) and the </w:t>
      </w:r>
      <w:r w:rsidR="00E52783" w:rsidRPr="005056C8">
        <w:rPr>
          <w:rFonts w:cs="Arial"/>
          <w:szCs w:val="24"/>
        </w:rPr>
        <w:t>Party</w:t>
      </w:r>
      <w:r w:rsidRPr="005056C8">
        <w:rPr>
          <w:rFonts w:cs="Arial"/>
          <w:szCs w:val="24"/>
        </w:rPr>
        <w:t xml:space="preserve"> incurring any loss can recover such loss under one of the </w:t>
      </w:r>
      <w:r w:rsidR="00CD24A0" w:rsidRPr="005056C8">
        <w:rPr>
          <w:rFonts w:cs="Arial"/>
          <w:szCs w:val="24"/>
        </w:rPr>
        <w:t>i</w:t>
      </w:r>
      <w:r w:rsidRPr="005056C8">
        <w:rPr>
          <w:rFonts w:cs="Arial"/>
          <w:szCs w:val="24"/>
        </w:rPr>
        <w:t xml:space="preserve">ndemnity </w:t>
      </w:r>
      <w:r w:rsidR="00CD24A0" w:rsidRPr="005056C8">
        <w:rPr>
          <w:rFonts w:cs="Arial"/>
          <w:szCs w:val="24"/>
        </w:rPr>
        <w:t>s</w:t>
      </w:r>
      <w:r w:rsidRPr="005056C8">
        <w:rPr>
          <w:rFonts w:cs="Arial"/>
          <w:szCs w:val="24"/>
        </w:rPr>
        <w:t>chemes, then such</w:t>
      </w:r>
      <w:r w:rsidR="006D001A" w:rsidRPr="005056C8">
        <w:rPr>
          <w:rFonts w:cs="Arial"/>
          <w:szCs w:val="24"/>
        </w:rPr>
        <w:t xml:space="preserve"> </w:t>
      </w:r>
      <w:r w:rsidR="00E52783" w:rsidRPr="005056C8">
        <w:rPr>
          <w:rFonts w:cs="Arial"/>
          <w:szCs w:val="24"/>
        </w:rPr>
        <w:t>Party</w:t>
      </w:r>
      <w:r w:rsidRPr="005056C8">
        <w:rPr>
          <w:rFonts w:cs="Arial"/>
          <w:szCs w:val="24"/>
        </w:rPr>
        <w:t xml:space="preserve"> shall rely on the cover provided by the </w:t>
      </w:r>
      <w:r w:rsidR="00CD24A0" w:rsidRPr="005056C8">
        <w:rPr>
          <w:rFonts w:cs="Arial"/>
          <w:szCs w:val="24"/>
        </w:rPr>
        <w:t>i</w:t>
      </w:r>
      <w:r w:rsidRPr="005056C8">
        <w:rPr>
          <w:rFonts w:cs="Arial"/>
          <w:szCs w:val="24"/>
        </w:rPr>
        <w:t xml:space="preserve">ndemnity </w:t>
      </w:r>
      <w:r w:rsidR="00CD24A0" w:rsidRPr="005056C8">
        <w:rPr>
          <w:rFonts w:cs="Arial"/>
          <w:szCs w:val="24"/>
        </w:rPr>
        <w:t>s</w:t>
      </w:r>
      <w:r w:rsidRPr="005056C8">
        <w:rPr>
          <w:rFonts w:cs="Arial"/>
          <w:szCs w:val="24"/>
        </w:rPr>
        <w:t xml:space="preserve">cheme and not seek to recover the Loss from the other </w:t>
      </w:r>
      <w:r w:rsidR="00E52783" w:rsidRPr="005056C8">
        <w:rPr>
          <w:rFonts w:cs="Arial"/>
          <w:szCs w:val="24"/>
        </w:rPr>
        <w:t>Party</w:t>
      </w:r>
      <w:r w:rsidRPr="005056C8">
        <w:rPr>
          <w:rFonts w:cs="Arial"/>
          <w:szCs w:val="24"/>
        </w:rPr>
        <w:t xml:space="preserve"> (ies).  Where the other </w:t>
      </w:r>
      <w:r w:rsidR="00E52783" w:rsidRPr="005056C8">
        <w:rPr>
          <w:rFonts w:cs="Arial"/>
          <w:szCs w:val="24"/>
        </w:rPr>
        <w:t>Party</w:t>
      </w:r>
      <w:r w:rsidRPr="005056C8">
        <w:rPr>
          <w:rFonts w:cs="Arial"/>
          <w:szCs w:val="24"/>
        </w:rPr>
        <w:t xml:space="preserve"> (ies) caused or contributed to the Loss, it undertakes to notify the relevant </w:t>
      </w:r>
      <w:r w:rsidR="00440083" w:rsidRPr="005056C8">
        <w:rPr>
          <w:rFonts w:cs="Arial"/>
          <w:szCs w:val="24"/>
        </w:rPr>
        <w:t>i</w:t>
      </w:r>
      <w:r w:rsidRPr="005056C8">
        <w:rPr>
          <w:rFonts w:cs="Arial"/>
          <w:szCs w:val="24"/>
        </w:rPr>
        <w:t xml:space="preserve">ndemnity </w:t>
      </w:r>
      <w:r w:rsidR="00440083" w:rsidRPr="005056C8">
        <w:rPr>
          <w:rFonts w:cs="Arial"/>
          <w:szCs w:val="24"/>
        </w:rPr>
        <w:t>s</w:t>
      </w:r>
      <w:r w:rsidRPr="005056C8">
        <w:rPr>
          <w:rFonts w:cs="Arial"/>
          <w:szCs w:val="24"/>
        </w:rPr>
        <w:t xml:space="preserve">cheme(s) to take this into account in determining the future levies of all </w:t>
      </w:r>
      <w:r w:rsidR="00E52783" w:rsidRPr="005056C8">
        <w:rPr>
          <w:rFonts w:cs="Arial"/>
          <w:szCs w:val="24"/>
        </w:rPr>
        <w:t>Parties</w:t>
      </w:r>
      <w:r w:rsidRPr="005056C8">
        <w:rPr>
          <w:rFonts w:cs="Arial"/>
          <w:szCs w:val="24"/>
        </w:rPr>
        <w:t xml:space="preserve"> in respect of the indemnity schemes.</w:t>
      </w:r>
    </w:p>
    <w:p w14:paraId="3B3694BF" w14:textId="77777777" w:rsidR="00757BE3" w:rsidRPr="005056C8" w:rsidRDefault="00757BE3" w:rsidP="005056C8">
      <w:pPr>
        <w:pStyle w:val="ListParagraph"/>
        <w:numPr>
          <w:ilvl w:val="1"/>
          <w:numId w:val="29"/>
        </w:numPr>
        <w:tabs>
          <w:tab w:val="clear" w:pos="792"/>
        </w:tabs>
        <w:spacing w:before="120" w:after="120" w:line="240" w:lineRule="auto"/>
        <w:ind w:left="1134" w:hanging="774"/>
        <w:contextualSpacing w:val="0"/>
        <w:jc w:val="both"/>
        <w:rPr>
          <w:rFonts w:cs="Arial"/>
          <w:szCs w:val="24"/>
        </w:rPr>
      </w:pPr>
      <w:r w:rsidRPr="005056C8">
        <w:rPr>
          <w:rFonts w:cs="Arial"/>
          <w:szCs w:val="24"/>
        </w:rPr>
        <w:t xml:space="preserve">If: </w:t>
      </w:r>
    </w:p>
    <w:p w14:paraId="37F5458B" w14:textId="77777777" w:rsidR="007C32F0" w:rsidRPr="005056C8" w:rsidRDefault="007C32F0" w:rsidP="005056C8">
      <w:pPr>
        <w:pStyle w:val="BodyTextIndent"/>
        <w:numPr>
          <w:ilvl w:val="2"/>
          <w:numId w:val="30"/>
        </w:numPr>
        <w:tabs>
          <w:tab w:val="clear" w:pos="1531"/>
          <w:tab w:val="left" w:pos="425"/>
        </w:tabs>
        <w:spacing w:before="120" w:after="0" w:line="240" w:lineRule="auto"/>
        <w:ind w:left="1985" w:hanging="1134"/>
        <w:rPr>
          <w:rFonts w:cs="Arial"/>
          <w:szCs w:val="24"/>
        </w:rPr>
      </w:pPr>
      <w:r w:rsidRPr="005056C8">
        <w:rPr>
          <w:rFonts w:cs="Arial"/>
          <w:szCs w:val="24"/>
        </w:rPr>
        <w:lastRenderedPageBreak/>
        <w:t>The Parties are members of the same indemnity scheme in England, Wales or Northern Ireland and the Party incurring the Loss is not indemnified for that Loss by its indemnity schemes; or</w:t>
      </w:r>
    </w:p>
    <w:p w14:paraId="5779BD63" w14:textId="77777777" w:rsidR="007C32F0" w:rsidRPr="005056C8" w:rsidRDefault="007C32F0" w:rsidP="005056C8">
      <w:pPr>
        <w:pStyle w:val="BodyTextIndent"/>
        <w:numPr>
          <w:ilvl w:val="2"/>
          <w:numId w:val="30"/>
        </w:numPr>
        <w:tabs>
          <w:tab w:val="clear" w:pos="1531"/>
          <w:tab w:val="left" w:pos="425"/>
        </w:tabs>
        <w:spacing w:before="120" w:after="0" w:line="240" w:lineRule="auto"/>
        <w:ind w:left="1985" w:hanging="1134"/>
        <w:rPr>
          <w:rFonts w:cs="Arial"/>
          <w:szCs w:val="24"/>
        </w:rPr>
      </w:pPr>
      <w:r w:rsidRPr="005056C8">
        <w:rPr>
          <w:rFonts w:cs="Arial"/>
          <w:szCs w:val="24"/>
        </w:rPr>
        <w:t>All Parties are NHS bodies in Scotland; or</w:t>
      </w:r>
    </w:p>
    <w:p w14:paraId="74635B46" w14:textId="77777777" w:rsidR="007C32F0" w:rsidRPr="005056C8" w:rsidRDefault="007C32F0" w:rsidP="005056C8">
      <w:pPr>
        <w:pStyle w:val="BodyTextIndent"/>
        <w:numPr>
          <w:ilvl w:val="2"/>
          <w:numId w:val="30"/>
        </w:numPr>
        <w:tabs>
          <w:tab w:val="clear" w:pos="1531"/>
          <w:tab w:val="left" w:pos="425"/>
        </w:tabs>
        <w:spacing w:before="120" w:after="0" w:line="240" w:lineRule="auto"/>
        <w:ind w:left="1985" w:hanging="1134"/>
        <w:rPr>
          <w:rFonts w:cs="Arial"/>
          <w:szCs w:val="24"/>
        </w:rPr>
      </w:pPr>
      <w:r w:rsidRPr="005056C8">
        <w:rPr>
          <w:rFonts w:cs="Arial"/>
          <w:szCs w:val="24"/>
        </w:rPr>
        <w:t>The Parties are NHS bodies/Foundation Trusts established in different jurisdictions within the United Kingdom;</w:t>
      </w:r>
    </w:p>
    <w:p w14:paraId="22B1843E" w14:textId="77777777" w:rsidR="007C32F0" w:rsidRPr="005056C8" w:rsidRDefault="007C32F0" w:rsidP="005056C8">
      <w:pPr>
        <w:pStyle w:val="BodyTextIndent"/>
        <w:spacing w:line="240" w:lineRule="auto"/>
        <w:ind w:left="1134"/>
        <w:rPr>
          <w:rFonts w:cs="Arial"/>
          <w:szCs w:val="24"/>
        </w:rPr>
      </w:pPr>
      <w:r w:rsidRPr="005056C8">
        <w:rPr>
          <w:rFonts w:cs="Arial"/>
          <w:szCs w:val="24"/>
        </w:rPr>
        <w:t>Then the Parties shall apportion such Loss between themselves according to their respective responsibility for such Loss.</w:t>
      </w:r>
    </w:p>
    <w:p w14:paraId="0F2B0316" w14:textId="77777777" w:rsidR="00757BE3" w:rsidRPr="005056C8" w:rsidRDefault="00757BE3" w:rsidP="005056C8">
      <w:pPr>
        <w:pStyle w:val="ListParagraph"/>
        <w:numPr>
          <w:ilvl w:val="1"/>
          <w:numId w:val="30"/>
        </w:numPr>
        <w:tabs>
          <w:tab w:val="clear" w:pos="792"/>
          <w:tab w:val="left" w:pos="425"/>
        </w:tabs>
        <w:spacing w:before="120" w:after="120" w:line="240" w:lineRule="auto"/>
        <w:ind w:left="1134" w:hanging="774"/>
        <w:contextualSpacing w:val="0"/>
        <w:jc w:val="both"/>
        <w:rPr>
          <w:rFonts w:cs="Arial"/>
          <w:szCs w:val="24"/>
        </w:rPr>
      </w:pPr>
      <w:r w:rsidRPr="005056C8">
        <w:rPr>
          <w:rFonts w:cs="Arial"/>
          <w:szCs w:val="24"/>
        </w:rPr>
        <w:t xml:space="preserve">If one or more </w:t>
      </w:r>
      <w:r w:rsidR="00E52783" w:rsidRPr="005056C8">
        <w:rPr>
          <w:rFonts w:cs="Arial"/>
          <w:szCs w:val="24"/>
        </w:rPr>
        <w:t>Parties</w:t>
      </w:r>
      <w:r w:rsidRPr="005056C8">
        <w:rPr>
          <w:rFonts w:cs="Arial"/>
          <w:szCs w:val="24"/>
        </w:rPr>
        <w:t xml:space="preserve"> are NHS Foundation Trusts and the </w:t>
      </w:r>
      <w:r w:rsidR="00E52783" w:rsidRPr="005056C8">
        <w:rPr>
          <w:rFonts w:cs="Arial"/>
          <w:szCs w:val="24"/>
        </w:rPr>
        <w:t>Party</w:t>
      </w:r>
      <w:r w:rsidRPr="005056C8">
        <w:rPr>
          <w:rFonts w:cs="Arial"/>
          <w:szCs w:val="24"/>
        </w:rPr>
        <w:t xml:space="preserve"> incurring the Loss is not responsible for all or part of the Loss and is not indemnified in respect of the Loss by one of the </w:t>
      </w:r>
      <w:r w:rsidR="00440083" w:rsidRPr="005056C8">
        <w:rPr>
          <w:rFonts w:cs="Arial"/>
          <w:szCs w:val="24"/>
        </w:rPr>
        <w:t>i</w:t>
      </w:r>
      <w:r w:rsidRPr="005056C8">
        <w:rPr>
          <w:rFonts w:cs="Arial"/>
          <w:szCs w:val="24"/>
        </w:rPr>
        <w:t xml:space="preserve">ndemnity </w:t>
      </w:r>
      <w:r w:rsidR="00440083" w:rsidRPr="005056C8">
        <w:rPr>
          <w:rFonts w:cs="Arial"/>
          <w:szCs w:val="24"/>
        </w:rPr>
        <w:t>s</w:t>
      </w:r>
      <w:r w:rsidRPr="005056C8">
        <w:rPr>
          <w:rFonts w:cs="Arial"/>
          <w:szCs w:val="24"/>
        </w:rPr>
        <w:t xml:space="preserve">chemes then the </w:t>
      </w:r>
      <w:r w:rsidR="00E52783" w:rsidRPr="005056C8">
        <w:rPr>
          <w:rFonts w:cs="Arial"/>
          <w:szCs w:val="24"/>
        </w:rPr>
        <w:t>Party</w:t>
      </w:r>
      <w:r w:rsidRPr="005056C8">
        <w:rPr>
          <w:rFonts w:cs="Arial"/>
          <w:szCs w:val="24"/>
        </w:rPr>
        <w:t xml:space="preserve"> incurring the Loss shall be entitled to recover the Loss from the other </w:t>
      </w:r>
      <w:r w:rsidR="00E52783" w:rsidRPr="005056C8">
        <w:rPr>
          <w:rFonts w:cs="Arial"/>
          <w:szCs w:val="24"/>
        </w:rPr>
        <w:t>Party</w:t>
      </w:r>
      <w:r w:rsidRPr="005056C8">
        <w:rPr>
          <w:rFonts w:cs="Arial"/>
          <w:szCs w:val="24"/>
        </w:rPr>
        <w:t xml:space="preserve"> (ies) pursuant to the provisions of this </w:t>
      </w:r>
      <w:r w:rsidR="00AC0C79" w:rsidRPr="005056C8">
        <w:rPr>
          <w:rFonts w:cs="Arial"/>
          <w:szCs w:val="24"/>
        </w:rPr>
        <w:t>A</w:t>
      </w:r>
      <w:r w:rsidRPr="005056C8">
        <w:rPr>
          <w:rFonts w:cs="Arial"/>
          <w:szCs w:val="24"/>
        </w:rPr>
        <w:t>greement.</w:t>
      </w:r>
    </w:p>
    <w:p w14:paraId="00221E31" w14:textId="1189460E" w:rsidR="00757BE3" w:rsidRPr="002F1761" w:rsidRDefault="002F1761" w:rsidP="002F1761">
      <w:pPr>
        <w:tabs>
          <w:tab w:val="left" w:pos="1134"/>
        </w:tabs>
        <w:spacing w:before="120" w:after="120" w:line="240" w:lineRule="auto"/>
        <w:ind w:left="1134" w:hanging="708"/>
        <w:jc w:val="both"/>
        <w:rPr>
          <w:rFonts w:cs="Arial"/>
          <w:szCs w:val="24"/>
        </w:rPr>
      </w:pPr>
      <w:r w:rsidRPr="00F9513D">
        <w:rPr>
          <w:rFonts w:cs="Arial"/>
          <w:szCs w:val="24"/>
        </w:rPr>
        <w:t>2.13.</w:t>
      </w:r>
      <w:r w:rsidR="001552CC">
        <w:rPr>
          <w:rFonts w:cs="Arial"/>
          <w:b/>
          <w:szCs w:val="24"/>
        </w:rPr>
        <w:t xml:space="preserve"> </w:t>
      </w:r>
      <w:r w:rsidR="00757BE3" w:rsidRPr="00F9513D">
        <w:rPr>
          <w:rFonts w:cs="Arial"/>
          <w:szCs w:val="24"/>
        </w:rPr>
        <w:t xml:space="preserve">Subject to clause </w:t>
      </w:r>
      <w:r w:rsidR="00DE7344" w:rsidRPr="00F9513D">
        <w:rPr>
          <w:rFonts w:cs="Arial"/>
          <w:szCs w:val="24"/>
        </w:rPr>
        <w:t>2</w:t>
      </w:r>
      <w:r w:rsidR="00757BE3" w:rsidRPr="00F9513D">
        <w:rPr>
          <w:rFonts w:cs="Arial"/>
          <w:szCs w:val="24"/>
        </w:rPr>
        <w:t xml:space="preserve">.1 and </w:t>
      </w:r>
      <w:r w:rsidR="00DE7344" w:rsidRPr="00F9513D">
        <w:rPr>
          <w:rFonts w:cs="Arial"/>
          <w:szCs w:val="24"/>
        </w:rPr>
        <w:t>2</w:t>
      </w:r>
      <w:r w:rsidR="00757BE3" w:rsidRPr="00F9513D">
        <w:rPr>
          <w:rFonts w:cs="Arial"/>
          <w:szCs w:val="24"/>
        </w:rPr>
        <w:t xml:space="preserve">.7 the liability of the </w:t>
      </w:r>
      <w:r w:rsidR="00112E01" w:rsidRPr="00F9513D">
        <w:rPr>
          <w:rFonts w:cs="Arial"/>
          <w:szCs w:val="24"/>
        </w:rPr>
        <w:t>Participating NHS / HSC Organisation</w:t>
      </w:r>
      <w:bookmarkStart w:id="9" w:name="_Hlk4665350"/>
      <w:r w:rsidR="00440083" w:rsidRPr="00F9513D">
        <w:rPr>
          <w:rFonts w:cs="Arial"/>
          <w:szCs w:val="24"/>
        </w:rPr>
        <w:t xml:space="preserve"> </w:t>
      </w:r>
      <w:bookmarkEnd w:id="9"/>
      <w:r w:rsidR="00757BE3" w:rsidRPr="00F9513D">
        <w:rPr>
          <w:rFonts w:cs="Arial"/>
          <w:szCs w:val="24"/>
        </w:rPr>
        <w:t xml:space="preserve">to the </w:t>
      </w:r>
      <w:r w:rsidR="00C7380F" w:rsidRPr="00F9513D">
        <w:rPr>
          <w:rFonts w:cs="Arial"/>
          <w:szCs w:val="24"/>
        </w:rPr>
        <w:t>Sponsor</w:t>
      </w:r>
      <w:r w:rsidR="00757BE3" w:rsidRPr="00F9513D">
        <w:rPr>
          <w:rFonts w:cs="Arial"/>
          <w:szCs w:val="24"/>
        </w:rPr>
        <w:t xml:space="preserve"> and the liability of the </w:t>
      </w:r>
      <w:r w:rsidR="00C7380F" w:rsidRPr="00F9513D">
        <w:rPr>
          <w:rFonts w:cs="Arial"/>
          <w:szCs w:val="24"/>
        </w:rPr>
        <w:t>Sponsor</w:t>
      </w:r>
      <w:r w:rsidR="00757BE3" w:rsidRPr="00F9513D">
        <w:rPr>
          <w:rFonts w:cs="Arial"/>
          <w:szCs w:val="24"/>
        </w:rPr>
        <w:t xml:space="preserve"> to the </w:t>
      </w:r>
      <w:r w:rsidR="00112E01" w:rsidRPr="00F9513D">
        <w:rPr>
          <w:rFonts w:cs="Arial"/>
          <w:szCs w:val="24"/>
        </w:rPr>
        <w:t>Participating NHS / HSC Organisation</w:t>
      </w:r>
      <w:r w:rsidR="00440083" w:rsidRPr="00F9513D">
        <w:rPr>
          <w:rFonts w:cs="Arial"/>
          <w:szCs w:val="24"/>
        </w:rPr>
        <w:t xml:space="preserve"> </w:t>
      </w:r>
      <w:r w:rsidR="00757BE3" w:rsidRPr="00F9513D">
        <w:rPr>
          <w:rFonts w:cs="Arial"/>
          <w:szCs w:val="24"/>
        </w:rPr>
        <w:t xml:space="preserve">arising out of or in connection with any breach of this </w:t>
      </w:r>
      <w:r w:rsidR="00AC0C79" w:rsidRPr="00F9513D">
        <w:rPr>
          <w:rFonts w:cs="Arial"/>
          <w:szCs w:val="24"/>
        </w:rPr>
        <w:t>A</w:t>
      </w:r>
      <w:r w:rsidR="00757BE3" w:rsidRPr="00F9513D">
        <w:rPr>
          <w:rFonts w:cs="Arial"/>
          <w:szCs w:val="24"/>
        </w:rPr>
        <w:t xml:space="preserve">greement or any act or omission of either </w:t>
      </w:r>
      <w:r w:rsidR="00E52783" w:rsidRPr="00F9513D">
        <w:rPr>
          <w:rFonts w:cs="Arial"/>
          <w:szCs w:val="24"/>
        </w:rPr>
        <w:t>Party</w:t>
      </w:r>
      <w:r w:rsidR="00757BE3" w:rsidRPr="00F9513D">
        <w:rPr>
          <w:rFonts w:cs="Arial"/>
          <w:szCs w:val="24"/>
        </w:rPr>
        <w:t xml:space="preserve"> in connection with the performance of the </w:t>
      </w:r>
      <w:r w:rsidR="00440083" w:rsidRPr="00F9513D">
        <w:rPr>
          <w:rFonts w:cs="Arial"/>
          <w:szCs w:val="24"/>
        </w:rPr>
        <w:t>s</w:t>
      </w:r>
      <w:r w:rsidR="00757BE3" w:rsidRPr="00F9513D">
        <w:rPr>
          <w:rFonts w:cs="Arial"/>
          <w:szCs w:val="24"/>
        </w:rPr>
        <w:t xml:space="preserve">tudy should be the greater of the amount of fees payable by the </w:t>
      </w:r>
      <w:r w:rsidR="00C7380F" w:rsidRPr="00F9513D">
        <w:rPr>
          <w:rFonts w:cs="Arial"/>
          <w:szCs w:val="24"/>
        </w:rPr>
        <w:t>Sponsor</w:t>
      </w:r>
      <w:r w:rsidR="00757BE3" w:rsidRPr="00F9513D">
        <w:rPr>
          <w:rFonts w:cs="Arial"/>
          <w:szCs w:val="24"/>
        </w:rPr>
        <w:t xml:space="preserve"> to the </w:t>
      </w:r>
      <w:r w:rsidR="00112E01" w:rsidRPr="00F9513D">
        <w:rPr>
          <w:rFonts w:cs="Arial"/>
          <w:szCs w:val="24"/>
        </w:rPr>
        <w:t>Participating NHS / HSC Organisation</w:t>
      </w:r>
      <w:r w:rsidR="00440083" w:rsidRPr="00F9513D">
        <w:rPr>
          <w:rFonts w:cs="Arial"/>
          <w:szCs w:val="24"/>
        </w:rPr>
        <w:t xml:space="preserve"> </w:t>
      </w:r>
      <w:r w:rsidR="00757BE3" w:rsidRPr="00F9513D">
        <w:rPr>
          <w:rFonts w:cs="Arial"/>
          <w:szCs w:val="24"/>
        </w:rPr>
        <w:t xml:space="preserve">under this </w:t>
      </w:r>
      <w:r w:rsidR="00AC0C79" w:rsidRPr="00F9513D">
        <w:rPr>
          <w:rFonts w:cs="Arial"/>
          <w:szCs w:val="24"/>
        </w:rPr>
        <w:t>A</w:t>
      </w:r>
      <w:r w:rsidR="00757BE3" w:rsidRPr="00F9513D">
        <w:rPr>
          <w:rFonts w:cs="Arial"/>
          <w:szCs w:val="24"/>
        </w:rPr>
        <w:t xml:space="preserve">greement or one hundred thousand (£100,000 GBP) pounds. For the avoidance of doubt, this cap applies also but not exclusively to the indemnities offered under clauses </w:t>
      </w:r>
      <w:r w:rsidR="00DE7344" w:rsidRPr="00F9513D">
        <w:rPr>
          <w:rFonts w:cs="Arial"/>
          <w:szCs w:val="24"/>
        </w:rPr>
        <w:t>2</w:t>
      </w:r>
      <w:r w:rsidR="00757BE3" w:rsidRPr="00F9513D">
        <w:rPr>
          <w:rFonts w:cs="Arial"/>
          <w:szCs w:val="24"/>
        </w:rPr>
        <w:t xml:space="preserve">.3 and </w:t>
      </w:r>
      <w:r w:rsidR="00DE7344" w:rsidRPr="00F9513D">
        <w:rPr>
          <w:rFonts w:cs="Arial"/>
          <w:szCs w:val="24"/>
        </w:rPr>
        <w:t>2</w:t>
      </w:r>
      <w:r w:rsidR="00757BE3" w:rsidRPr="00F9513D">
        <w:rPr>
          <w:rFonts w:cs="Arial"/>
          <w:szCs w:val="24"/>
        </w:rPr>
        <w:t>.4.</w:t>
      </w:r>
    </w:p>
    <w:p w14:paraId="5E2ADAD4" w14:textId="77777777" w:rsidR="007C32F0" w:rsidRPr="005056C8" w:rsidRDefault="00757BE3" w:rsidP="002F1761">
      <w:pPr>
        <w:pStyle w:val="ListParagraph"/>
        <w:numPr>
          <w:ilvl w:val="1"/>
          <w:numId w:val="32"/>
        </w:numPr>
        <w:tabs>
          <w:tab w:val="clear" w:pos="792"/>
        </w:tabs>
        <w:spacing w:before="120" w:after="120" w:line="240" w:lineRule="auto"/>
        <w:ind w:left="993" w:hanging="567"/>
        <w:contextualSpacing w:val="0"/>
        <w:jc w:val="both"/>
        <w:rPr>
          <w:rFonts w:cs="Arial"/>
          <w:szCs w:val="24"/>
        </w:rPr>
      </w:pPr>
      <w:r w:rsidRPr="005056C8">
        <w:rPr>
          <w:rFonts w:cs="Arial"/>
          <w:szCs w:val="24"/>
        </w:rPr>
        <w:t xml:space="preserve">Notwithstanding clause </w:t>
      </w:r>
      <w:r w:rsidR="00DE7344" w:rsidRPr="005056C8">
        <w:rPr>
          <w:rFonts w:cs="Arial"/>
          <w:szCs w:val="24"/>
        </w:rPr>
        <w:t>2</w:t>
      </w:r>
      <w:r w:rsidRPr="005056C8">
        <w:rPr>
          <w:rFonts w:cs="Arial"/>
          <w:szCs w:val="24"/>
        </w:rPr>
        <w:t xml:space="preserve">.13, in the case of equipment loaned by or on behalf of the </w:t>
      </w:r>
      <w:r w:rsidR="00C7380F" w:rsidRPr="005056C8">
        <w:rPr>
          <w:rFonts w:cs="Arial"/>
          <w:szCs w:val="24"/>
        </w:rPr>
        <w:t>Sponsor</w:t>
      </w:r>
      <w:r w:rsidRPr="005056C8">
        <w:rPr>
          <w:rFonts w:cs="Arial"/>
          <w:szCs w:val="24"/>
        </w:rPr>
        <w:t xml:space="preserve"> to the </w:t>
      </w:r>
      <w:r w:rsidR="00112E01" w:rsidRPr="005056C8">
        <w:rPr>
          <w:rFonts w:cs="Arial"/>
          <w:szCs w:val="24"/>
        </w:rPr>
        <w:t>Participating NHS / HSC Organisation</w:t>
      </w:r>
      <w:r w:rsidR="00440083" w:rsidRPr="005056C8">
        <w:rPr>
          <w:rFonts w:cs="Arial"/>
          <w:szCs w:val="24"/>
        </w:rPr>
        <w:t xml:space="preserve"> </w:t>
      </w:r>
      <w:r w:rsidRPr="005056C8">
        <w:rPr>
          <w:rFonts w:cs="Arial"/>
          <w:szCs w:val="24"/>
        </w:rPr>
        <w:t xml:space="preserve">for the purposes of the </w:t>
      </w:r>
      <w:r w:rsidR="00440083" w:rsidRPr="005056C8">
        <w:rPr>
          <w:rFonts w:cs="Arial"/>
          <w:szCs w:val="24"/>
        </w:rPr>
        <w:t>s</w:t>
      </w:r>
      <w:r w:rsidRPr="005056C8">
        <w:rPr>
          <w:rFonts w:cs="Arial"/>
          <w:szCs w:val="24"/>
        </w:rPr>
        <w:t xml:space="preserve">tudy, the </w:t>
      </w:r>
      <w:r w:rsidR="00112E01" w:rsidRPr="005056C8">
        <w:rPr>
          <w:rFonts w:cs="Arial"/>
          <w:szCs w:val="24"/>
        </w:rPr>
        <w:t>Participating NHS / HSC Organisation</w:t>
      </w:r>
      <w:r w:rsidRPr="005056C8">
        <w:rPr>
          <w:rFonts w:cs="Arial"/>
          <w:szCs w:val="24"/>
        </w:rPr>
        <w:t>’s liability for damage to or loss of that equipment arising from its negligence shall exclude fair wear and tear and shall not exceed the replacement value of the equipment.</w:t>
      </w:r>
    </w:p>
    <w:p w14:paraId="52CFEED5" w14:textId="77777777" w:rsidR="00757BE3" w:rsidRPr="005056C8" w:rsidRDefault="00757BE3" w:rsidP="005056C8">
      <w:pPr>
        <w:spacing w:line="240" w:lineRule="auto"/>
        <w:rPr>
          <w:rFonts w:eastAsiaTheme="majorEastAsia" w:cs="Arial"/>
          <w:b/>
          <w:bCs/>
          <w:color w:val="5D255E"/>
          <w:spacing w:val="5"/>
          <w:kern w:val="28"/>
          <w:szCs w:val="24"/>
        </w:rPr>
      </w:pPr>
    </w:p>
    <w:p w14:paraId="0E0A481C" w14:textId="77777777" w:rsidR="00757BE3" w:rsidRPr="005056C8" w:rsidRDefault="00757BE3" w:rsidP="005056C8">
      <w:pPr>
        <w:pStyle w:val="BodyTextIndent"/>
        <w:keepNext/>
        <w:numPr>
          <w:ilvl w:val="0"/>
          <w:numId w:val="18"/>
        </w:numPr>
        <w:tabs>
          <w:tab w:val="left" w:pos="425"/>
        </w:tabs>
        <w:spacing w:before="120" w:after="0" w:line="240" w:lineRule="auto"/>
        <w:rPr>
          <w:rFonts w:cs="Arial"/>
          <w:b/>
          <w:szCs w:val="24"/>
        </w:rPr>
      </w:pPr>
      <w:r w:rsidRPr="005056C8">
        <w:rPr>
          <w:rFonts w:cs="Arial"/>
          <w:b/>
          <w:szCs w:val="24"/>
        </w:rPr>
        <w:t xml:space="preserve">PUBLICITY </w:t>
      </w:r>
    </w:p>
    <w:p w14:paraId="3B7D0EC6" w14:textId="7C0F17A6" w:rsidR="00757BE3" w:rsidRPr="00F9513D" w:rsidRDefault="00757BE3" w:rsidP="005056C8">
      <w:pPr>
        <w:pStyle w:val="BodyTextIndent"/>
        <w:numPr>
          <w:ilvl w:val="1"/>
          <w:numId w:val="18"/>
        </w:numPr>
        <w:tabs>
          <w:tab w:val="clear" w:pos="851"/>
          <w:tab w:val="left" w:pos="425"/>
        </w:tabs>
        <w:spacing w:before="120" w:after="0" w:line="240" w:lineRule="auto"/>
        <w:ind w:left="993" w:hanging="633"/>
        <w:rPr>
          <w:rFonts w:cs="Arial"/>
          <w:szCs w:val="24"/>
        </w:rPr>
      </w:pPr>
      <w:r w:rsidRPr="00F9513D">
        <w:rPr>
          <w:rFonts w:cs="Arial"/>
          <w:szCs w:val="24"/>
        </w:rPr>
        <w:t xml:space="preserve">Neither </w:t>
      </w:r>
      <w:r w:rsidR="00E52783" w:rsidRPr="00F9513D">
        <w:rPr>
          <w:rFonts w:cs="Arial"/>
          <w:szCs w:val="24"/>
        </w:rPr>
        <w:t>Party</w:t>
      </w:r>
      <w:r w:rsidRPr="00F9513D">
        <w:rPr>
          <w:rFonts w:cs="Arial"/>
          <w:szCs w:val="24"/>
        </w:rPr>
        <w:t xml:space="preserve"> shall use the name, logo or registered image of the other </w:t>
      </w:r>
      <w:r w:rsidR="00E52783" w:rsidRPr="00F9513D">
        <w:rPr>
          <w:rFonts w:cs="Arial"/>
          <w:szCs w:val="24"/>
        </w:rPr>
        <w:t>Party</w:t>
      </w:r>
      <w:r w:rsidRPr="00F9513D">
        <w:rPr>
          <w:rFonts w:cs="Arial"/>
          <w:szCs w:val="24"/>
        </w:rPr>
        <w:t xml:space="preserve"> or the employees of such other </w:t>
      </w:r>
      <w:r w:rsidR="00E52783" w:rsidRPr="00F9513D">
        <w:rPr>
          <w:rFonts w:cs="Arial"/>
          <w:szCs w:val="24"/>
        </w:rPr>
        <w:t>Party</w:t>
      </w:r>
      <w:r w:rsidRPr="00F9513D">
        <w:rPr>
          <w:rFonts w:cs="Arial"/>
          <w:szCs w:val="24"/>
        </w:rPr>
        <w:t xml:space="preserve"> in any publicity, advertising or press release without the prior written approval of an authorised representative of that </w:t>
      </w:r>
      <w:r w:rsidR="00E52783" w:rsidRPr="00F9513D">
        <w:rPr>
          <w:rFonts w:cs="Arial"/>
          <w:szCs w:val="24"/>
        </w:rPr>
        <w:t>Party</w:t>
      </w:r>
      <w:r w:rsidRPr="00F9513D">
        <w:rPr>
          <w:rFonts w:cs="Arial"/>
          <w:szCs w:val="24"/>
        </w:rPr>
        <w:t>.</w:t>
      </w:r>
    </w:p>
    <w:p w14:paraId="47AC8909" w14:textId="7144ED21" w:rsidR="00757BE3" w:rsidRPr="00F9513D" w:rsidRDefault="00757BE3" w:rsidP="005056C8">
      <w:pPr>
        <w:pStyle w:val="BodyTextIndent"/>
        <w:numPr>
          <w:ilvl w:val="1"/>
          <w:numId w:val="18"/>
        </w:numPr>
        <w:tabs>
          <w:tab w:val="clear" w:pos="851"/>
          <w:tab w:val="left" w:pos="425"/>
        </w:tabs>
        <w:spacing w:before="120" w:after="0" w:line="240" w:lineRule="auto"/>
        <w:ind w:left="993" w:hanging="633"/>
        <w:rPr>
          <w:rFonts w:cs="Arial"/>
          <w:szCs w:val="24"/>
        </w:rPr>
      </w:pPr>
      <w:r w:rsidRPr="00F9513D">
        <w:rPr>
          <w:rFonts w:cs="Arial"/>
          <w:szCs w:val="24"/>
        </w:rPr>
        <w:t xml:space="preserve">The content and timing of any publicity, advertising or press release shall be agreed by both </w:t>
      </w:r>
      <w:r w:rsidR="00E52783" w:rsidRPr="00F9513D">
        <w:rPr>
          <w:rFonts w:cs="Arial"/>
          <w:szCs w:val="24"/>
        </w:rPr>
        <w:t>Parties</w:t>
      </w:r>
      <w:r w:rsidRPr="00F9513D">
        <w:rPr>
          <w:rFonts w:cs="Arial"/>
          <w:szCs w:val="24"/>
        </w:rPr>
        <w:t>, such agreement not to be unreasonably withheld.</w:t>
      </w:r>
    </w:p>
    <w:p w14:paraId="41120692" w14:textId="77777777" w:rsidR="00757BE3" w:rsidRPr="005056C8" w:rsidRDefault="00757BE3" w:rsidP="005056C8">
      <w:pPr>
        <w:pStyle w:val="BodyTextIndent"/>
        <w:tabs>
          <w:tab w:val="left" w:pos="425"/>
        </w:tabs>
        <w:spacing w:line="240" w:lineRule="auto"/>
        <w:ind w:left="993" w:hanging="633"/>
        <w:rPr>
          <w:rFonts w:cs="Arial"/>
          <w:szCs w:val="24"/>
        </w:rPr>
      </w:pPr>
    </w:p>
    <w:p w14:paraId="6B92E2E2" w14:textId="77777777" w:rsidR="00757BE3" w:rsidRPr="005056C8" w:rsidRDefault="00757BE3" w:rsidP="005056C8">
      <w:pPr>
        <w:pStyle w:val="BodyTextIndent"/>
        <w:keepNext/>
        <w:numPr>
          <w:ilvl w:val="0"/>
          <w:numId w:val="18"/>
        </w:numPr>
        <w:tabs>
          <w:tab w:val="left" w:pos="425"/>
        </w:tabs>
        <w:spacing w:before="120" w:after="0" w:line="240" w:lineRule="auto"/>
        <w:ind w:left="357" w:hanging="357"/>
        <w:rPr>
          <w:rFonts w:cs="Arial"/>
          <w:b/>
          <w:szCs w:val="24"/>
        </w:rPr>
      </w:pPr>
      <w:r w:rsidRPr="005056C8">
        <w:rPr>
          <w:rFonts w:cs="Arial"/>
          <w:b/>
          <w:szCs w:val="24"/>
        </w:rPr>
        <w:t xml:space="preserve">PUBLICATION </w:t>
      </w:r>
    </w:p>
    <w:p w14:paraId="7D16DBC1" w14:textId="77777777" w:rsidR="00757BE3" w:rsidRPr="005056C8" w:rsidRDefault="00757BE3" w:rsidP="005056C8">
      <w:pPr>
        <w:pStyle w:val="ListParagraph"/>
        <w:widowControl w:val="0"/>
        <w:numPr>
          <w:ilvl w:val="1"/>
          <w:numId w:val="18"/>
        </w:numPr>
        <w:tabs>
          <w:tab w:val="clear" w:pos="851"/>
          <w:tab w:val="left" w:pos="1134"/>
        </w:tabs>
        <w:spacing w:before="200" w:after="60" w:line="240" w:lineRule="auto"/>
        <w:ind w:left="993" w:hanging="633"/>
        <w:jc w:val="both"/>
        <w:outlineLvl w:val="1"/>
        <w:rPr>
          <w:rFonts w:cs="Arial"/>
          <w:szCs w:val="24"/>
        </w:rPr>
      </w:pPr>
      <w:r w:rsidRPr="005056C8">
        <w:rPr>
          <w:rFonts w:cs="Arial"/>
          <w:szCs w:val="24"/>
        </w:rPr>
        <w:t xml:space="preserve">In accordance with all relevant laws, regulations and codes of practice, it is agreed that the </w:t>
      </w:r>
      <w:r w:rsidR="00C7380F" w:rsidRPr="005056C8">
        <w:rPr>
          <w:rFonts w:cs="Arial"/>
          <w:szCs w:val="24"/>
        </w:rPr>
        <w:t>Sponsor</w:t>
      </w:r>
      <w:r w:rsidRPr="005056C8">
        <w:rPr>
          <w:rFonts w:cs="Arial"/>
          <w:szCs w:val="24"/>
        </w:rPr>
        <w:t xml:space="preserve"> has an obligation to and</w:t>
      </w:r>
      <w:r w:rsidRPr="005056C8" w:rsidDel="00A4545D">
        <w:rPr>
          <w:rFonts w:cs="Arial"/>
          <w:szCs w:val="24"/>
        </w:rPr>
        <w:t xml:space="preserve"> </w:t>
      </w:r>
      <w:r w:rsidRPr="005056C8">
        <w:rPr>
          <w:rFonts w:cs="Arial"/>
          <w:szCs w:val="24"/>
        </w:rPr>
        <w:t xml:space="preserve">shall publish the </w:t>
      </w:r>
      <w:r w:rsidR="00440083" w:rsidRPr="005056C8">
        <w:rPr>
          <w:rFonts w:cs="Arial"/>
          <w:szCs w:val="24"/>
        </w:rPr>
        <w:t>r</w:t>
      </w:r>
      <w:r w:rsidRPr="005056C8">
        <w:rPr>
          <w:rFonts w:cs="Arial"/>
          <w:szCs w:val="24"/>
        </w:rPr>
        <w:t xml:space="preserve">esults of the full </w:t>
      </w:r>
      <w:r w:rsidR="00440083" w:rsidRPr="005056C8">
        <w:rPr>
          <w:rFonts w:cs="Arial"/>
          <w:szCs w:val="24"/>
        </w:rPr>
        <w:t>s</w:t>
      </w:r>
      <w:r w:rsidRPr="005056C8">
        <w:rPr>
          <w:rFonts w:cs="Arial"/>
          <w:szCs w:val="24"/>
        </w:rPr>
        <w:t xml:space="preserve">tudy and that the </w:t>
      </w:r>
      <w:r w:rsidR="00112E01" w:rsidRPr="005056C8">
        <w:rPr>
          <w:rFonts w:cs="Arial"/>
          <w:szCs w:val="24"/>
        </w:rPr>
        <w:t>Participating NHS / HSC Organisation</w:t>
      </w:r>
      <w:r w:rsidR="00440083" w:rsidRPr="005056C8">
        <w:rPr>
          <w:rFonts w:cs="Arial"/>
          <w:szCs w:val="24"/>
        </w:rPr>
        <w:t xml:space="preserve"> </w:t>
      </w:r>
      <w:r w:rsidRPr="005056C8">
        <w:rPr>
          <w:rFonts w:cs="Arial"/>
          <w:szCs w:val="24"/>
        </w:rPr>
        <w:t xml:space="preserve">shall not publish any </w:t>
      </w:r>
      <w:r w:rsidR="00440083" w:rsidRPr="005056C8">
        <w:rPr>
          <w:rFonts w:cs="Arial"/>
          <w:szCs w:val="24"/>
        </w:rPr>
        <w:t>s</w:t>
      </w:r>
      <w:r w:rsidRPr="005056C8">
        <w:rPr>
          <w:rFonts w:cs="Arial"/>
          <w:szCs w:val="24"/>
        </w:rPr>
        <w:t xml:space="preserve">tudy </w:t>
      </w:r>
      <w:r w:rsidR="00440083" w:rsidRPr="005056C8">
        <w:rPr>
          <w:rFonts w:cs="Arial"/>
          <w:szCs w:val="24"/>
        </w:rPr>
        <w:t>d</w:t>
      </w:r>
      <w:r w:rsidRPr="005056C8">
        <w:rPr>
          <w:rFonts w:cs="Arial"/>
          <w:szCs w:val="24"/>
        </w:rPr>
        <w:t xml:space="preserve">ata, including through presentation or submission of an abstract, without the prior </w:t>
      </w:r>
      <w:r w:rsidRPr="005056C8">
        <w:rPr>
          <w:rFonts w:cs="Arial"/>
          <w:szCs w:val="24"/>
        </w:rPr>
        <w:lastRenderedPageBreak/>
        <w:t xml:space="preserve">permission in writing from the </w:t>
      </w:r>
      <w:r w:rsidR="00C7380F" w:rsidRPr="005056C8">
        <w:rPr>
          <w:rFonts w:cs="Arial"/>
          <w:szCs w:val="24"/>
        </w:rPr>
        <w:t>Sponsor</w:t>
      </w:r>
      <w:r w:rsidRPr="005056C8" w:rsidDel="00A4545D">
        <w:rPr>
          <w:rFonts w:cs="Arial"/>
          <w:szCs w:val="24"/>
        </w:rPr>
        <w:t xml:space="preserve"> </w:t>
      </w:r>
      <w:r w:rsidRPr="005056C8">
        <w:rPr>
          <w:rFonts w:cs="Arial"/>
          <w:szCs w:val="24"/>
        </w:rPr>
        <w:t>(which shall not be unreasonably withheld or delayed).</w:t>
      </w:r>
    </w:p>
    <w:p w14:paraId="70F96B6E" w14:textId="77777777" w:rsidR="00757BE3" w:rsidRPr="005056C8" w:rsidRDefault="00757BE3" w:rsidP="005056C8">
      <w:pPr>
        <w:pStyle w:val="ListParagraph"/>
        <w:widowControl w:val="0"/>
        <w:tabs>
          <w:tab w:val="left" w:pos="1134"/>
        </w:tabs>
        <w:spacing w:before="200" w:after="60" w:line="240" w:lineRule="auto"/>
        <w:ind w:left="993"/>
        <w:jc w:val="both"/>
        <w:outlineLvl w:val="1"/>
        <w:rPr>
          <w:rFonts w:cs="Arial"/>
          <w:szCs w:val="24"/>
        </w:rPr>
      </w:pPr>
    </w:p>
    <w:p w14:paraId="2B9B3F97" w14:textId="77777777" w:rsidR="00757BE3" w:rsidRPr="005056C8" w:rsidRDefault="00757BE3" w:rsidP="005056C8">
      <w:pPr>
        <w:pStyle w:val="BodyTextIndent2"/>
        <w:numPr>
          <w:ilvl w:val="0"/>
          <w:numId w:val="18"/>
        </w:numPr>
        <w:tabs>
          <w:tab w:val="left" w:pos="425"/>
        </w:tabs>
        <w:rPr>
          <w:rFonts w:ascii="Arial" w:hAnsi="Arial" w:cs="Arial"/>
          <w:b/>
          <w:szCs w:val="24"/>
          <w:lang w:eastAsia="en-GB"/>
        </w:rPr>
      </w:pPr>
      <w:r w:rsidRPr="005056C8">
        <w:rPr>
          <w:rFonts w:ascii="Arial" w:hAnsi="Arial" w:cs="Arial"/>
          <w:b/>
          <w:szCs w:val="24"/>
          <w:lang w:eastAsia="en-GB"/>
        </w:rPr>
        <w:t>FREEDOM OF INFORMATION</w:t>
      </w:r>
    </w:p>
    <w:p w14:paraId="7DE35B98" w14:textId="77777777"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Parties to this </w:t>
      </w:r>
      <w:r w:rsidR="00AC0C79" w:rsidRPr="005056C8">
        <w:rPr>
          <w:rFonts w:ascii="Arial" w:hAnsi="Arial" w:cs="Arial"/>
          <w:szCs w:val="24"/>
        </w:rPr>
        <w:t>A</w:t>
      </w:r>
      <w:r w:rsidRPr="005056C8">
        <w:rPr>
          <w:rFonts w:ascii="Arial" w:hAnsi="Arial" w:cs="Arial"/>
          <w:szCs w:val="24"/>
        </w:rPr>
        <w:t xml:space="preserve">greement which are subject to the Environmental Information Regulations 2004 (EIR) and the Freedom of Information Act 2000 (FOIA) or the Freedom of Information (Scotland) Act 2002 (FOI(S)A) and which receive a request under EIR, FOIA or FOI(S)A to disclose any information that belongs to another </w:t>
      </w:r>
      <w:r w:rsidR="00E52783" w:rsidRPr="005056C8">
        <w:rPr>
          <w:rFonts w:ascii="Arial" w:hAnsi="Arial" w:cs="Arial"/>
          <w:szCs w:val="24"/>
        </w:rPr>
        <w:t>Party</w:t>
      </w:r>
      <w:r w:rsidRPr="005056C8">
        <w:rPr>
          <w:rFonts w:ascii="Arial" w:hAnsi="Arial" w:cs="Arial"/>
          <w:szCs w:val="24"/>
        </w:rPr>
        <w:t xml:space="preserve"> shall notify and consult that </w:t>
      </w:r>
      <w:r w:rsidR="00E52783" w:rsidRPr="005056C8">
        <w:rPr>
          <w:rFonts w:ascii="Arial" w:hAnsi="Arial" w:cs="Arial"/>
          <w:szCs w:val="24"/>
        </w:rPr>
        <w:t>Party</w:t>
      </w:r>
      <w:r w:rsidRPr="005056C8">
        <w:rPr>
          <w:rFonts w:ascii="Arial" w:hAnsi="Arial" w:cs="Arial"/>
          <w:szCs w:val="24"/>
        </w:rPr>
        <w:t>, as soon as reasonably practicable, and in any event, not later than seven (7) working days after receiving the request.</w:t>
      </w:r>
    </w:p>
    <w:p w14:paraId="163DCAF6" w14:textId="77777777"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The </w:t>
      </w:r>
      <w:r w:rsidR="00E52783" w:rsidRPr="005056C8">
        <w:rPr>
          <w:rFonts w:ascii="Arial" w:hAnsi="Arial" w:cs="Arial"/>
          <w:szCs w:val="24"/>
        </w:rPr>
        <w:t>Parties</w:t>
      </w:r>
      <w:r w:rsidRPr="005056C8">
        <w:rPr>
          <w:rFonts w:ascii="Arial" w:hAnsi="Arial" w:cs="Arial"/>
          <w:szCs w:val="24"/>
        </w:rPr>
        <w:t xml:space="preserve"> acknowledge and agree that the decision on whether any exemption applies to a request for disclosure of recorded information under EIR, FOIA or FOI(S)A is a decision solely for the </w:t>
      </w:r>
      <w:r w:rsidR="00E52783" w:rsidRPr="005056C8">
        <w:rPr>
          <w:rFonts w:ascii="Arial" w:hAnsi="Arial" w:cs="Arial"/>
          <w:szCs w:val="24"/>
        </w:rPr>
        <w:t>Party</w:t>
      </w:r>
      <w:r w:rsidRPr="005056C8">
        <w:rPr>
          <w:rFonts w:ascii="Arial" w:hAnsi="Arial" w:cs="Arial"/>
          <w:szCs w:val="24"/>
        </w:rPr>
        <w:t xml:space="preserve"> responding to the request.</w:t>
      </w:r>
    </w:p>
    <w:p w14:paraId="5B9FF2D7" w14:textId="77777777" w:rsidR="00757BE3" w:rsidRPr="005056C8" w:rsidRDefault="00757BE3" w:rsidP="005056C8">
      <w:pPr>
        <w:pStyle w:val="BodyTextIndent2"/>
        <w:numPr>
          <w:ilvl w:val="1"/>
          <w:numId w:val="18"/>
        </w:numPr>
        <w:tabs>
          <w:tab w:val="left" w:pos="425"/>
        </w:tabs>
        <w:ind w:left="850" w:hanging="493"/>
        <w:rPr>
          <w:rFonts w:ascii="Arial" w:hAnsi="Arial" w:cs="Arial"/>
          <w:b/>
          <w:szCs w:val="24"/>
          <w:lang w:eastAsia="en-GB"/>
        </w:rPr>
      </w:pPr>
      <w:r w:rsidRPr="005056C8">
        <w:rPr>
          <w:rFonts w:ascii="Arial" w:hAnsi="Arial" w:cs="Arial"/>
          <w:szCs w:val="24"/>
        </w:rPr>
        <w:t xml:space="preserve">Where the </w:t>
      </w:r>
      <w:r w:rsidR="00E52783" w:rsidRPr="005056C8">
        <w:rPr>
          <w:rFonts w:ascii="Arial" w:hAnsi="Arial" w:cs="Arial"/>
          <w:szCs w:val="24"/>
        </w:rPr>
        <w:t>Party</w:t>
      </w:r>
      <w:r w:rsidRPr="005056C8">
        <w:rPr>
          <w:rFonts w:ascii="Arial" w:hAnsi="Arial" w:cs="Arial"/>
          <w:szCs w:val="24"/>
        </w:rPr>
        <w:t xml:space="preserve"> responding to an EIR, FOIA or FOI(S)A request determines that it will disclose information it will notify the other </w:t>
      </w:r>
      <w:r w:rsidR="00E52783" w:rsidRPr="005056C8">
        <w:rPr>
          <w:rFonts w:ascii="Arial" w:hAnsi="Arial" w:cs="Arial"/>
          <w:szCs w:val="24"/>
        </w:rPr>
        <w:t>Party</w:t>
      </w:r>
      <w:r w:rsidRPr="005056C8">
        <w:rPr>
          <w:rFonts w:ascii="Arial" w:hAnsi="Arial" w:cs="Arial"/>
          <w:szCs w:val="24"/>
        </w:rPr>
        <w:t xml:space="preserve"> in writing, giving at least four (4) working days’ notice of its intended disclosure.</w:t>
      </w:r>
    </w:p>
    <w:p w14:paraId="22341A25" w14:textId="77777777" w:rsidR="00757BE3" w:rsidRPr="005056C8" w:rsidRDefault="00757BE3" w:rsidP="005056C8">
      <w:pPr>
        <w:pStyle w:val="BodyTextIndent2"/>
        <w:numPr>
          <w:ilvl w:val="0"/>
          <w:numId w:val="18"/>
        </w:numPr>
        <w:tabs>
          <w:tab w:val="left" w:pos="425"/>
        </w:tabs>
        <w:rPr>
          <w:rFonts w:ascii="Arial" w:hAnsi="Arial" w:cs="Arial"/>
          <w:b/>
          <w:szCs w:val="24"/>
          <w:lang w:eastAsia="en-GB"/>
        </w:rPr>
      </w:pPr>
      <w:r w:rsidRPr="005056C8">
        <w:rPr>
          <w:rFonts w:ascii="Arial" w:hAnsi="Arial" w:cs="Arial"/>
          <w:b/>
          <w:szCs w:val="24"/>
        </w:rPr>
        <w:t>CONFIDENTIALITY</w:t>
      </w:r>
    </w:p>
    <w:p w14:paraId="43DBB078" w14:textId="77777777"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Subject to clause </w:t>
      </w:r>
      <w:r w:rsidR="00D90B75" w:rsidRPr="005056C8">
        <w:rPr>
          <w:rFonts w:ascii="Arial" w:hAnsi="Arial" w:cs="Arial"/>
          <w:szCs w:val="24"/>
        </w:rPr>
        <w:t>5</w:t>
      </w:r>
      <w:r w:rsidRPr="005056C8">
        <w:rPr>
          <w:rFonts w:ascii="Arial" w:hAnsi="Arial" w:cs="Arial"/>
          <w:szCs w:val="24"/>
        </w:rPr>
        <w:t xml:space="preserve"> </w:t>
      </w:r>
      <w:r w:rsidR="00D90B75" w:rsidRPr="005056C8">
        <w:rPr>
          <w:rFonts w:ascii="Arial" w:hAnsi="Arial" w:cs="Arial"/>
          <w:szCs w:val="24"/>
        </w:rPr>
        <w:t>above</w:t>
      </w:r>
      <w:r w:rsidRPr="005056C8">
        <w:rPr>
          <w:rFonts w:ascii="Arial" w:hAnsi="Arial" w:cs="Arial"/>
          <w:szCs w:val="24"/>
        </w:rPr>
        <w:t xml:space="preserve">, the </w:t>
      </w:r>
      <w:r w:rsidR="00112E01" w:rsidRPr="005056C8">
        <w:rPr>
          <w:rFonts w:ascii="Arial" w:hAnsi="Arial" w:cs="Arial"/>
          <w:szCs w:val="24"/>
        </w:rPr>
        <w:t>Participating NHS / HSC Organisation</w:t>
      </w:r>
      <w:r w:rsidR="00D90B75" w:rsidRPr="005056C8">
        <w:rPr>
          <w:rFonts w:ascii="Arial" w:hAnsi="Arial" w:cs="Arial"/>
          <w:szCs w:val="24"/>
        </w:rPr>
        <w:t xml:space="preserve"> </w:t>
      </w:r>
      <w:r w:rsidRPr="005056C8">
        <w:rPr>
          <w:rFonts w:ascii="Arial" w:hAnsi="Arial" w:cs="Arial"/>
          <w:szCs w:val="24"/>
        </w:rPr>
        <w:t xml:space="preserve">agrees to treat the </w:t>
      </w:r>
      <w:r w:rsidR="00D90B75" w:rsidRPr="005056C8">
        <w:rPr>
          <w:rFonts w:ascii="Arial" w:hAnsi="Arial" w:cs="Arial"/>
          <w:szCs w:val="24"/>
        </w:rPr>
        <w:t>r</w:t>
      </w:r>
      <w:r w:rsidRPr="005056C8">
        <w:rPr>
          <w:rFonts w:ascii="Arial" w:hAnsi="Arial" w:cs="Arial"/>
          <w:szCs w:val="24"/>
        </w:rPr>
        <w:t xml:space="preserve">esults, excluding any </w:t>
      </w:r>
      <w:r w:rsidR="00D90B75" w:rsidRPr="005056C8">
        <w:rPr>
          <w:rFonts w:ascii="Arial" w:hAnsi="Arial" w:cs="Arial"/>
          <w:szCs w:val="24"/>
        </w:rPr>
        <w:t>c</w:t>
      </w:r>
      <w:r w:rsidRPr="005056C8">
        <w:rPr>
          <w:rFonts w:ascii="Arial" w:hAnsi="Arial" w:cs="Arial"/>
          <w:szCs w:val="24"/>
        </w:rPr>
        <w:t xml:space="preserve">linical </w:t>
      </w:r>
      <w:r w:rsidR="00D90B75" w:rsidRPr="005056C8">
        <w:rPr>
          <w:rFonts w:ascii="Arial" w:hAnsi="Arial" w:cs="Arial"/>
          <w:szCs w:val="24"/>
        </w:rPr>
        <w:t>d</w:t>
      </w:r>
      <w:r w:rsidRPr="005056C8">
        <w:rPr>
          <w:rFonts w:ascii="Arial" w:hAnsi="Arial" w:cs="Arial"/>
          <w:szCs w:val="24"/>
        </w:rPr>
        <w:t xml:space="preserve">ata of the </w:t>
      </w:r>
      <w:r w:rsidR="00D90B75" w:rsidRPr="005056C8">
        <w:rPr>
          <w:rFonts w:ascii="Arial" w:hAnsi="Arial" w:cs="Arial"/>
          <w:szCs w:val="24"/>
        </w:rPr>
        <w:t>s</w:t>
      </w:r>
      <w:r w:rsidRPr="005056C8">
        <w:rPr>
          <w:rFonts w:ascii="Arial" w:hAnsi="Arial" w:cs="Arial"/>
          <w:szCs w:val="24"/>
        </w:rPr>
        <w:t xml:space="preserve">tudy, as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of the </w:t>
      </w:r>
      <w:r w:rsidR="00C7380F" w:rsidRPr="005056C8">
        <w:rPr>
          <w:rFonts w:ascii="Arial" w:hAnsi="Arial" w:cs="Arial"/>
          <w:szCs w:val="24"/>
        </w:rPr>
        <w:t>Sponsor</w:t>
      </w:r>
      <w:r w:rsidRPr="005056C8">
        <w:rPr>
          <w:rFonts w:ascii="Arial" w:hAnsi="Arial" w:cs="Arial"/>
          <w:szCs w:val="24"/>
        </w:rPr>
        <w:t xml:space="preserve"> and the </w:t>
      </w:r>
      <w:r w:rsidR="00C7380F" w:rsidRPr="005056C8">
        <w:rPr>
          <w:rFonts w:ascii="Arial" w:hAnsi="Arial" w:cs="Arial"/>
          <w:szCs w:val="24"/>
        </w:rPr>
        <w:t>Sponsor</w:t>
      </w:r>
      <w:r w:rsidRPr="005056C8">
        <w:rPr>
          <w:rFonts w:ascii="Arial" w:hAnsi="Arial" w:cs="Arial"/>
          <w:szCs w:val="24"/>
        </w:rPr>
        <w:t xml:space="preserve"> agrees to treat </w:t>
      </w:r>
      <w:r w:rsidR="00D90B75" w:rsidRPr="005056C8">
        <w:rPr>
          <w:rFonts w:ascii="Arial" w:hAnsi="Arial" w:cs="Arial"/>
          <w:szCs w:val="24"/>
        </w:rPr>
        <w:t>p</w:t>
      </w:r>
      <w:r w:rsidRPr="005056C8">
        <w:rPr>
          <w:rFonts w:ascii="Arial" w:hAnsi="Arial" w:cs="Arial"/>
          <w:szCs w:val="24"/>
        </w:rPr>
        <w:t xml:space="preserve">ersonal </w:t>
      </w:r>
      <w:r w:rsidR="00D90B75" w:rsidRPr="005056C8">
        <w:rPr>
          <w:rFonts w:ascii="Arial" w:hAnsi="Arial" w:cs="Arial"/>
          <w:szCs w:val="24"/>
        </w:rPr>
        <w:t>d</w:t>
      </w:r>
      <w:r w:rsidRPr="005056C8">
        <w:rPr>
          <w:rFonts w:ascii="Arial" w:hAnsi="Arial" w:cs="Arial"/>
          <w:szCs w:val="24"/>
        </w:rPr>
        <w:t xml:space="preserve">ata and confidential patient information as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nformation.</w:t>
      </w:r>
    </w:p>
    <w:p w14:paraId="5E0DB9D1" w14:textId="77777777"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The </w:t>
      </w:r>
      <w:r w:rsidR="00D90B75" w:rsidRPr="005056C8">
        <w:rPr>
          <w:rFonts w:ascii="Arial" w:hAnsi="Arial" w:cs="Arial"/>
          <w:szCs w:val="24"/>
        </w:rPr>
        <w:t>r</w:t>
      </w:r>
      <w:r w:rsidRPr="005056C8">
        <w:rPr>
          <w:rFonts w:ascii="Arial" w:hAnsi="Arial" w:cs="Arial"/>
          <w:szCs w:val="24"/>
        </w:rPr>
        <w:t xml:space="preserve">eceiving </w:t>
      </w:r>
      <w:r w:rsidR="00E52783" w:rsidRPr="005056C8">
        <w:rPr>
          <w:rFonts w:ascii="Arial" w:hAnsi="Arial" w:cs="Arial"/>
          <w:szCs w:val="24"/>
        </w:rPr>
        <w:t>Party</w:t>
      </w:r>
      <w:r w:rsidRPr="005056C8">
        <w:rPr>
          <w:rFonts w:ascii="Arial" w:hAnsi="Arial" w:cs="Arial"/>
          <w:szCs w:val="24"/>
        </w:rPr>
        <w:t xml:space="preserve"> agrees: </w:t>
      </w:r>
    </w:p>
    <w:p w14:paraId="4F9E790A" w14:textId="77777777"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To take all reasonable steps to protect the confidentiality of the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and to prevent it from being disclosed otherwise than in accordance with this </w:t>
      </w:r>
      <w:r w:rsidR="00AC0C79" w:rsidRPr="005056C8">
        <w:rPr>
          <w:rFonts w:ascii="Arial" w:hAnsi="Arial" w:cs="Arial"/>
          <w:szCs w:val="24"/>
        </w:rPr>
        <w:t>A</w:t>
      </w:r>
      <w:r w:rsidRPr="005056C8">
        <w:rPr>
          <w:rFonts w:ascii="Arial" w:hAnsi="Arial" w:cs="Arial"/>
          <w:szCs w:val="24"/>
        </w:rPr>
        <w:t>greement</w:t>
      </w:r>
    </w:p>
    <w:p w14:paraId="0D9666FA" w14:textId="7CC883D8"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To ensure that any of its employees, students, researchers, consultants or sub-contractors who participate in the operation of the Study are made aware of, and abide by, the requirement of this clause </w:t>
      </w:r>
      <w:r w:rsidR="00A13A8C">
        <w:rPr>
          <w:rFonts w:ascii="Arial" w:hAnsi="Arial" w:cs="Arial"/>
          <w:szCs w:val="24"/>
        </w:rPr>
        <w:t>6</w:t>
      </w:r>
      <w:r w:rsidRPr="005056C8">
        <w:rPr>
          <w:rFonts w:ascii="Arial" w:hAnsi="Arial" w:cs="Arial"/>
          <w:szCs w:val="24"/>
        </w:rPr>
        <w:t>.2.</w:t>
      </w:r>
    </w:p>
    <w:p w14:paraId="5DF93F56" w14:textId="77777777"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To use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solely in connection with the operation of the </w:t>
      </w:r>
      <w:r w:rsidR="00AC0C79" w:rsidRPr="005056C8">
        <w:rPr>
          <w:rFonts w:ascii="Arial" w:hAnsi="Arial" w:cs="Arial"/>
          <w:szCs w:val="24"/>
        </w:rPr>
        <w:t>A</w:t>
      </w:r>
      <w:r w:rsidRPr="005056C8">
        <w:rPr>
          <w:rFonts w:ascii="Arial" w:hAnsi="Arial" w:cs="Arial"/>
          <w:szCs w:val="24"/>
        </w:rPr>
        <w:t xml:space="preserve">greement and not otherwise, except in the case where the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is </w:t>
      </w:r>
      <w:r w:rsidR="00D90B75" w:rsidRPr="005056C8">
        <w:rPr>
          <w:rFonts w:ascii="Arial" w:hAnsi="Arial" w:cs="Arial"/>
          <w:szCs w:val="24"/>
        </w:rPr>
        <w:t>p</w:t>
      </w:r>
      <w:r w:rsidRPr="005056C8">
        <w:rPr>
          <w:rFonts w:ascii="Arial" w:hAnsi="Arial" w:cs="Arial"/>
          <w:szCs w:val="24"/>
        </w:rPr>
        <w:t xml:space="preserve">ersonal </w:t>
      </w:r>
      <w:r w:rsidR="00D90B75" w:rsidRPr="005056C8">
        <w:rPr>
          <w:rFonts w:ascii="Arial" w:hAnsi="Arial" w:cs="Arial"/>
          <w:szCs w:val="24"/>
        </w:rPr>
        <w:t>d</w:t>
      </w:r>
      <w:r w:rsidRPr="005056C8">
        <w:rPr>
          <w:rFonts w:ascii="Arial" w:hAnsi="Arial" w:cs="Arial"/>
          <w:szCs w:val="24"/>
        </w:rPr>
        <w:t xml:space="preserve">ata and/or confidential patient information, where it may be used solely on the basis of maintaining the common law duty of confidentiality and in accordance with the requirements of the </w:t>
      </w:r>
      <w:r w:rsidR="00D90B75" w:rsidRPr="005056C8">
        <w:rPr>
          <w:rFonts w:ascii="Arial" w:hAnsi="Arial" w:cs="Arial"/>
          <w:szCs w:val="24"/>
        </w:rPr>
        <w:t>d</w:t>
      </w:r>
      <w:r w:rsidRPr="005056C8">
        <w:rPr>
          <w:rFonts w:ascii="Arial" w:hAnsi="Arial" w:cs="Arial"/>
          <w:szCs w:val="24"/>
        </w:rPr>
        <w:t xml:space="preserve">ata </w:t>
      </w:r>
      <w:r w:rsidR="00D90B75" w:rsidRPr="005056C8">
        <w:rPr>
          <w:rFonts w:ascii="Arial" w:hAnsi="Arial" w:cs="Arial"/>
          <w:szCs w:val="24"/>
        </w:rPr>
        <w:t>p</w:t>
      </w:r>
      <w:r w:rsidRPr="005056C8">
        <w:rPr>
          <w:rFonts w:ascii="Arial" w:hAnsi="Arial" w:cs="Arial"/>
          <w:szCs w:val="24"/>
        </w:rPr>
        <w:t xml:space="preserve">rotection </w:t>
      </w:r>
      <w:r w:rsidR="00D90B75" w:rsidRPr="005056C8">
        <w:rPr>
          <w:rFonts w:ascii="Arial" w:hAnsi="Arial" w:cs="Arial"/>
          <w:szCs w:val="24"/>
        </w:rPr>
        <w:t>l</w:t>
      </w:r>
      <w:r w:rsidRPr="005056C8">
        <w:rPr>
          <w:rFonts w:ascii="Arial" w:hAnsi="Arial" w:cs="Arial"/>
          <w:szCs w:val="24"/>
        </w:rPr>
        <w:t>egislation, including but not limited to an appropriate legal basis/special category condition, appropriate transparency information and that the purpose is not incompatible with the original purpose.</w:t>
      </w:r>
    </w:p>
    <w:p w14:paraId="3DFFC120" w14:textId="77777777"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Not to disclose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in whole or in part to any person without the </w:t>
      </w:r>
      <w:r w:rsidR="00D90B75" w:rsidRPr="005056C8">
        <w:rPr>
          <w:rFonts w:ascii="Arial" w:hAnsi="Arial" w:cs="Arial"/>
          <w:szCs w:val="24"/>
        </w:rPr>
        <w:t>d</w:t>
      </w:r>
      <w:r w:rsidRPr="005056C8">
        <w:rPr>
          <w:rFonts w:ascii="Arial" w:hAnsi="Arial" w:cs="Arial"/>
          <w:szCs w:val="24"/>
        </w:rPr>
        <w:t xml:space="preserve">isclosing </w:t>
      </w:r>
      <w:r w:rsidR="00E52783" w:rsidRPr="005056C8">
        <w:rPr>
          <w:rFonts w:ascii="Arial" w:hAnsi="Arial" w:cs="Arial"/>
          <w:szCs w:val="24"/>
        </w:rPr>
        <w:t>Party</w:t>
      </w:r>
      <w:r w:rsidRPr="005056C8">
        <w:rPr>
          <w:rFonts w:ascii="Arial" w:hAnsi="Arial" w:cs="Arial"/>
          <w:szCs w:val="24"/>
        </w:rPr>
        <w:t xml:space="preserve">’s prior written consent or, where the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is </w:t>
      </w:r>
      <w:r w:rsidR="00D90B75" w:rsidRPr="005056C8">
        <w:rPr>
          <w:rFonts w:ascii="Arial" w:hAnsi="Arial" w:cs="Arial"/>
          <w:szCs w:val="24"/>
        </w:rPr>
        <w:t>p</w:t>
      </w:r>
      <w:r w:rsidRPr="005056C8">
        <w:rPr>
          <w:rFonts w:ascii="Arial" w:hAnsi="Arial" w:cs="Arial"/>
          <w:szCs w:val="24"/>
        </w:rPr>
        <w:t xml:space="preserve">ersonal </w:t>
      </w:r>
      <w:r w:rsidR="00D90B75" w:rsidRPr="005056C8">
        <w:rPr>
          <w:rFonts w:ascii="Arial" w:hAnsi="Arial" w:cs="Arial"/>
          <w:szCs w:val="24"/>
        </w:rPr>
        <w:t>d</w:t>
      </w:r>
      <w:r w:rsidRPr="005056C8">
        <w:rPr>
          <w:rFonts w:ascii="Arial" w:hAnsi="Arial" w:cs="Arial"/>
          <w:szCs w:val="24"/>
        </w:rPr>
        <w:t xml:space="preserve">ata and/or confidential patient information, without maintaining the common law duty of confidentiality and in accordance with </w:t>
      </w:r>
      <w:r w:rsidRPr="005056C8">
        <w:rPr>
          <w:rFonts w:ascii="Arial" w:hAnsi="Arial" w:cs="Arial"/>
          <w:szCs w:val="24"/>
        </w:rPr>
        <w:lastRenderedPageBreak/>
        <w:t xml:space="preserve">the requirements of the </w:t>
      </w:r>
      <w:r w:rsidR="00981333" w:rsidRPr="005056C8">
        <w:rPr>
          <w:rFonts w:ascii="Arial" w:hAnsi="Arial" w:cs="Arial"/>
          <w:szCs w:val="24"/>
        </w:rPr>
        <w:t>d</w:t>
      </w:r>
      <w:r w:rsidRPr="005056C8">
        <w:rPr>
          <w:rFonts w:ascii="Arial" w:hAnsi="Arial" w:cs="Arial"/>
          <w:szCs w:val="24"/>
        </w:rPr>
        <w:t xml:space="preserve">ata </w:t>
      </w:r>
      <w:r w:rsidR="00981333" w:rsidRPr="005056C8">
        <w:rPr>
          <w:rFonts w:ascii="Arial" w:hAnsi="Arial" w:cs="Arial"/>
          <w:szCs w:val="24"/>
        </w:rPr>
        <w:t>p</w:t>
      </w:r>
      <w:r w:rsidRPr="005056C8">
        <w:rPr>
          <w:rFonts w:ascii="Arial" w:hAnsi="Arial" w:cs="Arial"/>
          <w:szCs w:val="24"/>
        </w:rPr>
        <w:t xml:space="preserve">rotection </w:t>
      </w:r>
      <w:r w:rsidR="00981333" w:rsidRPr="005056C8">
        <w:rPr>
          <w:rFonts w:ascii="Arial" w:hAnsi="Arial" w:cs="Arial"/>
          <w:szCs w:val="24"/>
        </w:rPr>
        <w:t>l</w:t>
      </w:r>
      <w:r w:rsidRPr="005056C8">
        <w:rPr>
          <w:rFonts w:ascii="Arial" w:hAnsi="Arial" w:cs="Arial"/>
          <w:szCs w:val="24"/>
        </w:rPr>
        <w:t>egislation, including but not limited to an appropriate legal basis/special category condition, appropriate transparency information and that the purpose is not incompatible with the original purpose.</w:t>
      </w:r>
    </w:p>
    <w:p w14:paraId="17A0BE45" w14:textId="744E8994" w:rsidR="00691BF1"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The provision of clause </w:t>
      </w:r>
      <w:r w:rsidR="00A13A8C">
        <w:rPr>
          <w:rFonts w:ascii="Arial" w:hAnsi="Arial" w:cs="Arial"/>
          <w:szCs w:val="24"/>
        </w:rPr>
        <w:t>6</w:t>
      </w:r>
      <w:r w:rsidR="00D90B75" w:rsidRPr="005056C8">
        <w:rPr>
          <w:rFonts w:ascii="Arial" w:hAnsi="Arial" w:cs="Arial"/>
          <w:szCs w:val="24"/>
        </w:rPr>
        <w:t>.2</w:t>
      </w:r>
      <w:r w:rsidRPr="005056C8">
        <w:rPr>
          <w:rFonts w:ascii="Arial" w:hAnsi="Arial" w:cs="Arial"/>
          <w:szCs w:val="24"/>
        </w:rPr>
        <w:t xml:space="preserve"> shall not apply to the whole or any part of the </w:t>
      </w:r>
      <w:r w:rsidR="00981333" w:rsidRPr="005056C8">
        <w:rPr>
          <w:rFonts w:ascii="Arial" w:hAnsi="Arial" w:cs="Arial"/>
          <w:szCs w:val="24"/>
        </w:rPr>
        <w:t>c</w:t>
      </w:r>
      <w:r w:rsidRPr="005056C8">
        <w:rPr>
          <w:rFonts w:ascii="Arial" w:hAnsi="Arial" w:cs="Arial"/>
          <w:szCs w:val="24"/>
        </w:rPr>
        <w:t xml:space="preserve">onfidential </w:t>
      </w:r>
      <w:r w:rsidR="00981333" w:rsidRPr="005056C8">
        <w:rPr>
          <w:rFonts w:ascii="Arial" w:hAnsi="Arial" w:cs="Arial"/>
          <w:szCs w:val="24"/>
        </w:rPr>
        <w:t>i</w:t>
      </w:r>
      <w:r w:rsidRPr="005056C8">
        <w:rPr>
          <w:rFonts w:ascii="Arial" w:hAnsi="Arial" w:cs="Arial"/>
          <w:szCs w:val="24"/>
        </w:rPr>
        <w:t xml:space="preserve">nformation that is: </w:t>
      </w:r>
    </w:p>
    <w:p w14:paraId="0CB02826"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lawfully obtained by the receiving Party free of any duty of confidentiality;</w:t>
      </w:r>
    </w:p>
    <w:p w14:paraId="5D00ED6E" w14:textId="77A157E6"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 xml:space="preserve">already in the possession of the receiving Party and which the receiving Party can show from written records was already in its possession (other than as a result of a breach of clause </w:t>
      </w:r>
      <w:r w:rsidR="00A13A8C">
        <w:rPr>
          <w:rFonts w:ascii="Arial" w:hAnsi="Arial" w:cs="Arial"/>
          <w:szCs w:val="24"/>
        </w:rPr>
        <w:t>6</w:t>
      </w:r>
      <w:r w:rsidRPr="005056C8">
        <w:rPr>
          <w:rFonts w:ascii="Arial" w:hAnsi="Arial" w:cs="Arial"/>
          <w:szCs w:val="24"/>
        </w:rPr>
        <w:t xml:space="preserve">.2.1 or </w:t>
      </w:r>
      <w:r w:rsidR="00A13A8C">
        <w:rPr>
          <w:rFonts w:ascii="Arial" w:hAnsi="Arial" w:cs="Arial"/>
          <w:szCs w:val="24"/>
        </w:rPr>
        <w:t>6</w:t>
      </w:r>
      <w:r w:rsidRPr="005056C8">
        <w:rPr>
          <w:rFonts w:ascii="Arial" w:hAnsi="Arial" w:cs="Arial"/>
          <w:szCs w:val="24"/>
        </w:rPr>
        <w:t>.2.2);</w:t>
      </w:r>
    </w:p>
    <w:p w14:paraId="07A17493" w14:textId="0F48146F"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 xml:space="preserve">in the public domain (other than as a result of a breach of clause </w:t>
      </w:r>
      <w:r w:rsidR="00921019">
        <w:rPr>
          <w:rFonts w:ascii="Arial" w:hAnsi="Arial" w:cs="Arial"/>
          <w:szCs w:val="24"/>
        </w:rPr>
        <w:t>6</w:t>
      </w:r>
      <w:r w:rsidRPr="005056C8">
        <w:rPr>
          <w:rFonts w:ascii="Arial" w:hAnsi="Arial" w:cs="Arial"/>
          <w:szCs w:val="24"/>
        </w:rPr>
        <w:t xml:space="preserve">.2.1 or </w:t>
      </w:r>
      <w:r w:rsidR="00921019">
        <w:rPr>
          <w:rFonts w:ascii="Arial" w:hAnsi="Arial" w:cs="Arial"/>
          <w:szCs w:val="24"/>
        </w:rPr>
        <w:t>6</w:t>
      </w:r>
      <w:r w:rsidRPr="005056C8">
        <w:rPr>
          <w:rFonts w:ascii="Arial" w:hAnsi="Arial" w:cs="Arial"/>
          <w:szCs w:val="24"/>
        </w:rPr>
        <w:t>.2.2);</w:t>
      </w:r>
    </w:p>
    <w:p w14:paraId="5801D62F"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independently discovered by employees of the receiving Party without access to or use of confidential information;</w:t>
      </w:r>
    </w:p>
    <w:p w14:paraId="5982BE69"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necessarily disclosed by the receiving Party pursuant to a statutory obligation;</w:t>
      </w:r>
    </w:p>
    <w:p w14:paraId="07CFAD39"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disclosed with prior written consent of the disclosing Party;</w:t>
      </w:r>
    </w:p>
    <w:p w14:paraId="45350679"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necessarily disclosed by the receiving Party by virtue of its status as a public authority in terms of the FOIA or the FOI(S)A;</w:t>
      </w:r>
    </w:p>
    <w:p w14:paraId="1E463497" w14:textId="7AFD4E04"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 xml:space="preserve">published in accordance with the provisions of clause </w:t>
      </w:r>
      <w:r w:rsidR="00A13A8C">
        <w:rPr>
          <w:rFonts w:ascii="Arial" w:hAnsi="Arial" w:cs="Arial"/>
          <w:szCs w:val="24"/>
        </w:rPr>
        <w:t>4</w:t>
      </w:r>
      <w:r w:rsidRPr="005056C8">
        <w:rPr>
          <w:rFonts w:ascii="Arial" w:hAnsi="Arial" w:cs="Arial"/>
          <w:szCs w:val="24"/>
        </w:rPr>
        <w:t>.</w:t>
      </w:r>
    </w:p>
    <w:p w14:paraId="065C362A" w14:textId="369550A1" w:rsidR="00757BE3" w:rsidRPr="005056C8" w:rsidRDefault="00757BE3" w:rsidP="005056C8">
      <w:pPr>
        <w:pStyle w:val="BodyTextIndent2"/>
        <w:numPr>
          <w:ilvl w:val="1"/>
          <w:numId w:val="34"/>
        </w:numPr>
        <w:tabs>
          <w:tab w:val="left" w:pos="425"/>
        </w:tabs>
        <w:rPr>
          <w:rFonts w:ascii="Arial" w:hAnsi="Arial" w:cs="Arial"/>
          <w:b/>
          <w:szCs w:val="24"/>
          <w:lang w:eastAsia="en-GB"/>
        </w:rPr>
      </w:pPr>
      <w:r w:rsidRPr="005056C8">
        <w:rPr>
          <w:rFonts w:ascii="Arial" w:hAnsi="Arial" w:cs="Arial"/>
          <w:szCs w:val="24"/>
        </w:rPr>
        <w:t xml:space="preserve">The restrictions contained in clause </w:t>
      </w:r>
      <w:r w:rsidR="00FB4503">
        <w:rPr>
          <w:rFonts w:ascii="Arial" w:hAnsi="Arial" w:cs="Arial"/>
          <w:szCs w:val="24"/>
        </w:rPr>
        <w:t>6</w:t>
      </w:r>
      <w:r w:rsidR="00981333" w:rsidRPr="005056C8">
        <w:rPr>
          <w:rFonts w:ascii="Arial" w:hAnsi="Arial" w:cs="Arial"/>
          <w:szCs w:val="24"/>
        </w:rPr>
        <w:t>.2</w:t>
      </w:r>
      <w:r w:rsidRPr="005056C8">
        <w:rPr>
          <w:rFonts w:ascii="Arial" w:hAnsi="Arial" w:cs="Arial"/>
          <w:szCs w:val="24"/>
          <w:lang w:val="en-US"/>
        </w:rPr>
        <w:t xml:space="preserve"> shall remain in force without limit in time in respect of </w:t>
      </w:r>
      <w:r w:rsidR="00981333" w:rsidRPr="005056C8">
        <w:rPr>
          <w:rFonts w:ascii="Arial" w:hAnsi="Arial" w:cs="Arial"/>
          <w:szCs w:val="24"/>
          <w:lang w:val="en-US"/>
        </w:rPr>
        <w:t>p</w:t>
      </w:r>
      <w:r w:rsidRPr="005056C8">
        <w:rPr>
          <w:rFonts w:ascii="Arial" w:hAnsi="Arial" w:cs="Arial"/>
          <w:szCs w:val="24"/>
          <w:lang w:val="en-US"/>
        </w:rPr>
        <w:t xml:space="preserve">ersonal </w:t>
      </w:r>
      <w:r w:rsidR="00981333" w:rsidRPr="005056C8">
        <w:rPr>
          <w:rFonts w:ascii="Arial" w:hAnsi="Arial" w:cs="Arial"/>
          <w:szCs w:val="24"/>
          <w:lang w:val="en-US"/>
        </w:rPr>
        <w:t>d</w:t>
      </w:r>
      <w:r w:rsidRPr="005056C8">
        <w:rPr>
          <w:rFonts w:ascii="Arial" w:hAnsi="Arial" w:cs="Arial"/>
          <w:szCs w:val="24"/>
          <w:lang w:val="en-US"/>
        </w:rPr>
        <w:t xml:space="preserve">ata and any other information which relates to a patient, his or her treatment and/or medical records.  Save as aforesaid and unless otherwise expressly set out in this </w:t>
      </w:r>
      <w:r w:rsidR="00AC0C79" w:rsidRPr="005056C8">
        <w:rPr>
          <w:rFonts w:ascii="Arial" w:hAnsi="Arial" w:cs="Arial"/>
          <w:szCs w:val="24"/>
          <w:lang w:val="en-US"/>
        </w:rPr>
        <w:t>A</w:t>
      </w:r>
      <w:r w:rsidRPr="005056C8">
        <w:rPr>
          <w:rFonts w:ascii="Arial" w:hAnsi="Arial" w:cs="Arial"/>
          <w:szCs w:val="24"/>
          <w:lang w:val="en-US"/>
        </w:rPr>
        <w:t xml:space="preserve">greement, these clauses shall remain in force for a period of 10 years after the termination or expiry of this </w:t>
      </w:r>
      <w:r w:rsidR="00AC0C79" w:rsidRPr="005056C8">
        <w:rPr>
          <w:rFonts w:ascii="Arial" w:hAnsi="Arial" w:cs="Arial"/>
          <w:szCs w:val="24"/>
          <w:lang w:val="en-US"/>
        </w:rPr>
        <w:t>A</w:t>
      </w:r>
      <w:r w:rsidRPr="005056C8">
        <w:rPr>
          <w:rFonts w:ascii="Arial" w:hAnsi="Arial" w:cs="Arial"/>
          <w:szCs w:val="24"/>
          <w:lang w:val="en-US"/>
        </w:rPr>
        <w:t>greement.</w:t>
      </w:r>
    </w:p>
    <w:p w14:paraId="1A968A4E" w14:textId="77777777" w:rsidR="00236808" w:rsidRPr="005056C8" w:rsidRDefault="00236808" w:rsidP="005056C8">
      <w:pPr>
        <w:spacing w:line="240" w:lineRule="auto"/>
        <w:rPr>
          <w:rFonts w:cs="Arial"/>
          <w:szCs w:val="24"/>
        </w:rPr>
      </w:pPr>
      <w:r w:rsidRPr="005056C8">
        <w:rPr>
          <w:rFonts w:cs="Arial"/>
          <w:b/>
          <w:bCs/>
          <w:szCs w:val="24"/>
        </w:rPr>
        <w:br w:type="page"/>
      </w:r>
    </w:p>
    <w:p w14:paraId="1C4489C9" w14:textId="77777777" w:rsidR="00236808" w:rsidRPr="005056C8" w:rsidRDefault="00236808" w:rsidP="005056C8">
      <w:pPr>
        <w:pStyle w:val="Heading1"/>
        <w:rPr>
          <w:rFonts w:cs="Arial"/>
        </w:rPr>
      </w:pPr>
      <w:r w:rsidRPr="005056C8">
        <w:rPr>
          <w:rFonts w:cs="Arial"/>
        </w:rPr>
        <w:lastRenderedPageBreak/>
        <w:t xml:space="preserve">Appendix 2: Finance </w:t>
      </w:r>
      <w:bookmarkStart w:id="10" w:name="_Material_Transfer_Schedule_1"/>
      <w:bookmarkEnd w:id="10"/>
      <w:r w:rsidR="00A10012" w:rsidRPr="005056C8">
        <w:rPr>
          <w:rFonts w:cs="Arial"/>
        </w:rPr>
        <w:t xml:space="preserve">Provisions </w:t>
      </w:r>
    </w:p>
    <w:tbl>
      <w:tblPr>
        <w:tblStyle w:val="TableGrid"/>
        <w:tblW w:w="0" w:type="auto"/>
        <w:tblLook w:val="04A0" w:firstRow="1" w:lastRow="0" w:firstColumn="1" w:lastColumn="0" w:noHBand="0" w:noVBand="1"/>
      </w:tblPr>
      <w:tblGrid>
        <w:gridCol w:w="8217"/>
        <w:gridCol w:w="1025"/>
      </w:tblGrid>
      <w:tr w:rsidR="005435F0" w:rsidRPr="005056C8" w14:paraId="59301964" w14:textId="77777777" w:rsidTr="00BC28F1">
        <w:tc>
          <w:tcPr>
            <w:tcW w:w="9242" w:type="dxa"/>
            <w:gridSpan w:val="2"/>
          </w:tcPr>
          <w:p w14:paraId="0C66A762" w14:textId="33F305C0" w:rsidR="005435F0" w:rsidRPr="005056C8" w:rsidRDefault="00B741E4"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Pr="005056C8">
              <w:rPr>
                <w:rFonts w:eastAsiaTheme="minorEastAsia" w:cs="Arial"/>
                <w:szCs w:val="24"/>
              </w:rPr>
              <w:t xml:space="preserve"> and Participating NHS</w:t>
            </w:r>
            <w:r w:rsidR="00C7380F" w:rsidRPr="005056C8">
              <w:rPr>
                <w:rFonts w:eastAsiaTheme="minorEastAsia" w:cs="Arial"/>
                <w:szCs w:val="24"/>
              </w:rPr>
              <w:t xml:space="preserve"> </w:t>
            </w:r>
            <w:r w:rsidRPr="005056C8">
              <w:rPr>
                <w:rFonts w:eastAsiaTheme="minorEastAsia" w:cs="Arial"/>
                <w:szCs w:val="24"/>
              </w:rPr>
              <w:t>/</w:t>
            </w:r>
            <w:r w:rsidR="00C7380F" w:rsidRPr="005056C8">
              <w:rPr>
                <w:rFonts w:eastAsiaTheme="minorEastAsia" w:cs="Arial"/>
                <w:szCs w:val="24"/>
              </w:rPr>
              <w:t xml:space="preserve"> </w:t>
            </w:r>
            <w:r w:rsidRPr="005056C8">
              <w:rPr>
                <w:rFonts w:eastAsiaTheme="minorEastAsia" w:cs="Arial"/>
                <w:szCs w:val="24"/>
              </w:rPr>
              <w:t>HSC organisation, please</w:t>
            </w:r>
            <w:r w:rsidR="00D322FA" w:rsidRPr="005056C8">
              <w:rPr>
                <w:rFonts w:eastAsiaTheme="minorEastAsia" w:cs="Arial"/>
                <w:szCs w:val="24"/>
              </w:rPr>
              <w:t xml:space="preserve"> select </w:t>
            </w:r>
            <w:r w:rsidR="00897A6C">
              <w:rPr>
                <w:rFonts w:eastAsiaTheme="minorEastAsia" w:cs="Arial"/>
                <w:szCs w:val="24"/>
              </w:rPr>
              <w:t>an option below</w:t>
            </w:r>
            <w:r w:rsidR="00D322FA" w:rsidRPr="005056C8">
              <w:rPr>
                <w:rFonts w:eastAsiaTheme="minorEastAsia" w:cs="Arial"/>
                <w:szCs w:val="24"/>
              </w:rPr>
              <w:t>.</w:t>
            </w:r>
          </w:p>
        </w:tc>
      </w:tr>
      <w:tr w:rsidR="005435F0" w:rsidRPr="005056C8" w14:paraId="1B9C709C" w14:textId="77777777" w:rsidTr="005A74E0">
        <w:tc>
          <w:tcPr>
            <w:tcW w:w="8217" w:type="dxa"/>
          </w:tcPr>
          <w:p w14:paraId="254AF369" w14:textId="6D240138" w:rsidR="005435F0" w:rsidRPr="005056C8" w:rsidRDefault="00D322FA" w:rsidP="005056C8">
            <w:pPr>
              <w:rPr>
                <w:rFonts w:cs="Arial"/>
                <w:b/>
                <w:szCs w:val="24"/>
              </w:rPr>
            </w:pPr>
            <w:r w:rsidRPr="005056C8">
              <w:rPr>
                <w:rFonts w:eastAsiaTheme="minorEastAsia" w:cs="Arial"/>
                <w:b/>
                <w:sz w:val="48"/>
                <w:szCs w:val="48"/>
              </w:rPr>
              <w:t>*</w:t>
            </w:r>
            <w:r w:rsidR="00897A6C">
              <w:rPr>
                <w:rFonts w:eastAsiaTheme="minorEastAsia" w:cs="Arial"/>
                <w:szCs w:val="48"/>
              </w:rPr>
              <w:t>Are</w:t>
            </w:r>
            <w:r w:rsidR="000E1FF1" w:rsidRPr="000E1FF1">
              <w:rPr>
                <w:rFonts w:eastAsiaTheme="minorEastAsia" w:cs="Arial"/>
                <w:szCs w:val="48"/>
              </w:rPr>
              <w:t xml:space="preserve"> t</w:t>
            </w:r>
            <w:r w:rsidR="005435F0" w:rsidRPr="000E1FF1">
              <w:rPr>
                <w:rFonts w:eastAsiaTheme="minorEastAsia" w:cs="Arial"/>
                <w:szCs w:val="24"/>
                <w:lang w:eastAsia="en-GB"/>
              </w:rPr>
              <w:t>here</w:t>
            </w:r>
            <w:r w:rsidR="005435F0" w:rsidRPr="005056C8">
              <w:rPr>
                <w:rFonts w:eastAsiaTheme="minorEastAsia" w:cs="Arial"/>
                <w:szCs w:val="24"/>
                <w:lang w:eastAsia="en-GB"/>
              </w:rPr>
              <w:t xml:space="preserve"> funds</w:t>
            </w:r>
            <w:r w:rsidR="00897A6C">
              <w:rPr>
                <w:rFonts w:eastAsiaTheme="minorEastAsia" w:cs="Arial"/>
                <w:szCs w:val="24"/>
                <w:lang w:eastAsia="en-GB"/>
              </w:rPr>
              <w:t xml:space="preserve"> </w:t>
            </w:r>
            <w:r w:rsidR="005435F0" w:rsidRPr="005056C8">
              <w:rPr>
                <w:rFonts w:eastAsiaTheme="minorEastAsia" w:cs="Arial"/>
                <w:szCs w:val="24"/>
                <w:lang w:eastAsia="en-GB"/>
              </w:rPr>
              <w:t>/</w:t>
            </w:r>
            <w:r w:rsidR="00897A6C">
              <w:rPr>
                <w:rFonts w:eastAsiaTheme="minorEastAsia" w:cs="Arial"/>
                <w:szCs w:val="24"/>
                <w:lang w:eastAsia="en-GB"/>
              </w:rPr>
              <w:t xml:space="preserve"> </w:t>
            </w:r>
            <w:r w:rsidR="005435F0" w:rsidRPr="005056C8">
              <w:rPr>
                <w:rFonts w:eastAsiaTheme="minorEastAsia" w:cs="Arial"/>
                <w:szCs w:val="24"/>
                <w:lang w:eastAsia="en-GB"/>
              </w:rPr>
              <w:t>resources</w:t>
            </w:r>
            <w:r w:rsidR="00897A6C">
              <w:rPr>
                <w:rFonts w:eastAsiaTheme="minorEastAsia" w:cs="Arial"/>
                <w:szCs w:val="24"/>
                <w:lang w:eastAsia="en-GB"/>
              </w:rPr>
              <w:t xml:space="preserve"> </w:t>
            </w:r>
            <w:r w:rsidR="005435F0" w:rsidRPr="005056C8">
              <w:rPr>
                <w:rFonts w:eastAsiaTheme="minorEastAsia" w:cs="Arial"/>
                <w:szCs w:val="24"/>
                <w:lang w:eastAsia="en-GB"/>
              </w:rPr>
              <w:t>/</w:t>
            </w:r>
            <w:r w:rsidR="00897A6C">
              <w:rPr>
                <w:rFonts w:eastAsiaTheme="minorEastAsia" w:cs="Arial"/>
                <w:szCs w:val="24"/>
                <w:lang w:eastAsia="en-GB"/>
              </w:rPr>
              <w:t xml:space="preserve"> </w:t>
            </w:r>
            <w:r w:rsidR="005435F0" w:rsidRPr="005056C8">
              <w:rPr>
                <w:rFonts w:eastAsiaTheme="minorEastAsia" w:cs="Arial"/>
                <w:szCs w:val="24"/>
                <w:lang w:eastAsia="en-GB"/>
              </w:rPr>
              <w:t xml:space="preserve">equipment, etc. being provided to this </w:t>
            </w:r>
            <w:r w:rsidR="00360443" w:rsidRPr="005056C8">
              <w:rPr>
                <w:rFonts w:eastAsiaTheme="minorEastAsia" w:cs="Arial"/>
                <w:szCs w:val="24"/>
                <w:lang w:eastAsia="en-GB"/>
              </w:rPr>
              <w:t xml:space="preserve">participating NHS </w:t>
            </w:r>
            <w:r w:rsidR="007E15DA" w:rsidRPr="005056C8">
              <w:rPr>
                <w:rFonts w:eastAsiaTheme="minorEastAsia" w:cs="Arial"/>
                <w:szCs w:val="24"/>
                <w:lang w:eastAsia="en-GB"/>
              </w:rPr>
              <w:t xml:space="preserve">/ HSC </w:t>
            </w:r>
            <w:r w:rsidR="00360443" w:rsidRPr="005056C8">
              <w:rPr>
                <w:rFonts w:eastAsiaTheme="minorEastAsia" w:cs="Arial"/>
                <w:szCs w:val="24"/>
                <w:lang w:eastAsia="en-GB"/>
              </w:rPr>
              <w:t xml:space="preserve">organisation </w:t>
            </w:r>
            <w:r w:rsidR="005435F0" w:rsidRPr="005056C8">
              <w:rPr>
                <w:rFonts w:eastAsiaTheme="minorEastAsia" w:cs="Arial"/>
                <w:szCs w:val="24"/>
                <w:lang w:eastAsia="en-GB"/>
              </w:rPr>
              <w:t xml:space="preserve">by the </w:t>
            </w:r>
            <w:r w:rsidR="00C7380F" w:rsidRPr="005056C8">
              <w:rPr>
                <w:rFonts w:eastAsiaTheme="minorEastAsia" w:cs="Arial"/>
                <w:szCs w:val="24"/>
                <w:lang w:eastAsia="en-GB"/>
              </w:rPr>
              <w:t>Sponsor</w:t>
            </w:r>
            <w:r w:rsidR="00897A6C">
              <w:rPr>
                <w:rFonts w:eastAsiaTheme="minorEastAsia" w:cs="Arial"/>
                <w:szCs w:val="24"/>
                <w:lang w:eastAsia="en-GB"/>
              </w:rPr>
              <w:t>?  If no, t</w:t>
            </w:r>
            <w:r w:rsidR="005435F0" w:rsidRPr="005056C8">
              <w:rPr>
                <w:rFonts w:eastAsiaTheme="minorEastAsia" w:cs="Arial"/>
                <w:szCs w:val="24"/>
                <w:lang w:eastAsia="en-GB"/>
              </w:rPr>
              <w:t xml:space="preserve">his </w:t>
            </w:r>
            <w:r w:rsidR="003A4BC5" w:rsidRPr="005056C8">
              <w:rPr>
                <w:rFonts w:eastAsiaTheme="minorEastAsia" w:cs="Arial"/>
                <w:szCs w:val="24"/>
                <w:lang w:eastAsia="en-GB"/>
              </w:rPr>
              <w:t>appendix</w:t>
            </w:r>
            <w:r w:rsidR="005435F0" w:rsidRPr="005056C8">
              <w:rPr>
                <w:rFonts w:eastAsiaTheme="minorEastAsia" w:cs="Arial"/>
                <w:szCs w:val="24"/>
                <w:lang w:eastAsia="en-GB"/>
              </w:rPr>
              <w:t xml:space="preserve"> should be left blank.</w:t>
            </w:r>
            <w:r w:rsidR="00897A6C" w:rsidRPr="005056C8">
              <w:rPr>
                <w:rFonts w:eastAsiaTheme="minorEastAsia" w:cs="Arial"/>
                <w:szCs w:val="24"/>
                <w:lang w:eastAsia="en-GB"/>
              </w:rPr>
              <w:t xml:space="preserve"> </w:t>
            </w:r>
            <w:r w:rsidR="00897A6C">
              <w:rPr>
                <w:rFonts w:eastAsiaTheme="minorEastAsia" w:cs="Arial"/>
                <w:szCs w:val="24"/>
                <w:lang w:eastAsia="en-GB"/>
              </w:rPr>
              <w:t xml:space="preserve"> If yes, t</w:t>
            </w:r>
            <w:r w:rsidR="00897A6C" w:rsidRPr="005056C8">
              <w:rPr>
                <w:rFonts w:eastAsiaTheme="minorEastAsia" w:cs="Arial"/>
                <w:szCs w:val="24"/>
                <w:lang w:eastAsia="en-GB"/>
              </w:rPr>
              <w:t xml:space="preserve">his finance appendix forms part of the Agreement between the participating NHS / HSC organisation and the Sponsor.  </w:t>
            </w:r>
          </w:p>
        </w:tc>
        <w:sdt>
          <w:sdtPr>
            <w:rPr>
              <w:rStyle w:val="Style3"/>
              <w:color w:val="auto"/>
            </w:rPr>
            <w:alias w:val="Select yes or no"/>
            <w:tag w:val="Select yes or no"/>
            <w:id w:val="-961423629"/>
            <w:placeholder>
              <w:docPart w:val="2B94239D2269405D8101393CE6A98A82"/>
            </w:placeholder>
            <w:dropDownList>
              <w:listItem w:value="Choose an item."/>
              <w:listItem w:displayText="Yes" w:value="Yes"/>
              <w:listItem w:displayText="No" w:value="No"/>
            </w:dropDownList>
          </w:sdtPr>
          <w:sdtEndPr>
            <w:rPr>
              <w:rStyle w:val="DefaultParagraphFont"/>
              <w:rFonts w:cs="Arial"/>
              <w:szCs w:val="24"/>
            </w:rPr>
          </w:sdtEndPr>
          <w:sdtContent>
            <w:tc>
              <w:tcPr>
                <w:tcW w:w="1025" w:type="dxa"/>
              </w:tcPr>
              <w:p w14:paraId="4768D411" w14:textId="7AFB9CCB" w:rsidR="005435F0" w:rsidRPr="005056C8" w:rsidRDefault="000C12A7" w:rsidP="005056C8">
                <w:pPr>
                  <w:jc w:val="center"/>
                  <w:rPr>
                    <w:rFonts w:cs="Arial"/>
                    <w:szCs w:val="24"/>
                  </w:rPr>
                </w:pPr>
                <w:r w:rsidRPr="000C12A7">
                  <w:rPr>
                    <w:rStyle w:val="Style3"/>
                    <w:color w:val="auto"/>
                  </w:rPr>
                  <w:t>No</w:t>
                </w:r>
              </w:p>
            </w:tc>
          </w:sdtContent>
        </w:sdt>
      </w:tr>
    </w:tbl>
    <w:p w14:paraId="03788070" w14:textId="77777777" w:rsidR="00236808" w:rsidRPr="005056C8" w:rsidRDefault="00236808" w:rsidP="005056C8">
      <w:pPr>
        <w:pStyle w:val="Heading3"/>
        <w:spacing w:line="240" w:lineRule="auto"/>
      </w:pPr>
      <w:r w:rsidRPr="005056C8">
        <w:t>A. Financial Arrangements</w:t>
      </w:r>
    </w:p>
    <w:p w14:paraId="40E40A7A" w14:textId="57CFD73E" w:rsidR="00236808" w:rsidRPr="005056C8" w:rsidRDefault="00236808" w:rsidP="005056C8">
      <w:pPr>
        <w:spacing w:before="100" w:beforeAutospacing="1" w:after="100" w:afterAutospacing="1" w:line="240" w:lineRule="auto"/>
        <w:rPr>
          <w:rFonts w:cs="Arial"/>
          <w:szCs w:val="24"/>
        </w:rPr>
      </w:pPr>
      <w:r w:rsidRPr="005056C8">
        <w:rPr>
          <w:rFonts w:cs="Arial"/>
          <w:szCs w:val="24"/>
          <w:highlight w:val="yellow"/>
        </w:rPr>
        <w:t xml:space="preserve">The overall, study-wide recruitment for this </w:t>
      </w:r>
      <w:r w:rsidR="002F719C" w:rsidRPr="005056C8">
        <w:rPr>
          <w:rFonts w:cs="Arial"/>
          <w:szCs w:val="24"/>
          <w:highlight w:val="yellow"/>
        </w:rPr>
        <w:t>s</w:t>
      </w:r>
      <w:r w:rsidRPr="005056C8">
        <w:rPr>
          <w:rFonts w:cs="Arial"/>
          <w:szCs w:val="24"/>
          <w:highlight w:val="yellow"/>
        </w:rPr>
        <w:t xml:space="preserve">tudy is competitive with a maximum figure of </w:t>
      </w:r>
      <w:r w:rsidRPr="005056C8">
        <w:rPr>
          <w:rFonts w:cs="Arial"/>
          <w:szCs w:val="24"/>
          <w:highlight w:val="yellow"/>
          <w:shd w:val="clear" w:color="auto" w:fill="FFFF00"/>
        </w:rPr>
        <w:t>[X]</w:t>
      </w:r>
      <w:r w:rsidRPr="005056C8">
        <w:rPr>
          <w:rFonts w:cs="Arial"/>
          <w:szCs w:val="24"/>
          <w:highlight w:val="yellow"/>
        </w:rPr>
        <w:t xml:space="preserve"> Participants.  Once this target has been reached, the </w:t>
      </w:r>
      <w:r w:rsidR="00C7380F" w:rsidRPr="005056C8">
        <w:rPr>
          <w:rFonts w:cs="Arial"/>
          <w:szCs w:val="24"/>
          <w:highlight w:val="yellow"/>
        </w:rPr>
        <w:t>Sponsor</w:t>
      </w:r>
      <w:r w:rsidRPr="005056C8">
        <w:rPr>
          <w:rFonts w:cs="Arial"/>
          <w:szCs w:val="24"/>
          <w:highlight w:val="yellow"/>
        </w:rPr>
        <w:t xml:space="preserve"> will notify the </w:t>
      </w:r>
      <w:r w:rsidR="00112E01" w:rsidRPr="005056C8">
        <w:rPr>
          <w:rFonts w:cs="Arial"/>
          <w:szCs w:val="24"/>
          <w:highlight w:val="yellow"/>
          <w:u w:val="single"/>
        </w:rPr>
        <w:t>Participating NHS / HSC Organisation</w:t>
      </w:r>
      <w:r w:rsidRPr="005056C8">
        <w:rPr>
          <w:rFonts w:cs="Arial"/>
          <w:szCs w:val="24"/>
          <w:highlight w:val="yellow"/>
          <w:u w:val="single"/>
        </w:rPr>
        <w:t>.</w:t>
      </w:r>
      <w:r w:rsidRPr="005056C8">
        <w:rPr>
          <w:rFonts w:cs="Arial"/>
          <w:szCs w:val="24"/>
          <w:highlight w:val="yellow"/>
        </w:rPr>
        <w:t xml:space="preserve">  No additional per </w:t>
      </w:r>
      <w:r w:rsidR="002F719C" w:rsidRPr="005056C8">
        <w:rPr>
          <w:rFonts w:cs="Arial"/>
          <w:szCs w:val="24"/>
          <w:highlight w:val="yellow"/>
        </w:rPr>
        <w:t>p</w:t>
      </w:r>
      <w:r w:rsidRPr="005056C8">
        <w:rPr>
          <w:rFonts w:cs="Arial"/>
          <w:szCs w:val="24"/>
          <w:highlight w:val="yellow"/>
        </w:rPr>
        <w:t xml:space="preserve">articipant payments will be made by the </w:t>
      </w:r>
      <w:r w:rsidR="00C7380F" w:rsidRPr="005056C8">
        <w:rPr>
          <w:rFonts w:cs="Arial"/>
          <w:szCs w:val="24"/>
          <w:highlight w:val="yellow"/>
        </w:rPr>
        <w:t>Sponsor</w:t>
      </w:r>
      <w:r w:rsidRPr="005056C8">
        <w:rPr>
          <w:rFonts w:cs="Arial"/>
          <w:szCs w:val="24"/>
          <w:highlight w:val="yellow"/>
        </w:rPr>
        <w:t xml:space="preserve"> to the </w:t>
      </w:r>
      <w:r w:rsidR="00112E01" w:rsidRPr="005056C8">
        <w:rPr>
          <w:rFonts w:cs="Arial"/>
          <w:szCs w:val="24"/>
          <w:highlight w:val="yellow"/>
        </w:rPr>
        <w:t>Participating NHS / HSC Organisation</w:t>
      </w:r>
      <w:r w:rsidRPr="005056C8">
        <w:rPr>
          <w:rFonts w:cs="Arial"/>
          <w:szCs w:val="24"/>
          <w:highlight w:val="yellow"/>
        </w:rPr>
        <w:t xml:space="preserve"> for participants consented after such notification becomes effective.</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
        <w:gridCol w:w="4817"/>
        <w:gridCol w:w="3831"/>
      </w:tblGrid>
      <w:tr w:rsidR="00236808" w:rsidRPr="005056C8" w14:paraId="512AC277" w14:textId="77777777" w:rsidTr="002F2AE5">
        <w:trPr>
          <w:trHeight w:val="641"/>
          <w:jc w:val="center"/>
        </w:trPr>
        <w:tc>
          <w:tcPr>
            <w:tcW w:w="832" w:type="dxa"/>
            <w:shd w:val="clear" w:color="auto" w:fill="auto"/>
          </w:tcPr>
          <w:p w14:paraId="0772B03B" w14:textId="77777777" w:rsidR="00236808" w:rsidRPr="005056C8" w:rsidRDefault="00236808" w:rsidP="005056C8">
            <w:pPr>
              <w:tabs>
                <w:tab w:val="left" w:pos="425"/>
              </w:tabs>
              <w:spacing w:before="120" w:line="240" w:lineRule="auto"/>
              <w:jc w:val="center"/>
              <w:rPr>
                <w:rFonts w:cs="Arial"/>
                <w:b/>
                <w:szCs w:val="24"/>
              </w:rPr>
            </w:pPr>
          </w:p>
        </w:tc>
        <w:tc>
          <w:tcPr>
            <w:tcW w:w="4817" w:type="dxa"/>
            <w:shd w:val="clear" w:color="auto" w:fill="auto"/>
            <w:vAlign w:val="center"/>
          </w:tcPr>
          <w:p w14:paraId="55DF8CF7" w14:textId="7777777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 xml:space="preserve">Area of Cost </w:t>
            </w:r>
          </w:p>
        </w:tc>
        <w:tc>
          <w:tcPr>
            <w:tcW w:w="3831" w:type="dxa"/>
            <w:shd w:val="clear" w:color="auto" w:fill="auto"/>
            <w:vAlign w:val="center"/>
          </w:tcPr>
          <w:p w14:paraId="7C2FCF25" w14:textId="7777777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Payment (£ Sterling)</w:t>
            </w:r>
          </w:p>
        </w:tc>
      </w:tr>
      <w:tr w:rsidR="00236808" w:rsidRPr="005056C8" w14:paraId="0EB79E60" w14:textId="77777777" w:rsidTr="002F2AE5">
        <w:trPr>
          <w:trHeight w:val="240"/>
          <w:jc w:val="center"/>
        </w:trPr>
        <w:tc>
          <w:tcPr>
            <w:tcW w:w="832" w:type="dxa"/>
            <w:shd w:val="clear" w:color="auto" w:fill="auto"/>
          </w:tcPr>
          <w:p w14:paraId="70732B2A"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1</w:t>
            </w:r>
            <w:r w:rsidRPr="005056C8">
              <w:rPr>
                <w:rFonts w:cs="Arial"/>
                <w:b/>
                <w:sz w:val="48"/>
                <w:szCs w:val="48"/>
              </w:rPr>
              <w:t>*</w:t>
            </w:r>
          </w:p>
        </w:tc>
        <w:sdt>
          <w:sdtPr>
            <w:rPr>
              <w:rStyle w:val="Style3"/>
              <w:rFonts w:cs="Arial"/>
            </w:rPr>
            <w:alias w:val="Area of Cost - 1"/>
            <w:tag w:val="Area of Cost - 1"/>
            <w:id w:val="2082634972"/>
            <w:placeholder>
              <w:docPart w:val="C20BF2FF2B6C47AE923A53DCCDAE01B4"/>
            </w:placeholder>
            <w:showingPlcHdr/>
          </w:sdtPr>
          <w:sdtEndPr>
            <w:rPr>
              <w:rStyle w:val="DefaultParagraphFont"/>
              <w:color w:val="auto"/>
              <w:szCs w:val="24"/>
            </w:rPr>
          </w:sdtEndPr>
          <w:sdtContent>
            <w:tc>
              <w:tcPr>
                <w:tcW w:w="4817" w:type="dxa"/>
                <w:vAlign w:val="bottom"/>
              </w:tcPr>
              <w:p w14:paraId="0D4BE598"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sdt>
          <w:sdtPr>
            <w:rPr>
              <w:rStyle w:val="Style3"/>
              <w:rFonts w:cs="Arial"/>
            </w:rPr>
            <w:alias w:val="Payment - row 1"/>
            <w:tag w:val="Payment - row 1"/>
            <w:id w:val="1742755743"/>
            <w:placeholder>
              <w:docPart w:val="E3A7D4662EE049B4AAFF1A553B09F026"/>
            </w:placeholder>
            <w:showingPlcHdr/>
          </w:sdtPr>
          <w:sdtEndPr>
            <w:rPr>
              <w:rStyle w:val="DefaultParagraphFont"/>
              <w:color w:val="auto"/>
              <w:szCs w:val="24"/>
            </w:rPr>
          </w:sdtEndPr>
          <w:sdtContent>
            <w:tc>
              <w:tcPr>
                <w:tcW w:w="3831" w:type="dxa"/>
                <w:vAlign w:val="bottom"/>
              </w:tcPr>
              <w:p w14:paraId="33B3AB19"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tr>
      <w:tr w:rsidR="00236808" w:rsidRPr="005056C8" w14:paraId="4E92899E" w14:textId="77777777" w:rsidTr="002F2AE5">
        <w:trPr>
          <w:trHeight w:val="240"/>
          <w:jc w:val="center"/>
        </w:trPr>
        <w:tc>
          <w:tcPr>
            <w:tcW w:w="832" w:type="dxa"/>
            <w:shd w:val="clear" w:color="auto" w:fill="auto"/>
          </w:tcPr>
          <w:p w14:paraId="35437682"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2</w:t>
            </w:r>
            <w:r w:rsidRPr="005056C8">
              <w:rPr>
                <w:rFonts w:cs="Arial"/>
                <w:b/>
                <w:sz w:val="48"/>
                <w:szCs w:val="48"/>
              </w:rPr>
              <w:t>*</w:t>
            </w:r>
          </w:p>
        </w:tc>
        <w:sdt>
          <w:sdtPr>
            <w:rPr>
              <w:rStyle w:val="Style3"/>
              <w:rFonts w:cs="Arial"/>
            </w:rPr>
            <w:alias w:val="Area of Cost - 2"/>
            <w:tag w:val="Area of Cost - 2"/>
            <w:id w:val="-82222304"/>
            <w:placeholder>
              <w:docPart w:val="39F11AB764884030B1F064A88E186E9E"/>
            </w:placeholder>
            <w:showingPlcHdr/>
          </w:sdtPr>
          <w:sdtEndPr>
            <w:rPr>
              <w:rStyle w:val="DefaultParagraphFont"/>
              <w:color w:val="auto"/>
              <w:szCs w:val="24"/>
            </w:rPr>
          </w:sdtEndPr>
          <w:sdtContent>
            <w:tc>
              <w:tcPr>
                <w:tcW w:w="4817" w:type="dxa"/>
                <w:vAlign w:val="bottom"/>
              </w:tcPr>
              <w:p w14:paraId="78262474"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sdt>
          <w:sdtPr>
            <w:rPr>
              <w:rStyle w:val="Style3"/>
              <w:rFonts w:cs="Arial"/>
            </w:rPr>
            <w:alias w:val="Payment - row 2"/>
            <w:tag w:val="Payment - row 2"/>
            <w:id w:val="40262164"/>
            <w:placeholder>
              <w:docPart w:val="1A999F21B376490AB8D575907CE59E7B"/>
            </w:placeholder>
            <w:showingPlcHdr/>
          </w:sdtPr>
          <w:sdtEndPr>
            <w:rPr>
              <w:rStyle w:val="DefaultParagraphFont"/>
              <w:color w:val="auto"/>
              <w:szCs w:val="24"/>
            </w:rPr>
          </w:sdtEndPr>
          <w:sdtContent>
            <w:tc>
              <w:tcPr>
                <w:tcW w:w="3831" w:type="dxa"/>
                <w:vAlign w:val="bottom"/>
              </w:tcPr>
              <w:p w14:paraId="6A515E10"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tr>
      <w:tr w:rsidR="00236808" w:rsidRPr="005056C8" w14:paraId="4AB34E28" w14:textId="77777777" w:rsidTr="002F2AE5">
        <w:trPr>
          <w:trHeight w:val="240"/>
          <w:jc w:val="center"/>
        </w:trPr>
        <w:tc>
          <w:tcPr>
            <w:tcW w:w="832" w:type="dxa"/>
            <w:shd w:val="clear" w:color="auto" w:fill="auto"/>
          </w:tcPr>
          <w:p w14:paraId="66B64B43"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3</w:t>
            </w:r>
            <w:r w:rsidRPr="005056C8">
              <w:rPr>
                <w:rFonts w:cs="Arial"/>
                <w:b/>
                <w:sz w:val="48"/>
                <w:szCs w:val="48"/>
              </w:rPr>
              <w:t>*</w:t>
            </w:r>
          </w:p>
        </w:tc>
        <w:sdt>
          <w:sdtPr>
            <w:rPr>
              <w:rStyle w:val="Style3"/>
              <w:rFonts w:cs="Arial"/>
            </w:rPr>
            <w:alias w:val="Area of Cost - 3"/>
            <w:tag w:val="Area of Cost - 3"/>
            <w:id w:val="-154382470"/>
            <w:placeholder>
              <w:docPart w:val="8EAEA33C31644D28A4306484094DAF29"/>
            </w:placeholder>
            <w:showingPlcHdr/>
          </w:sdtPr>
          <w:sdtEndPr>
            <w:rPr>
              <w:rStyle w:val="DefaultParagraphFont"/>
              <w:color w:val="auto"/>
              <w:szCs w:val="24"/>
            </w:rPr>
          </w:sdtEndPr>
          <w:sdtContent>
            <w:tc>
              <w:tcPr>
                <w:tcW w:w="4817" w:type="dxa"/>
                <w:vAlign w:val="bottom"/>
              </w:tcPr>
              <w:p w14:paraId="7A723383"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sdt>
          <w:sdtPr>
            <w:rPr>
              <w:rStyle w:val="Style3"/>
              <w:rFonts w:cs="Arial"/>
            </w:rPr>
            <w:alias w:val="Payment - row 3"/>
            <w:tag w:val="Payment - row 3"/>
            <w:id w:val="1293940926"/>
            <w:placeholder>
              <w:docPart w:val="7E8EC04E88984B5584976201F2779921"/>
            </w:placeholder>
            <w:showingPlcHdr/>
          </w:sdtPr>
          <w:sdtEndPr>
            <w:rPr>
              <w:rStyle w:val="DefaultParagraphFont"/>
              <w:color w:val="auto"/>
              <w:szCs w:val="24"/>
            </w:rPr>
          </w:sdtEndPr>
          <w:sdtContent>
            <w:tc>
              <w:tcPr>
                <w:tcW w:w="3831" w:type="dxa"/>
                <w:vAlign w:val="bottom"/>
              </w:tcPr>
              <w:p w14:paraId="0A2F1131"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tr>
      <w:tr w:rsidR="00236808" w:rsidRPr="005056C8" w14:paraId="1C1F7969" w14:textId="77777777" w:rsidTr="002F2AE5">
        <w:trPr>
          <w:trHeight w:val="240"/>
          <w:jc w:val="center"/>
        </w:trPr>
        <w:tc>
          <w:tcPr>
            <w:tcW w:w="832" w:type="dxa"/>
            <w:shd w:val="clear" w:color="auto" w:fill="auto"/>
          </w:tcPr>
          <w:p w14:paraId="5BCA27B3"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4</w:t>
            </w:r>
            <w:r w:rsidRPr="005056C8">
              <w:rPr>
                <w:rFonts w:cs="Arial"/>
                <w:b/>
                <w:sz w:val="48"/>
                <w:szCs w:val="48"/>
              </w:rPr>
              <w:t>*</w:t>
            </w:r>
          </w:p>
        </w:tc>
        <w:sdt>
          <w:sdtPr>
            <w:rPr>
              <w:rStyle w:val="Style3"/>
              <w:rFonts w:cs="Arial"/>
            </w:rPr>
            <w:alias w:val="Area of Cost - 4"/>
            <w:tag w:val="Area of Cost - 4"/>
            <w:id w:val="561215914"/>
            <w:placeholder>
              <w:docPart w:val="6020CC53C6D54DCC87E814609E1A1BF6"/>
            </w:placeholder>
            <w:showingPlcHdr/>
          </w:sdtPr>
          <w:sdtEndPr>
            <w:rPr>
              <w:rStyle w:val="DefaultParagraphFont"/>
              <w:color w:val="auto"/>
              <w:szCs w:val="24"/>
            </w:rPr>
          </w:sdtEndPr>
          <w:sdtContent>
            <w:tc>
              <w:tcPr>
                <w:tcW w:w="4817" w:type="dxa"/>
                <w:vAlign w:val="bottom"/>
              </w:tcPr>
              <w:p w14:paraId="7561EFB1"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sdt>
          <w:sdtPr>
            <w:rPr>
              <w:rStyle w:val="Style3"/>
              <w:rFonts w:cs="Arial"/>
            </w:rPr>
            <w:alias w:val="Payment - row 4"/>
            <w:tag w:val="Payment - row 4"/>
            <w:id w:val="1520430000"/>
            <w:placeholder>
              <w:docPart w:val="3BF5ED9F310143A5A8A9BCE7EBC5ACCD"/>
            </w:placeholder>
            <w:showingPlcHdr/>
          </w:sdtPr>
          <w:sdtEndPr>
            <w:rPr>
              <w:rStyle w:val="DefaultParagraphFont"/>
              <w:color w:val="auto"/>
              <w:szCs w:val="24"/>
            </w:rPr>
          </w:sdtEndPr>
          <w:sdtContent>
            <w:tc>
              <w:tcPr>
                <w:tcW w:w="3831" w:type="dxa"/>
                <w:vAlign w:val="bottom"/>
              </w:tcPr>
              <w:p w14:paraId="49354832"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tr>
      <w:tr w:rsidR="00236808" w:rsidRPr="005056C8" w14:paraId="13E50DEB" w14:textId="77777777" w:rsidTr="002F2AE5">
        <w:trPr>
          <w:trHeight w:val="240"/>
          <w:jc w:val="center"/>
        </w:trPr>
        <w:tc>
          <w:tcPr>
            <w:tcW w:w="832" w:type="dxa"/>
            <w:shd w:val="clear" w:color="auto" w:fill="auto"/>
          </w:tcPr>
          <w:p w14:paraId="7E81836A"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5</w:t>
            </w:r>
            <w:r w:rsidRPr="005056C8">
              <w:rPr>
                <w:rFonts w:cs="Arial"/>
                <w:b/>
                <w:sz w:val="48"/>
                <w:szCs w:val="48"/>
              </w:rPr>
              <w:t>*</w:t>
            </w:r>
          </w:p>
        </w:tc>
        <w:sdt>
          <w:sdtPr>
            <w:rPr>
              <w:rStyle w:val="Style3"/>
              <w:rFonts w:cs="Arial"/>
            </w:rPr>
            <w:alias w:val="Area of Cost 5"/>
            <w:tag w:val="ARea of Cost 5"/>
            <w:id w:val="-343097046"/>
            <w:placeholder>
              <w:docPart w:val="7C94BDCDB31448ED82EB637AE874BD6C"/>
            </w:placeholder>
            <w:showingPlcHdr/>
          </w:sdtPr>
          <w:sdtEndPr>
            <w:rPr>
              <w:rStyle w:val="DefaultParagraphFont"/>
              <w:color w:val="auto"/>
              <w:szCs w:val="24"/>
            </w:rPr>
          </w:sdtEndPr>
          <w:sdtContent>
            <w:tc>
              <w:tcPr>
                <w:tcW w:w="4817" w:type="dxa"/>
                <w:vAlign w:val="bottom"/>
              </w:tcPr>
              <w:p w14:paraId="499B6448"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sdt>
          <w:sdtPr>
            <w:rPr>
              <w:rStyle w:val="Style3"/>
              <w:rFonts w:cs="Arial"/>
            </w:rPr>
            <w:alias w:val="Payment - row 5"/>
            <w:tag w:val="Payment - row 5"/>
            <w:id w:val="-1064480809"/>
            <w:placeholder>
              <w:docPart w:val="55D43482999F4BFBB2CE7322DEAFF8A6"/>
            </w:placeholder>
            <w:showingPlcHdr/>
          </w:sdtPr>
          <w:sdtEndPr>
            <w:rPr>
              <w:rStyle w:val="DefaultParagraphFont"/>
              <w:color w:val="auto"/>
              <w:szCs w:val="24"/>
            </w:rPr>
          </w:sdtEndPr>
          <w:sdtContent>
            <w:tc>
              <w:tcPr>
                <w:tcW w:w="3831" w:type="dxa"/>
                <w:vAlign w:val="bottom"/>
              </w:tcPr>
              <w:p w14:paraId="6962F1D9"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tr>
    </w:tbl>
    <w:p w14:paraId="55539C0E" w14:textId="77777777" w:rsidR="00236808" w:rsidRPr="005056C8" w:rsidRDefault="00236808" w:rsidP="005056C8">
      <w:pPr>
        <w:pStyle w:val="Schedule"/>
        <w:numPr>
          <w:ilvl w:val="0"/>
          <w:numId w:val="0"/>
        </w:numPr>
        <w:tabs>
          <w:tab w:val="left" w:pos="425"/>
        </w:tabs>
        <w:spacing w:before="120" w:after="0"/>
        <w:jc w:val="left"/>
        <w:rPr>
          <w:rFonts w:ascii="Arial" w:hAnsi="Arial" w:cs="Arial"/>
          <w:b w:val="0"/>
          <w:caps w:val="0"/>
          <w:sz w:val="24"/>
          <w:szCs w:val="24"/>
        </w:rPr>
      </w:pPr>
      <w:r w:rsidRPr="005056C8">
        <w:rPr>
          <w:rFonts w:ascii="Arial" w:hAnsi="Arial" w:cs="Arial"/>
          <w:b w:val="0"/>
          <w:caps w:val="0"/>
          <w:sz w:val="24"/>
          <w:szCs w:val="24"/>
        </w:rPr>
        <w:t xml:space="preserve">If VAT is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pay the VAT in addition to the payment of the agreed costs on presentation of a VAT invoice in which the VAT is stated as a separate item.  Such invoices should quote the </w:t>
      </w:r>
      <w:r w:rsidR="00112E01" w:rsidRPr="005056C8">
        <w:rPr>
          <w:rFonts w:ascii="Arial" w:hAnsi="Arial" w:cs="Arial"/>
          <w:b w:val="0"/>
          <w:caps w:val="0"/>
          <w:sz w:val="24"/>
          <w:szCs w:val="24"/>
        </w:rPr>
        <w:t>Participating NHS / HSC Organisation</w:t>
      </w:r>
      <w:r w:rsidRPr="005056C8">
        <w:rPr>
          <w:rFonts w:ascii="Arial" w:hAnsi="Arial" w:cs="Arial"/>
          <w:b w:val="0"/>
          <w:caps w:val="0"/>
          <w:sz w:val="24"/>
          <w:szCs w:val="24"/>
        </w:rPr>
        <w:t xml:space="preserve">’s VAT registration number.  If VAT is not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issue a VAT exemption certificate.</w:t>
      </w:r>
    </w:p>
    <w:p w14:paraId="03969AF5" w14:textId="77777777" w:rsidR="00236808" w:rsidRPr="005056C8" w:rsidRDefault="00236808" w:rsidP="005056C8">
      <w:pPr>
        <w:pStyle w:val="Schedule"/>
        <w:numPr>
          <w:ilvl w:val="0"/>
          <w:numId w:val="0"/>
        </w:numPr>
        <w:tabs>
          <w:tab w:val="left" w:pos="425"/>
        </w:tabs>
        <w:spacing w:before="120" w:after="0"/>
        <w:jc w:val="left"/>
        <w:rPr>
          <w:rFonts w:ascii="Arial" w:hAnsi="Arial" w:cs="Arial"/>
          <w:caps w:val="0"/>
          <w:sz w:val="24"/>
          <w:szCs w:val="24"/>
        </w:rPr>
      </w:pPr>
      <w:r w:rsidRPr="005056C8">
        <w:rPr>
          <w:rFonts w:ascii="Arial" w:hAnsi="Arial" w:cs="Arial"/>
          <w:caps w:val="0"/>
          <w:sz w:val="24"/>
          <w:szCs w:val="24"/>
        </w:rPr>
        <w:t>Schedule of payments and details of payment arrangements</w:t>
      </w:r>
    </w:p>
    <w:p w14:paraId="43C362A0" w14:textId="158DD5F3" w:rsidR="00236808" w:rsidRPr="005056C8" w:rsidRDefault="00236808" w:rsidP="005056C8">
      <w:pPr>
        <w:tabs>
          <w:tab w:val="left" w:pos="425"/>
        </w:tabs>
        <w:spacing w:before="120" w:line="240" w:lineRule="auto"/>
        <w:rPr>
          <w:rFonts w:cs="Arial"/>
          <w:color w:val="000000" w:themeColor="text1"/>
          <w:szCs w:val="24"/>
          <w:shd w:val="clear" w:color="auto" w:fill="DDCDC3"/>
        </w:rPr>
      </w:pPr>
      <w:r w:rsidRPr="005056C8">
        <w:rPr>
          <w:rFonts w:cs="Arial"/>
          <w:b/>
          <w:color w:val="000000" w:themeColor="text1"/>
          <w:sz w:val="48"/>
          <w:szCs w:val="48"/>
        </w:rPr>
        <w:t>*</w:t>
      </w:r>
      <w:r w:rsidRPr="005056C8">
        <w:rPr>
          <w:rFonts w:cs="Arial"/>
          <w:color w:val="000000" w:themeColor="text1"/>
          <w:szCs w:val="24"/>
        </w:rPr>
        <w:t>Invoices to be submitted</w:t>
      </w:r>
      <w:r w:rsidRPr="005056C8">
        <w:rPr>
          <w:rFonts w:cs="Arial"/>
          <w:szCs w:val="24"/>
        </w:rPr>
        <w:t xml:space="preserve"> </w:t>
      </w:r>
      <w:r w:rsidRPr="005056C8">
        <w:rPr>
          <w:rFonts w:cs="Arial"/>
          <w:szCs w:val="24"/>
          <w:highlight w:val="yellow"/>
        </w:rPr>
        <w:t>[Insert FREQUENCY OR INTERVAL e.g. quarterly</w:t>
      </w:r>
      <w:r w:rsidRPr="005056C8">
        <w:rPr>
          <w:rFonts w:cs="Arial"/>
          <w:szCs w:val="24"/>
        </w:rPr>
        <w:t>] to:</w:t>
      </w:r>
    </w:p>
    <w:p w14:paraId="39AB61C0" w14:textId="71EC1089" w:rsidR="00236808" w:rsidRPr="005056C8" w:rsidRDefault="00236808" w:rsidP="005056C8">
      <w:pPr>
        <w:tabs>
          <w:tab w:val="left" w:pos="425"/>
        </w:tabs>
        <w:spacing w:before="120" w:line="240" w:lineRule="auto"/>
        <w:rPr>
          <w:rFonts w:cs="Arial"/>
          <w:i/>
          <w:szCs w:val="24"/>
        </w:rPr>
      </w:pPr>
      <w:r w:rsidRPr="005056C8">
        <w:rPr>
          <w:rFonts w:cs="Arial"/>
          <w:szCs w:val="24"/>
          <w:highlight w:val="yellow"/>
        </w:rPr>
        <w:lastRenderedPageBreak/>
        <w:t>[Insert JOB TITLE, NAME OF BODY &amp; ADDRESS]</w:t>
      </w:r>
      <w:r w:rsidRPr="005056C8">
        <w:rPr>
          <w:rFonts w:cs="Arial"/>
          <w:i/>
          <w:szCs w:val="24"/>
        </w:rPr>
        <w:t xml:space="preserve"> </w:t>
      </w:r>
    </w:p>
    <w:p w14:paraId="7ED1E37B" w14:textId="77777777" w:rsidR="00236808" w:rsidRPr="005056C8" w:rsidRDefault="00236808" w:rsidP="005056C8">
      <w:pPr>
        <w:keepNext/>
        <w:tabs>
          <w:tab w:val="left" w:pos="425"/>
        </w:tabs>
        <w:spacing w:line="240" w:lineRule="auto"/>
        <w:rPr>
          <w:rFonts w:cs="Arial"/>
          <w:szCs w:val="24"/>
        </w:rPr>
      </w:pPr>
    </w:p>
    <w:p w14:paraId="5510D2A1" w14:textId="77777777" w:rsidR="00236808" w:rsidRPr="005056C8" w:rsidRDefault="00236808" w:rsidP="005056C8">
      <w:pPr>
        <w:tabs>
          <w:tab w:val="left" w:pos="425"/>
        </w:tabs>
        <w:spacing w:before="120" w:line="240" w:lineRule="auto"/>
        <w:rPr>
          <w:rFonts w:cs="Arial"/>
          <w:szCs w:val="24"/>
        </w:rPr>
      </w:pPr>
    </w:p>
    <w:p w14:paraId="016D4887" w14:textId="77777777" w:rsidR="00236808" w:rsidRPr="005056C8" w:rsidRDefault="00236808" w:rsidP="005056C8">
      <w:pPr>
        <w:tabs>
          <w:tab w:val="left" w:pos="425"/>
        </w:tabs>
        <w:spacing w:before="120" w:line="240" w:lineRule="auto"/>
        <w:rPr>
          <w:rFonts w:cs="Arial"/>
          <w:szCs w:val="24"/>
          <w:shd w:val="clear" w:color="auto" w:fill="C8D9DC"/>
        </w:rPr>
      </w:pPr>
      <w:r w:rsidRPr="005056C8">
        <w:rPr>
          <w:rFonts w:cs="Arial"/>
          <w:b/>
          <w:sz w:val="32"/>
          <w:szCs w:val="32"/>
        </w:rPr>
        <w:t>^</w:t>
      </w:r>
      <w:r w:rsidRPr="005056C8">
        <w:rPr>
          <w:rFonts w:cs="Arial"/>
          <w:szCs w:val="24"/>
        </w:rPr>
        <w:t>Payment to be made by cheque payable to</w:t>
      </w:r>
      <w:r w:rsidRPr="005056C8">
        <w:rPr>
          <w:rFonts w:cs="Arial"/>
          <w:szCs w:val="24"/>
          <w:shd w:val="clear" w:color="auto" w:fill="FFFFFF" w:themeFill="background1"/>
        </w:rPr>
        <w:t>:</w:t>
      </w:r>
    </w:p>
    <w:p w14:paraId="588414F2" w14:textId="3351C1E6" w:rsidR="00236808" w:rsidRPr="005056C8" w:rsidRDefault="00236808" w:rsidP="005056C8">
      <w:pPr>
        <w:tabs>
          <w:tab w:val="left" w:pos="425"/>
        </w:tabs>
        <w:spacing w:before="120" w:line="240" w:lineRule="auto"/>
        <w:rPr>
          <w:rFonts w:cs="Arial"/>
          <w:szCs w:val="24"/>
        </w:rPr>
      </w:pPr>
      <w:r w:rsidRPr="005056C8">
        <w:rPr>
          <w:rFonts w:cs="Arial"/>
          <w:szCs w:val="24"/>
          <w:highlight w:val="yellow"/>
        </w:rPr>
        <w:t xml:space="preserve">[Insert NAME OF </w:t>
      </w:r>
      <w:r w:rsidR="00112E01" w:rsidRPr="005056C8">
        <w:rPr>
          <w:rFonts w:cs="Arial"/>
          <w:szCs w:val="24"/>
          <w:highlight w:val="yellow"/>
        </w:rPr>
        <w:t>PARTICIPATING NHS / HSC ORGANISATION</w:t>
      </w:r>
      <w:r w:rsidRPr="005056C8">
        <w:rPr>
          <w:rFonts w:cs="Arial"/>
          <w:szCs w:val="24"/>
          <w:highlight w:val="yellow"/>
        </w:rPr>
        <w:t>]</w:t>
      </w:r>
    </w:p>
    <w:p w14:paraId="5E2460B4" w14:textId="77777777" w:rsidR="00A3526D" w:rsidRPr="005056C8" w:rsidRDefault="00A3526D" w:rsidP="005056C8">
      <w:pPr>
        <w:tabs>
          <w:tab w:val="left" w:pos="425"/>
        </w:tabs>
        <w:spacing w:before="120" w:line="240" w:lineRule="auto"/>
        <w:rPr>
          <w:rFonts w:cs="Arial"/>
          <w:szCs w:val="24"/>
        </w:rPr>
      </w:pPr>
      <w:r w:rsidRPr="005056C8">
        <w:rPr>
          <w:rFonts w:cs="Arial"/>
          <w:b/>
          <w:sz w:val="32"/>
          <w:szCs w:val="32"/>
        </w:rPr>
        <w:t>^</w:t>
      </w:r>
      <w:r w:rsidRPr="005056C8">
        <w:rPr>
          <w:rFonts w:cs="Arial"/>
          <w:szCs w:val="24"/>
        </w:rPr>
        <w:t>and remitted to:</w:t>
      </w:r>
    </w:p>
    <w:p w14:paraId="349EC810" w14:textId="7040E023" w:rsidR="00236808" w:rsidRPr="005056C8" w:rsidRDefault="001552CC" w:rsidP="005056C8">
      <w:pPr>
        <w:tabs>
          <w:tab w:val="left" w:pos="425"/>
        </w:tabs>
        <w:spacing w:before="120" w:line="240" w:lineRule="auto"/>
        <w:rPr>
          <w:rFonts w:cs="Arial"/>
          <w:szCs w:val="24"/>
          <w:highlight w:val="yellow"/>
        </w:rPr>
      </w:pPr>
      <w:ins w:id="11" w:author="Author">
        <w:r w:rsidRPr="005056C8" w:rsidDel="001552CC">
          <w:rPr>
            <w:rFonts w:cs="Arial"/>
            <w:szCs w:val="24"/>
            <w:highlight w:val="yellow"/>
          </w:rPr>
          <w:t xml:space="preserve"> </w:t>
        </w:r>
      </w:ins>
      <w:r w:rsidR="00236808" w:rsidRPr="005056C8">
        <w:rPr>
          <w:rFonts w:cs="Arial"/>
          <w:szCs w:val="24"/>
          <w:highlight w:val="yellow"/>
        </w:rPr>
        <w:t xml:space="preserve">[Insert JOB TITLE/POSITION] </w:t>
      </w:r>
    </w:p>
    <w:p w14:paraId="4A6DCC27" w14:textId="43A0E62E" w:rsidR="00236808" w:rsidRPr="005056C8" w:rsidRDefault="00236808" w:rsidP="005056C8">
      <w:pPr>
        <w:tabs>
          <w:tab w:val="left" w:pos="425"/>
        </w:tabs>
        <w:spacing w:before="120" w:line="240" w:lineRule="auto"/>
        <w:rPr>
          <w:rFonts w:cs="Arial"/>
          <w:szCs w:val="24"/>
        </w:rPr>
      </w:pPr>
      <w:r w:rsidRPr="005056C8">
        <w:rPr>
          <w:rFonts w:cs="Arial"/>
          <w:szCs w:val="24"/>
          <w:highlight w:val="yellow"/>
        </w:rPr>
        <w:t>[Insert ADDRESS]</w:t>
      </w:r>
    </w:p>
    <w:p w14:paraId="713DD2CD" w14:textId="5DAD02FF"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Or arrange BACS Transfer to: </w:t>
      </w:r>
      <w:r w:rsidR="00236808" w:rsidRPr="005056C8">
        <w:rPr>
          <w:rFonts w:cs="Arial"/>
          <w:szCs w:val="24"/>
          <w:highlight w:val="yellow"/>
        </w:rPr>
        <w:t>[Insert BANK NAME].</w:t>
      </w:r>
    </w:p>
    <w:p w14:paraId="6BCCEC1F" w14:textId="77E7EEC1" w:rsidR="00236808" w:rsidRPr="005056C8" w:rsidRDefault="00A3526D" w:rsidP="005056C8">
      <w:pPr>
        <w:keepNext/>
        <w:tabs>
          <w:tab w:val="left" w:pos="425"/>
        </w:tabs>
        <w:spacing w:before="120" w:line="240" w:lineRule="auto"/>
        <w:rPr>
          <w:rFonts w:cs="Arial"/>
          <w:szCs w:val="24"/>
          <w:lang w:val="fr-FR"/>
        </w:rPr>
      </w:pPr>
      <w:r w:rsidRPr="005056C8">
        <w:rPr>
          <w:rFonts w:cs="Arial"/>
          <w:b/>
          <w:sz w:val="32"/>
          <w:szCs w:val="32"/>
        </w:rPr>
        <w:t>^</w:t>
      </w:r>
      <w:r w:rsidR="00236808" w:rsidRPr="005056C8">
        <w:rPr>
          <w:rFonts w:cs="Arial"/>
          <w:szCs w:val="24"/>
        </w:rPr>
        <w:t>Sort code</w:t>
      </w:r>
      <w:r w:rsidR="00236808" w:rsidRPr="005056C8">
        <w:rPr>
          <w:rFonts w:cs="Arial"/>
          <w:szCs w:val="24"/>
          <w:lang w:val="fr-FR"/>
        </w:rPr>
        <w:t xml:space="preserve">: </w:t>
      </w:r>
      <w:r w:rsidR="00236808" w:rsidRPr="005056C8">
        <w:rPr>
          <w:rFonts w:cs="Arial"/>
          <w:szCs w:val="24"/>
          <w:highlight w:val="yellow"/>
          <w:lang w:val="fr-FR"/>
        </w:rPr>
        <w:t>[Insert SORT CODE]</w:t>
      </w:r>
    </w:p>
    <w:p w14:paraId="2F8B3F99" w14:textId="21C47681"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Account: </w:t>
      </w:r>
      <w:r w:rsidR="00236808" w:rsidRPr="005056C8">
        <w:rPr>
          <w:rFonts w:cs="Arial"/>
          <w:szCs w:val="24"/>
          <w:highlight w:val="yellow"/>
        </w:rPr>
        <w:t>[Insert ACCOUNT NUMBER</w:t>
      </w:r>
      <w:r w:rsidR="00236808" w:rsidRPr="005056C8">
        <w:rPr>
          <w:rFonts w:cs="Arial"/>
          <w:szCs w:val="24"/>
        </w:rPr>
        <w:t>]</w:t>
      </w:r>
    </w:p>
    <w:p w14:paraId="0C139E70" w14:textId="3584EB35" w:rsidR="00236808" w:rsidRPr="005056C8" w:rsidRDefault="00A3526D" w:rsidP="005056C8">
      <w:pPr>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And send the relevant paper work to </w:t>
      </w:r>
      <w:r w:rsidR="00236808" w:rsidRPr="005056C8">
        <w:rPr>
          <w:rFonts w:cs="Arial"/>
          <w:szCs w:val="24"/>
          <w:highlight w:val="yellow"/>
        </w:rPr>
        <w:t>[Insert ADDRESSEE FOR PAPERWORK]</w:t>
      </w:r>
      <w:r w:rsidR="00236808" w:rsidRPr="005056C8">
        <w:rPr>
          <w:rFonts w:cs="Arial"/>
          <w:b/>
          <w:szCs w:val="24"/>
        </w:rPr>
        <w:t xml:space="preserve"> </w:t>
      </w:r>
      <w:r w:rsidR="00236808" w:rsidRPr="005056C8">
        <w:rPr>
          <w:rFonts w:cs="Arial"/>
          <w:szCs w:val="24"/>
        </w:rPr>
        <w:t>at the above address</w:t>
      </w:r>
    </w:p>
    <w:p w14:paraId="67B1D799" w14:textId="0625438C" w:rsidR="00236808" w:rsidRPr="005056C8" w:rsidRDefault="00236808" w:rsidP="005056C8">
      <w:pPr>
        <w:tabs>
          <w:tab w:val="left" w:pos="425"/>
        </w:tabs>
        <w:spacing w:before="120" w:line="240" w:lineRule="auto"/>
        <w:rPr>
          <w:rFonts w:cs="Arial"/>
          <w:b/>
          <w:szCs w:val="24"/>
        </w:rPr>
      </w:pPr>
      <w:r w:rsidRPr="005056C8">
        <w:rPr>
          <w:rFonts w:cs="Arial"/>
          <w:i/>
          <w:iCs/>
          <w:szCs w:val="24"/>
        </w:rPr>
        <w:t xml:space="preserve">Invoices must be paid promptly </w:t>
      </w:r>
      <w:r w:rsidRPr="005056C8">
        <w:rPr>
          <w:rFonts w:cs="Arial"/>
          <w:i/>
          <w:iCs/>
          <w:szCs w:val="24"/>
          <w:highlight w:val="yellow"/>
        </w:rPr>
        <w:t>[within xx days of receipt]</w:t>
      </w:r>
      <w:r w:rsidRPr="005056C8">
        <w:rPr>
          <w:rFonts w:cs="Arial"/>
          <w:i/>
          <w:iCs/>
          <w:szCs w:val="24"/>
        </w:rPr>
        <w:t xml:space="preserve">. No payment shall be made in the case where invoices are not presented in a complete, accurate and timely fashion and funding has been irrecoverably reclaimed by the </w:t>
      </w:r>
      <w:r w:rsidR="00280B72" w:rsidRPr="005056C8">
        <w:rPr>
          <w:rFonts w:cs="Arial"/>
          <w:i/>
          <w:iCs/>
          <w:szCs w:val="24"/>
        </w:rPr>
        <w:t>f</w:t>
      </w:r>
      <w:r w:rsidRPr="005056C8">
        <w:rPr>
          <w:rFonts w:cs="Arial"/>
          <w:i/>
          <w:iCs/>
          <w:szCs w:val="24"/>
        </w:rPr>
        <w:t>under as a result of such delay or inadequacy. </w:t>
      </w:r>
    </w:p>
    <w:p w14:paraId="2CA8E92B" w14:textId="77777777" w:rsidR="00236808" w:rsidRPr="005056C8" w:rsidRDefault="00236808" w:rsidP="005056C8">
      <w:pPr>
        <w:pStyle w:val="Heading3"/>
        <w:spacing w:line="240" w:lineRule="auto"/>
      </w:pPr>
      <w:r w:rsidRPr="005056C8">
        <w:t>B. Supplies Arrangements</w:t>
      </w:r>
    </w:p>
    <w:p w14:paraId="6705CF44" w14:textId="77777777" w:rsidR="00236808" w:rsidRPr="005056C8" w:rsidRDefault="00236808" w:rsidP="005056C8">
      <w:pPr>
        <w:tabs>
          <w:tab w:val="left" w:pos="425"/>
        </w:tabs>
        <w:spacing w:before="120" w:line="240" w:lineRule="auto"/>
        <w:rPr>
          <w:rFonts w:cs="Arial"/>
          <w:szCs w:val="24"/>
        </w:rPr>
      </w:pPr>
      <w:r w:rsidRPr="005056C8">
        <w:rPr>
          <w:rFonts w:cs="Arial"/>
          <w:szCs w:val="24"/>
        </w:rPr>
        <w:t xml:space="preserve">Any equipment, materials, consumables, software or other items being provided by the </w:t>
      </w:r>
      <w:r w:rsidR="00C7380F" w:rsidRPr="005056C8">
        <w:rPr>
          <w:rFonts w:cs="Arial"/>
          <w:szCs w:val="24"/>
        </w:rPr>
        <w:t>Sponsor</w:t>
      </w:r>
      <w:r w:rsidRPr="005056C8">
        <w:rPr>
          <w:rFonts w:cs="Arial"/>
          <w:szCs w:val="24"/>
        </w:rPr>
        <w:t xml:space="preserve"> or procured by the </w:t>
      </w:r>
      <w:r w:rsidR="00280B72" w:rsidRPr="005056C8">
        <w:rPr>
          <w:rFonts w:cs="Arial"/>
          <w:szCs w:val="24"/>
        </w:rPr>
        <w:t>p</w:t>
      </w:r>
      <w:r w:rsidRPr="005056C8">
        <w:rPr>
          <w:rFonts w:cs="Arial"/>
          <w:szCs w:val="24"/>
        </w:rPr>
        <w:t xml:space="preserve">articipating </w:t>
      </w:r>
      <w:r w:rsidR="00280B72" w:rsidRPr="005056C8">
        <w:rPr>
          <w:rFonts w:cs="Arial"/>
          <w:szCs w:val="24"/>
        </w:rPr>
        <w:t xml:space="preserve">organisation </w:t>
      </w:r>
      <w:r w:rsidRPr="005056C8">
        <w:rPr>
          <w:rFonts w:cs="Arial"/>
          <w:szCs w:val="24"/>
        </w:rPr>
        <w:t xml:space="preserve">for use in the </w:t>
      </w:r>
      <w:r w:rsidR="00280B72" w:rsidRPr="005056C8">
        <w:rPr>
          <w:rFonts w:cs="Arial"/>
          <w:szCs w:val="24"/>
        </w:rPr>
        <w:t>s</w:t>
      </w:r>
      <w:r w:rsidRPr="005056C8">
        <w:rPr>
          <w:rFonts w:cs="Arial"/>
          <w:szCs w:val="24"/>
        </w:rPr>
        <w:t>tudy shall be specified below.</w:t>
      </w:r>
    </w:p>
    <w:p w14:paraId="64ED49D4" w14:textId="77777777"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1: </w:t>
      </w:r>
      <w:r w:rsidRPr="005056C8">
        <w:rPr>
          <w:rFonts w:cs="Arial"/>
          <w:szCs w:val="24"/>
        </w:rPr>
        <w:tab/>
        <w:t xml:space="preserve">Parties should complete the table below.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procure any </w:t>
      </w:r>
      <w:r w:rsidR="00280B72" w:rsidRPr="005056C8">
        <w:rPr>
          <w:rFonts w:cs="Arial"/>
          <w:szCs w:val="24"/>
        </w:rPr>
        <w:t>i</w:t>
      </w:r>
      <w:r w:rsidRPr="005056C8">
        <w:rPr>
          <w:rFonts w:cs="Arial"/>
          <w:szCs w:val="24"/>
        </w:rPr>
        <w:t xml:space="preserve">tems and is to be reimbursed by the </w:t>
      </w:r>
      <w:r w:rsidR="00C7380F" w:rsidRPr="005056C8">
        <w:rPr>
          <w:rFonts w:cs="Arial"/>
          <w:szCs w:val="24"/>
        </w:rPr>
        <w:t>Sponsor</w:t>
      </w:r>
      <w:r w:rsidRPr="005056C8">
        <w:rPr>
          <w:rFonts w:cs="Arial"/>
          <w:szCs w:val="24"/>
        </w:rPr>
        <w:t xml:space="preserve"> this should be specified in this </w:t>
      </w:r>
      <w:r w:rsidR="00280B72" w:rsidRPr="005056C8">
        <w:rPr>
          <w:rFonts w:cs="Arial"/>
          <w:szCs w:val="24"/>
        </w:rPr>
        <w:t>appendix</w:t>
      </w:r>
      <w:r w:rsidRPr="005056C8">
        <w:rPr>
          <w:rFonts w:cs="Arial"/>
          <w:szCs w:val="24"/>
        </w:rPr>
        <w:t xml:space="preserve">.  Similarly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pay the </w:t>
      </w:r>
      <w:r w:rsidR="00C7380F" w:rsidRPr="005056C8">
        <w:rPr>
          <w:rFonts w:cs="Arial"/>
          <w:szCs w:val="24"/>
        </w:rPr>
        <w:t>Sponsor</w:t>
      </w:r>
      <w:r w:rsidRPr="005056C8">
        <w:rPr>
          <w:rFonts w:cs="Arial"/>
          <w:szCs w:val="24"/>
        </w:rPr>
        <w:t xml:space="preserve"> for any </w:t>
      </w:r>
      <w:r w:rsidR="00280B72" w:rsidRPr="005056C8">
        <w:rPr>
          <w:rFonts w:cs="Arial"/>
          <w:szCs w:val="24"/>
        </w:rPr>
        <w:t>i</w:t>
      </w:r>
      <w:r w:rsidRPr="005056C8">
        <w:rPr>
          <w:rFonts w:cs="Arial"/>
          <w:szCs w:val="24"/>
        </w:rPr>
        <w:t xml:space="preserve">tems provided to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by or on behalf of the </w:t>
      </w:r>
      <w:r w:rsidR="00C7380F" w:rsidRPr="005056C8">
        <w:rPr>
          <w:rFonts w:cs="Arial"/>
          <w:szCs w:val="24"/>
        </w:rPr>
        <w:t>Sponsor</w:t>
      </w:r>
      <w:r w:rsidRPr="005056C8">
        <w:rPr>
          <w:rFonts w:cs="Arial"/>
          <w:szCs w:val="24"/>
        </w:rPr>
        <w:t xml:space="preserve"> this should be specified in this </w:t>
      </w:r>
      <w:r w:rsidR="00280B72" w:rsidRPr="005056C8">
        <w:rPr>
          <w:rFonts w:cs="Arial"/>
          <w:szCs w:val="24"/>
        </w:rPr>
        <w:t>appendix</w:t>
      </w:r>
      <w:r w:rsidRPr="005056C8">
        <w:rPr>
          <w:rFonts w:cs="Arial"/>
          <w:szCs w:val="24"/>
        </w:rPr>
        <w:t>.</w:t>
      </w:r>
    </w:p>
    <w:p w14:paraId="7E3639F4" w14:textId="77777777"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2: </w:t>
      </w:r>
      <w:r w:rsidRPr="005056C8">
        <w:rPr>
          <w:rFonts w:cs="Arial"/>
          <w:szCs w:val="24"/>
        </w:rPr>
        <w:tab/>
        <w:t xml:space="preserve">Parties should specify in this </w:t>
      </w:r>
      <w:r w:rsidR="00280B72" w:rsidRPr="005056C8">
        <w:rPr>
          <w:rFonts w:cs="Arial"/>
          <w:szCs w:val="24"/>
        </w:rPr>
        <w:t>appendix</w:t>
      </w:r>
      <w:r w:rsidRPr="005056C8">
        <w:rPr>
          <w:rFonts w:cs="Arial"/>
          <w:szCs w:val="24"/>
        </w:rPr>
        <w:t>, as appropriate, arrangements for:</w:t>
      </w:r>
    </w:p>
    <w:p w14:paraId="015A5415"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Ownership of items</w:t>
      </w:r>
    </w:p>
    <w:p w14:paraId="015868A6"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 xml:space="preserve">Insurance </w:t>
      </w:r>
    </w:p>
    <w:p w14:paraId="37B35291"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lastRenderedPageBreak/>
        <w:tab/>
        <w:t>-</w:t>
      </w:r>
      <w:r w:rsidRPr="005056C8">
        <w:rPr>
          <w:rFonts w:cs="Arial"/>
          <w:szCs w:val="24"/>
        </w:rPr>
        <w:tab/>
        <w:t>Storage instructions</w:t>
      </w:r>
    </w:p>
    <w:p w14:paraId="757354BB"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Instructions for use, return and/or destruction</w:t>
      </w:r>
    </w:p>
    <w:p w14:paraId="64868989"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Any training to be provided</w:t>
      </w:r>
    </w:p>
    <w:p w14:paraId="18573380"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Maintenance of equipment</w:t>
      </w:r>
    </w:p>
    <w:tbl>
      <w:tblPr>
        <w:tblStyle w:val="TableGrid"/>
        <w:tblW w:w="0" w:type="auto"/>
        <w:tblLook w:val="01E0" w:firstRow="1" w:lastRow="1" w:firstColumn="1" w:lastColumn="1" w:noHBand="0" w:noVBand="0"/>
      </w:tblPr>
      <w:tblGrid>
        <w:gridCol w:w="2084"/>
        <w:gridCol w:w="2084"/>
        <w:gridCol w:w="2084"/>
        <w:gridCol w:w="3456"/>
      </w:tblGrid>
      <w:tr w:rsidR="00236808" w:rsidRPr="005056C8" w14:paraId="6CB1A80B" w14:textId="77777777" w:rsidTr="00651447">
        <w:trPr>
          <w:cantSplit/>
          <w:tblHeader/>
        </w:trPr>
        <w:tc>
          <w:tcPr>
            <w:tcW w:w="2084" w:type="dxa"/>
            <w:shd w:val="clear" w:color="auto" w:fill="FFFFFF" w:themeFill="background1"/>
          </w:tcPr>
          <w:p w14:paraId="645F6A19" w14:textId="77777777" w:rsidR="00236808" w:rsidRPr="005056C8" w:rsidRDefault="00236808" w:rsidP="005056C8">
            <w:pPr>
              <w:tabs>
                <w:tab w:val="left" w:pos="425"/>
              </w:tabs>
              <w:rPr>
                <w:rFonts w:cs="Arial"/>
                <w:b/>
                <w:szCs w:val="24"/>
              </w:rPr>
            </w:pPr>
            <w:r w:rsidRPr="005056C8">
              <w:rPr>
                <w:rFonts w:cs="Arial"/>
                <w:b/>
                <w:szCs w:val="24"/>
              </w:rPr>
              <w:t>Item</w:t>
            </w:r>
          </w:p>
        </w:tc>
        <w:tc>
          <w:tcPr>
            <w:tcW w:w="2084" w:type="dxa"/>
            <w:shd w:val="clear" w:color="auto" w:fill="FFFFFF" w:themeFill="background1"/>
          </w:tcPr>
          <w:p w14:paraId="3B762E8E" w14:textId="77777777" w:rsidR="00236808" w:rsidRPr="005056C8" w:rsidRDefault="00236808" w:rsidP="005056C8">
            <w:pPr>
              <w:tabs>
                <w:tab w:val="left" w:pos="425"/>
              </w:tabs>
              <w:rPr>
                <w:rFonts w:cs="Arial"/>
                <w:b/>
                <w:szCs w:val="24"/>
              </w:rPr>
            </w:pPr>
            <w:r w:rsidRPr="005056C8">
              <w:rPr>
                <w:rFonts w:cs="Arial"/>
                <w:b/>
                <w:szCs w:val="24"/>
              </w:rPr>
              <w:t>Quantity</w:t>
            </w:r>
          </w:p>
        </w:tc>
        <w:tc>
          <w:tcPr>
            <w:tcW w:w="2084" w:type="dxa"/>
            <w:shd w:val="clear" w:color="auto" w:fill="FFFFFF" w:themeFill="background1"/>
          </w:tcPr>
          <w:p w14:paraId="3FE4BF86" w14:textId="77777777" w:rsidR="00236808" w:rsidRPr="005056C8" w:rsidRDefault="00236808" w:rsidP="005056C8">
            <w:pPr>
              <w:tabs>
                <w:tab w:val="left" w:pos="425"/>
              </w:tabs>
              <w:rPr>
                <w:rFonts w:cs="Arial"/>
                <w:b/>
                <w:szCs w:val="24"/>
              </w:rPr>
            </w:pPr>
            <w:r w:rsidRPr="005056C8">
              <w:rPr>
                <w:rFonts w:cs="Arial"/>
                <w:b/>
                <w:szCs w:val="24"/>
              </w:rPr>
              <w:t>Frequency of supply</w:t>
            </w:r>
          </w:p>
        </w:tc>
        <w:tc>
          <w:tcPr>
            <w:tcW w:w="3456" w:type="dxa"/>
            <w:shd w:val="clear" w:color="auto" w:fill="FFFFFF" w:themeFill="background1"/>
          </w:tcPr>
          <w:p w14:paraId="45944B86" w14:textId="77777777" w:rsidR="00236808" w:rsidRPr="005056C8" w:rsidRDefault="00236808" w:rsidP="005056C8">
            <w:pPr>
              <w:tabs>
                <w:tab w:val="left" w:pos="425"/>
              </w:tabs>
              <w:rPr>
                <w:rFonts w:cs="Arial"/>
                <w:b/>
                <w:szCs w:val="24"/>
              </w:rPr>
            </w:pPr>
            <w:r w:rsidRPr="005056C8">
              <w:rPr>
                <w:rFonts w:cs="Arial"/>
                <w:b/>
                <w:szCs w:val="24"/>
              </w:rPr>
              <w:t>Responsibility to supply/procure</w:t>
            </w:r>
          </w:p>
          <w:p w14:paraId="65223755" w14:textId="77777777" w:rsidR="00236808" w:rsidRPr="005056C8" w:rsidRDefault="00236808" w:rsidP="005056C8">
            <w:pPr>
              <w:tabs>
                <w:tab w:val="left" w:pos="425"/>
              </w:tabs>
              <w:rPr>
                <w:rFonts w:cs="Arial"/>
                <w:b/>
                <w:szCs w:val="24"/>
              </w:rPr>
            </w:pPr>
            <w:r w:rsidRPr="005056C8">
              <w:rPr>
                <w:rFonts w:cs="Arial"/>
                <w:b/>
                <w:szCs w:val="24"/>
              </w:rPr>
              <w:t xml:space="preserve">(either </w:t>
            </w:r>
            <w:r w:rsidR="00C7380F" w:rsidRPr="005056C8">
              <w:rPr>
                <w:rFonts w:cs="Arial"/>
                <w:b/>
                <w:szCs w:val="24"/>
              </w:rPr>
              <w:t>Sponsor</w:t>
            </w:r>
            <w:r w:rsidRPr="005056C8">
              <w:rPr>
                <w:rFonts w:cs="Arial"/>
                <w:b/>
                <w:szCs w:val="24"/>
              </w:rPr>
              <w:t xml:space="preserve"> or </w:t>
            </w:r>
            <w:r w:rsidR="00112E01" w:rsidRPr="005056C8">
              <w:rPr>
                <w:rFonts w:cs="Arial"/>
                <w:b/>
                <w:szCs w:val="24"/>
              </w:rPr>
              <w:t>Participating NHS / HSC Organisation</w:t>
            </w:r>
            <w:r w:rsidR="001B5C16" w:rsidRPr="005056C8">
              <w:rPr>
                <w:rFonts w:cs="Arial"/>
                <w:b/>
                <w:szCs w:val="24"/>
              </w:rPr>
              <w:t xml:space="preserve"> </w:t>
            </w:r>
            <w:r w:rsidRPr="005056C8">
              <w:rPr>
                <w:rFonts w:cs="Arial"/>
                <w:b/>
                <w:szCs w:val="24"/>
              </w:rPr>
              <w:t>only)</w:t>
            </w:r>
          </w:p>
        </w:tc>
      </w:tr>
      <w:tr w:rsidR="00236808" w:rsidRPr="005056C8" w14:paraId="5D26283A" w14:textId="77777777" w:rsidTr="00651447">
        <w:trPr>
          <w:cantSplit/>
        </w:trPr>
        <w:sdt>
          <w:sdtPr>
            <w:rPr>
              <w:rStyle w:val="Style3"/>
              <w:rFonts w:cs="Arial"/>
            </w:rPr>
            <w:id w:val="-917629190"/>
            <w:placeholder>
              <w:docPart w:val="A7AFBE60B98C4BA3A821E8837C4D0A3B"/>
            </w:placeholder>
            <w:showingPlcHdr/>
          </w:sdtPr>
          <w:sdtEndPr>
            <w:rPr>
              <w:rStyle w:val="DefaultParagraphFont"/>
              <w:color w:val="auto"/>
              <w:szCs w:val="24"/>
            </w:rPr>
          </w:sdtEndPr>
          <w:sdtContent>
            <w:tc>
              <w:tcPr>
                <w:tcW w:w="2084" w:type="dxa"/>
              </w:tcPr>
              <w:p w14:paraId="7688AAF9"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423772467"/>
            <w:placeholder>
              <w:docPart w:val="9AFDD60054FF45EFB3E31A0922E81FCE"/>
            </w:placeholder>
            <w:showingPlcHdr/>
          </w:sdtPr>
          <w:sdtEndPr>
            <w:rPr>
              <w:rStyle w:val="DefaultParagraphFont"/>
              <w:color w:val="auto"/>
              <w:szCs w:val="24"/>
            </w:rPr>
          </w:sdtEndPr>
          <w:sdtContent>
            <w:tc>
              <w:tcPr>
                <w:tcW w:w="2084" w:type="dxa"/>
              </w:tcPr>
              <w:p w14:paraId="741411C2"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602847635"/>
            <w:placeholder>
              <w:docPart w:val="429C6AD6202545B98003FF9F0024D988"/>
            </w:placeholder>
            <w:showingPlcHdr/>
          </w:sdtPr>
          <w:sdtEndPr>
            <w:rPr>
              <w:rStyle w:val="DefaultParagraphFont"/>
              <w:color w:val="auto"/>
              <w:szCs w:val="24"/>
            </w:rPr>
          </w:sdtEndPr>
          <w:sdtContent>
            <w:tc>
              <w:tcPr>
                <w:tcW w:w="2084" w:type="dxa"/>
              </w:tcPr>
              <w:p w14:paraId="40FA30B2"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401605615"/>
            <w:placeholder>
              <w:docPart w:val="ABC86FE9068E44C8AA271DBBBD1A8B3B"/>
            </w:placeholder>
            <w:showingPlcHdr/>
          </w:sdtPr>
          <w:sdtEndPr>
            <w:rPr>
              <w:rStyle w:val="DefaultParagraphFont"/>
              <w:color w:val="auto"/>
              <w:szCs w:val="24"/>
            </w:rPr>
          </w:sdtEndPr>
          <w:sdtContent>
            <w:tc>
              <w:tcPr>
                <w:tcW w:w="3456" w:type="dxa"/>
              </w:tcPr>
              <w:p w14:paraId="592AE1D2"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14:paraId="73F3C036" w14:textId="77777777" w:rsidTr="00651447">
        <w:trPr>
          <w:cantSplit/>
        </w:trPr>
        <w:sdt>
          <w:sdtPr>
            <w:rPr>
              <w:rStyle w:val="Style3"/>
              <w:rFonts w:cs="Arial"/>
            </w:rPr>
            <w:id w:val="2051109681"/>
            <w:placeholder>
              <w:docPart w:val="F995B016846F485BA7BA91B867DAB7E3"/>
            </w:placeholder>
            <w:showingPlcHdr/>
          </w:sdtPr>
          <w:sdtEndPr>
            <w:rPr>
              <w:rStyle w:val="DefaultParagraphFont"/>
              <w:color w:val="auto"/>
              <w:szCs w:val="24"/>
            </w:rPr>
          </w:sdtEndPr>
          <w:sdtContent>
            <w:tc>
              <w:tcPr>
                <w:tcW w:w="2084" w:type="dxa"/>
              </w:tcPr>
              <w:p w14:paraId="1BE22B57" w14:textId="77777777" w:rsidR="00236808" w:rsidRPr="005056C8" w:rsidRDefault="002B7C6B"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296452616"/>
            <w:placeholder>
              <w:docPart w:val="F4DA1893E5704D3285E6ACC7FB682C81"/>
            </w:placeholder>
            <w:showingPlcHdr/>
          </w:sdtPr>
          <w:sdtEndPr>
            <w:rPr>
              <w:rStyle w:val="DefaultParagraphFont"/>
              <w:color w:val="auto"/>
              <w:szCs w:val="24"/>
            </w:rPr>
          </w:sdtEndPr>
          <w:sdtContent>
            <w:tc>
              <w:tcPr>
                <w:tcW w:w="2084" w:type="dxa"/>
              </w:tcPr>
              <w:p w14:paraId="4EA55C28"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Fonts w:cs="Arial"/>
              <w:color w:val="808080"/>
              <w:szCs w:val="24"/>
            </w:rPr>
            <w:id w:val="-1870529306"/>
            <w:placeholder>
              <w:docPart w:val="9B200F4E44774F2FBC68C76F2CAF4769"/>
            </w:placeholder>
            <w:showingPlcHdr/>
          </w:sdtPr>
          <w:sdtEndPr/>
          <w:sdtContent>
            <w:tc>
              <w:tcPr>
                <w:tcW w:w="2084" w:type="dxa"/>
              </w:tcPr>
              <w:p w14:paraId="38CD432C"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996951864"/>
            <w:placeholder>
              <w:docPart w:val="1FF65E2BF2CE46D0AD253E7E416EFDE7"/>
            </w:placeholder>
            <w:showingPlcHdr/>
          </w:sdtPr>
          <w:sdtEndPr>
            <w:rPr>
              <w:rStyle w:val="DefaultParagraphFont"/>
              <w:color w:val="auto"/>
              <w:szCs w:val="24"/>
            </w:rPr>
          </w:sdtEndPr>
          <w:sdtContent>
            <w:tc>
              <w:tcPr>
                <w:tcW w:w="3456" w:type="dxa"/>
              </w:tcPr>
              <w:p w14:paraId="3596C441"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14:paraId="10654B6F" w14:textId="77777777" w:rsidTr="00651447">
        <w:trPr>
          <w:cantSplit/>
        </w:trPr>
        <w:sdt>
          <w:sdtPr>
            <w:rPr>
              <w:rStyle w:val="Style3"/>
              <w:rFonts w:cs="Arial"/>
            </w:rPr>
            <w:id w:val="243543949"/>
            <w:placeholder>
              <w:docPart w:val="F176C2BE57DC43B89CB0BC7391CFEF18"/>
            </w:placeholder>
            <w:showingPlcHdr/>
          </w:sdtPr>
          <w:sdtEndPr>
            <w:rPr>
              <w:rStyle w:val="DefaultParagraphFont"/>
              <w:color w:val="auto"/>
              <w:szCs w:val="24"/>
            </w:rPr>
          </w:sdtEndPr>
          <w:sdtContent>
            <w:tc>
              <w:tcPr>
                <w:tcW w:w="2084" w:type="dxa"/>
              </w:tcPr>
              <w:p w14:paraId="6921C636" w14:textId="77777777" w:rsidR="00236808" w:rsidRPr="005056C8" w:rsidRDefault="002B7C6B"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432822308"/>
            <w:placeholder>
              <w:docPart w:val="A598746A05BA40BC9049C80E78F5D9C0"/>
            </w:placeholder>
            <w:showingPlcHdr/>
          </w:sdtPr>
          <w:sdtEndPr>
            <w:rPr>
              <w:rStyle w:val="DefaultParagraphFont"/>
              <w:color w:val="auto"/>
              <w:szCs w:val="24"/>
            </w:rPr>
          </w:sdtEndPr>
          <w:sdtContent>
            <w:tc>
              <w:tcPr>
                <w:tcW w:w="2084" w:type="dxa"/>
              </w:tcPr>
              <w:p w14:paraId="4FBDE35A"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Fonts w:cs="Arial"/>
              <w:color w:val="808080"/>
              <w:szCs w:val="24"/>
            </w:rPr>
            <w:id w:val="1968002809"/>
            <w:placeholder>
              <w:docPart w:val="531CBCA6141E4C309DDA53BB7792DB25"/>
            </w:placeholder>
            <w:showingPlcHdr/>
          </w:sdtPr>
          <w:sdtEndPr/>
          <w:sdtContent>
            <w:tc>
              <w:tcPr>
                <w:tcW w:w="2084" w:type="dxa"/>
              </w:tcPr>
              <w:p w14:paraId="42C7D673"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301237696"/>
            <w:placeholder>
              <w:docPart w:val="C7A428092E64425D9E1E25ACA54279EE"/>
            </w:placeholder>
            <w:showingPlcHdr/>
          </w:sdtPr>
          <w:sdtEndPr>
            <w:rPr>
              <w:rStyle w:val="DefaultParagraphFont"/>
              <w:color w:val="auto"/>
              <w:szCs w:val="24"/>
            </w:rPr>
          </w:sdtEndPr>
          <w:sdtContent>
            <w:tc>
              <w:tcPr>
                <w:tcW w:w="3456" w:type="dxa"/>
              </w:tcPr>
              <w:p w14:paraId="077AE30E"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14:paraId="168D925E" w14:textId="77777777" w:rsidTr="00651447">
        <w:trPr>
          <w:cantSplit/>
        </w:trPr>
        <w:sdt>
          <w:sdtPr>
            <w:rPr>
              <w:rStyle w:val="Style3"/>
              <w:rFonts w:cs="Arial"/>
            </w:rPr>
            <w:id w:val="1513106268"/>
            <w:placeholder>
              <w:docPart w:val="130953120544485C8D9B920F998B4D7E"/>
            </w:placeholder>
            <w:showingPlcHdr/>
          </w:sdtPr>
          <w:sdtEndPr>
            <w:rPr>
              <w:rStyle w:val="DefaultParagraphFont"/>
              <w:color w:val="auto"/>
              <w:szCs w:val="24"/>
            </w:rPr>
          </w:sdtEndPr>
          <w:sdtContent>
            <w:tc>
              <w:tcPr>
                <w:tcW w:w="2084" w:type="dxa"/>
              </w:tcPr>
              <w:p w14:paraId="190B8F68"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224962729"/>
            <w:placeholder>
              <w:docPart w:val="0A2B5D60567342029C65DD3FF6A31C53"/>
            </w:placeholder>
            <w:showingPlcHdr/>
          </w:sdtPr>
          <w:sdtEndPr>
            <w:rPr>
              <w:rStyle w:val="DefaultParagraphFont"/>
              <w:color w:val="auto"/>
              <w:szCs w:val="24"/>
            </w:rPr>
          </w:sdtEndPr>
          <w:sdtContent>
            <w:tc>
              <w:tcPr>
                <w:tcW w:w="2084" w:type="dxa"/>
              </w:tcPr>
              <w:p w14:paraId="6B895774"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341784005"/>
            <w:placeholder>
              <w:docPart w:val="C4631880F0CE4531994D76E3BEE26BDD"/>
            </w:placeholder>
            <w:showingPlcHdr/>
          </w:sdtPr>
          <w:sdtEndPr>
            <w:rPr>
              <w:rStyle w:val="DefaultParagraphFont"/>
              <w:color w:val="auto"/>
              <w:szCs w:val="24"/>
            </w:rPr>
          </w:sdtEndPr>
          <w:sdtContent>
            <w:tc>
              <w:tcPr>
                <w:tcW w:w="2084" w:type="dxa"/>
              </w:tcPr>
              <w:p w14:paraId="0EECF2B5"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022278530"/>
            <w:placeholder>
              <w:docPart w:val="FF0C09B9E24A4ED484FAB61D54BD297B"/>
            </w:placeholder>
            <w:showingPlcHdr/>
          </w:sdtPr>
          <w:sdtEndPr>
            <w:rPr>
              <w:rStyle w:val="DefaultParagraphFont"/>
              <w:color w:val="auto"/>
              <w:szCs w:val="24"/>
            </w:rPr>
          </w:sdtEndPr>
          <w:sdtContent>
            <w:tc>
              <w:tcPr>
                <w:tcW w:w="3456" w:type="dxa"/>
              </w:tcPr>
              <w:p w14:paraId="3327BD15"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14:paraId="51F1F2B3" w14:textId="77777777" w:rsidTr="00651447">
        <w:trPr>
          <w:cantSplit/>
        </w:trPr>
        <w:sdt>
          <w:sdtPr>
            <w:rPr>
              <w:rStyle w:val="Style3"/>
              <w:rFonts w:cs="Arial"/>
            </w:rPr>
            <w:id w:val="-994484871"/>
            <w:placeholder>
              <w:docPart w:val="D29349CAB8564B8C9A7E29744D8D5576"/>
            </w:placeholder>
            <w:showingPlcHdr/>
          </w:sdtPr>
          <w:sdtEndPr>
            <w:rPr>
              <w:rStyle w:val="DefaultParagraphFont"/>
              <w:color w:val="auto"/>
              <w:szCs w:val="24"/>
            </w:rPr>
          </w:sdtEndPr>
          <w:sdtContent>
            <w:tc>
              <w:tcPr>
                <w:tcW w:w="2084" w:type="dxa"/>
              </w:tcPr>
              <w:p w14:paraId="5034DB6B"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198307230"/>
            <w:placeholder>
              <w:docPart w:val="ED062368BF6C462885F6B1605A17B931"/>
            </w:placeholder>
            <w:showingPlcHdr/>
          </w:sdtPr>
          <w:sdtEndPr>
            <w:rPr>
              <w:rStyle w:val="DefaultParagraphFont"/>
              <w:color w:val="auto"/>
              <w:szCs w:val="24"/>
            </w:rPr>
          </w:sdtEndPr>
          <w:sdtContent>
            <w:tc>
              <w:tcPr>
                <w:tcW w:w="2084" w:type="dxa"/>
              </w:tcPr>
              <w:p w14:paraId="16D2655A"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688895688"/>
            <w:placeholder>
              <w:docPart w:val="7696DA4DB5584AB4B8127C701CF987C5"/>
            </w:placeholder>
            <w:showingPlcHdr/>
          </w:sdtPr>
          <w:sdtEndPr>
            <w:rPr>
              <w:rStyle w:val="DefaultParagraphFont"/>
              <w:color w:val="auto"/>
              <w:szCs w:val="24"/>
            </w:rPr>
          </w:sdtEndPr>
          <w:sdtContent>
            <w:tc>
              <w:tcPr>
                <w:tcW w:w="2084" w:type="dxa"/>
              </w:tcPr>
              <w:p w14:paraId="2086DA21"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757750078"/>
            <w:placeholder>
              <w:docPart w:val="877234FC16CD4022A245F10A19C04759"/>
            </w:placeholder>
            <w:showingPlcHdr/>
          </w:sdtPr>
          <w:sdtEndPr>
            <w:rPr>
              <w:rStyle w:val="DefaultParagraphFont"/>
              <w:color w:val="auto"/>
              <w:szCs w:val="24"/>
            </w:rPr>
          </w:sdtEndPr>
          <w:sdtContent>
            <w:tc>
              <w:tcPr>
                <w:tcW w:w="3456" w:type="dxa"/>
              </w:tcPr>
              <w:p w14:paraId="706AF2CF"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bl>
    <w:p w14:paraId="49F88E79" w14:textId="77777777" w:rsidR="00236808" w:rsidRPr="005056C8" w:rsidRDefault="00236808" w:rsidP="005056C8">
      <w:pPr>
        <w:pStyle w:val="Heading2"/>
        <w:spacing w:line="240" w:lineRule="auto"/>
        <w:rPr>
          <w:rFonts w:cs="Arial"/>
          <w:sz w:val="24"/>
          <w:szCs w:val="24"/>
        </w:rPr>
      </w:pPr>
      <w:r w:rsidRPr="005056C8">
        <w:rPr>
          <w:rFonts w:cs="Arial"/>
          <w:sz w:val="24"/>
          <w:szCs w:val="24"/>
        </w:rPr>
        <w:br w:type="page"/>
      </w:r>
    </w:p>
    <w:p w14:paraId="5F7EA2CE" w14:textId="77777777" w:rsidR="00236808" w:rsidRPr="005056C8" w:rsidRDefault="00236808" w:rsidP="005056C8">
      <w:pPr>
        <w:pStyle w:val="Heading1"/>
        <w:rPr>
          <w:rFonts w:cs="Arial"/>
        </w:rPr>
      </w:pPr>
      <w:r w:rsidRPr="005056C8">
        <w:rPr>
          <w:rFonts w:cs="Arial"/>
        </w:rPr>
        <w:lastRenderedPageBreak/>
        <w:t xml:space="preserve">Appendix 3: Material Transfer </w:t>
      </w:r>
      <w:r w:rsidR="00A10012" w:rsidRPr="005056C8">
        <w:rPr>
          <w:rFonts w:cs="Arial"/>
        </w:rPr>
        <w:t>Provisions</w:t>
      </w:r>
    </w:p>
    <w:tbl>
      <w:tblPr>
        <w:tblStyle w:val="TableGrid"/>
        <w:tblW w:w="10031" w:type="dxa"/>
        <w:tblLook w:val="04A0" w:firstRow="1" w:lastRow="0" w:firstColumn="1" w:lastColumn="0" w:noHBand="0" w:noVBand="1"/>
      </w:tblPr>
      <w:tblGrid>
        <w:gridCol w:w="9147"/>
        <w:gridCol w:w="884"/>
      </w:tblGrid>
      <w:tr w:rsidR="00122E5D" w:rsidRPr="005056C8" w14:paraId="4D7C873A" w14:textId="77777777" w:rsidTr="00BC28F1">
        <w:tc>
          <w:tcPr>
            <w:tcW w:w="10031" w:type="dxa"/>
            <w:gridSpan w:val="2"/>
          </w:tcPr>
          <w:p w14:paraId="1838936D" w14:textId="70E04F04" w:rsidR="00122E5D" w:rsidRPr="005056C8" w:rsidRDefault="004A5D71" w:rsidP="005056C8">
            <w:pPr>
              <w:rPr>
                <w:rFonts w:eastAsiaTheme="minorEastAsia"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7E15DA" w:rsidRPr="005056C8">
              <w:rPr>
                <w:rFonts w:eastAsiaTheme="minorEastAsia" w:cs="Arial"/>
                <w:szCs w:val="24"/>
              </w:rPr>
              <w:t xml:space="preserve"> </w:t>
            </w:r>
            <w:r w:rsidRPr="005056C8">
              <w:rPr>
                <w:rFonts w:eastAsiaTheme="minorEastAsia" w:cs="Arial"/>
                <w:szCs w:val="24"/>
              </w:rPr>
              <w:t>/</w:t>
            </w:r>
            <w:r w:rsidR="007E15DA" w:rsidRPr="005056C8">
              <w:rPr>
                <w:rFonts w:eastAsiaTheme="minorEastAsia" w:cs="Arial"/>
                <w:szCs w:val="24"/>
              </w:rPr>
              <w:t xml:space="preserve"> </w:t>
            </w:r>
            <w:r w:rsidRPr="005056C8">
              <w:rPr>
                <w:rFonts w:eastAsiaTheme="minorEastAsia" w:cs="Arial"/>
                <w:szCs w:val="24"/>
              </w:rPr>
              <w:t>HSC organisation, please</w:t>
            </w:r>
            <w:r w:rsidR="00D322FA" w:rsidRPr="005056C8">
              <w:rPr>
                <w:rFonts w:eastAsiaTheme="minorEastAsia" w:cs="Arial"/>
                <w:szCs w:val="24"/>
              </w:rPr>
              <w:t xml:space="preserve"> select </w:t>
            </w:r>
            <w:r w:rsidR="00897A6C">
              <w:rPr>
                <w:rFonts w:eastAsiaTheme="minorEastAsia" w:cs="Arial"/>
                <w:szCs w:val="24"/>
              </w:rPr>
              <w:t>an option below.</w:t>
            </w:r>
          </w:p>
        </w:tc>
      </w:tr>
      <w:tr w:rsidR="0079648D" w:rsidRPr="005056C8" w14:paraId="4FF012A0" w14:textId="77777777" w:rsidTr="00897A6C">
        <w:tc>
          <w:tcPr>
            <w:tcW w:w="9147" w:type="dxa"/>
          </w:tcPr>
          <w:p w14:paraId="3D5C929D" w14:textId="297D6442" w:rsidR="0079648D" w:rsidRPr="005056C8" w:rsidRDefault="00D322FA" w:rsidP="005056C8">
            <w:pPr>
              <w:rPr>
                <w:rFonts w:eastAsiaTheme="minorEastAsia" w:cs="Arial"/>
                <w:szCs w:val="24"/>
                <w:lang w:eastAsia="en-GB"/>
              </w:rPr>
            </w:pPr>
            <w:r w:rsidRPr="005056C8">
              <w:rPr>
                <w:rFonts w:eastAsiaTheme="minorEastAsia" w:cs="Arial"/>
                <w:b/>
                <w:sz w:val="48"/>
                <w:szCs w:val="48"/>
              </w:rPr>
              <w:t>*</w:t>
            </w:r>
            <w:r w:rsidR="00897A6C" w:rsidRPr="00897A6C">
              <w:rPr>
                <w:rFonts w:eastAsiaTheme="minorEastAsia" w:cs="Arial"/>
                <w:szCs w:val="48"/>
              </w:rPr>
              <w:t>Does t</w:t>
            </w:r>
            <w:r w:rsidR="00122E5D" w:rsidRPr="00897A6C">
              <w:rPr>
                <w:rFonts w:eastAsiaTheme="minorEastAsia" w:cs="Arial"/>
                <w:szCs w:val="24"/>
                <w:lang w:eastAsia="en-GB"/>
              </w:rPr>
              <w:t>his</w:t>
            </w:r>
            <w:r w:rsidR="00122E5D" w:rsidRPr="005056C8">
              <w:rPr>
                <w:rFonts w:eastAsiaTheme="minorEastAsia" w:cs="Arial"/>
                <w:szCs w:val="24"/>
                <w:lang w:eastAsia="en-GB"/>
              </w:rPr>
              <w:t xml:space="preserve"> study involve the transfer of human biological material from this participating NHS</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 xml:space="preserve">HSC organisation to the </w:t>
            </w:r>
            <w:r w:rsidR="00C7380F" w:rsidRPr="005056C8">
              <w:rPr>
                <w:rFonts w:eastAsiaTheme="minorEastAsia" w:cs="Arial"/>
                <w:szCs w:val="24"/>
                <w:lang w:eastAsia="en-GB"/>
              </w:rPr>
              <w:t>Sponsor</w:t>
            </w:r>
            <w:r w:rsidR="00122E5D" w:rsidRPr="005056C8">
              <w:rPr>
                <w:rFonts w:eastAsiaTheme="minorEastAsia" w:cs="Arial"/>
                <w:szCs w:val="24"/>
                <w:lang w:eastAsia="en-GB"/>
              </w:rPr>
              <w:t xml:space="preserve"> or its agents</w:t>
            </w:r>
            <w:r w:rsidR="00897A6C">
              <w:rPr>
                <w:rFonts w:eastAsiaTheme="minorEastAsia" w:cs="Arial"/>
                <w:szCs w:val="24"/>
                <w:lang w:eastAsia="en-GB"/>
              </w:rPr>
              <w:t>?  If no, t</w:t>
            </w:r>
            <w:r w:rsidR="00122E5D" w:rsidRPr="005056C8">
              <w:rPr>
                <w:rFonts w:eastAsiaTheme="minorEastAsia" w:cs="Arial"/>
                <w:szCs w:val="24"/>
                <w:lang w:eastAsia="en-GB"/>
              </w:rPr>
              <w:t xml:space="preserve">his appendix does not form part of this </w:t>
            </w:r>
            <w:r w:rsidR="00AC0C79" w:rsidRPr="005056C8">
              <w:rPr>
                <w:rFonts w:eastAsiaTheme="minorEastAsia" w:cs="Arial"/>
                <w:szCs w:val="24"/>
                <w:lang w:eastAsia="en-GB"/>
              </w:rPr>
              <w:t>A</w:t>
            </w:r>
            <w:r w:rsidR="00122E5D" w:rsidRPr="005056C8">
              <w:rPr>
                <w:rFonts w:eastAsiaTheme="minorEastAsia" w:cs="Arial"/>
                <w:szCs w:val="24"/>
                <w:lang w:eastAsia="en-GB"/>
              </w:rPr>
              <w:t>greement.</w:t>
            </w:r>
            <w:r w:rsidR="00897A6C" w:rsidRPr="005056C8">
              <w:rPr>
                <w:rFonts w:eastAsiaTheme="minorEastAsia" w:cs="Arial"/>
                <w:szCs w:val="24"/>
                <w:lang w:eastAsia="en-GB"/>
              </w:rPr>
              <w:t xml:space="preserve"> </w:t>
            </w:r>
            <w:r w:rsidR="00897A6C">
              <w:rPr>
                <w:rFonts w:eastAsiaTheme="minorEastAsia" w:cs="Arial"/>
                <w:szCs w:val="24"/>
                <w:lang w:eastAsia="en-GB"/>
              </w:rPr>
              <w:t>If yes, t</w:t>
            </w:r>
            <w:r w:rsidR="00897A6C" w:rsidRPr="005056C8">
              <w:rPr>
                <w:rFonts w:eastAsiaTheme="minorEastAsia" w:cs="Arial"/>
                <w:szCs w:val="24"/>
                <w:lang w:eastAsia="en-GB"/>
              </w:rPr>
              <w:t>hese provisions form part of the Agreement between the Sponsor and this participating NHS / HSC organisation.</w:t>
            </w:r>
          </w:p>
        </w:tc>
        <w:sdt>
          <w:sdtPr>
            <w:rPr>
              <w:rStyle w:val="Style3"/>
              <w:color w:val="auto"/>
            </w:rPr>
            <w:alias w:val="Select yes or no"/>
            <w:tag w:val="Select yes or no"/>
            <w:id w:val="-1024168008"/>
            <w:placeholder>
              <w:docPart w:val="85EB27692C9E45C2B4BA9CFF7E96A29C"/>
            </w:placeholder>
            <w:dropDownList>
              <w:listItem w:value="Choose an item."/>
              <w:listItem w:displayText="Yes" w:value="Yes"/>
              <w:listItem w:displayText="No" w:value="No"/>
            </w:dropDownList>
          </w:sdtPr>
          <w:sdtEndPr>
            <w:rPr>
              <w:rStyle w:val="DefaultParagraphFont"/>
              <w:rFonts w:cs="Arial"/>
              <w:szCs w:val="24"/>
            </w:rPr>
          </w:sdtEndPr>
          <w:sdtContent>
            <w:tc>
              <w:tcPr>
                <w:tcW w:w="884" w:type="dxa"/>
              </w:tcPr>
              <w:p w14:paraId="23716302" w14:textId="6DCEB5C0" w:rsidR="0079648D" w:rsidRPr="005056C8" w:rsidRDefault="000C12A7" w:rsidP="005056C8">
                <w:pPr>
                  <w:jc w:val="center"/>
                  <w:rPr>
                    <w:rFonts w:cs="Arial"/>
                    <w:szCs w:val="24"/>
                  </w:rPr>
                </w:pPr>
                <w:r w:rsidRPr="000C12A7">
                  <w:rPr>
                    <w:rStyle w:val="Style3"/>
                    <w:color w:val="auto"/>
                  </w:rPr>
                  <w:t>No</w:t>
                </w:r>
              </w:p>
            </w:tc>
          </w:sdtContent>
        </w:sdt>
      </w:tr>
    </w:tbl>
    <w:p w14:paraId="4A26F534" w14:textId="77777777" w:rsidR="0079648D" w:rsidRPr="005056C8" w:rsidRDefault="0079648D" w:rsidP="005056C8">
      <w:pPr>
        <w:pStyle w:val="MTACalusse"/>
        <w:spacing w:line="240" w:lineRule="auto"/>
        <w:rPr>
          <w:color w:val="000000"/>
        </w:rPr>
      </w:pPr>
    </w:p>
    <w:p w14:paraId="5399A7E7" w14:textId="0D590342" w:rsidR="00236808" w:rsidRPr="005056C8" w:rsidRDefault="00981333" w:rsidP="005056C8">
      <w:pPr>
        <w:pStyle w:val="MTACalusse"/>
        <w:spacing w:line="240" w:lineRule="auto"/>
      </w:pPr>
      <w:r w:rsidRPr="00F9513D">
        <w:rPr>
          <w:color w:val="000000"/>
        </w:rPr>
        <w:t>Material, as used in this appendix, means any clinical biological sample or portion thereof, derived from participants, including any information related to</w:t>
      </w:r>
      <w:r w:rsidR="0098736D" w:rsidRPr="00F9513D">
        <w:rPr>
          <w:color w:val="000000"/>
        </w:rPr>
        <w:t xml:space="preserve"> such M</w:t>
      </w:r>
      <w:r w:rsidRPr="00F9513D">
        <w:rPr>
          <w:color w:val="000000"/>
        </w:rPr>
        <w:t>aterial,</w:t>
      </w:r>
      <w:r w:rsidR="0098736D" w:rsidRPr="00F9513D">
        <w:rPr>
          <w:color w:val="000000"/>
        </w:rPr>
        <w:t xml:space="preserve"> supplied by the </w:t>
      </w:r>
      <w:r w:rsidR="00112E01" w:rsidRPr="00F9513D">
        <w:rPr>
          <w:color w:val="000000"/>
        </w:rPr>
        <w:t>Participating NHS / HSC Organisation</w:t>
      </w:r>
      <w:r w:rsidRPr="00F9513D">
        <w:rPr>
          <w:color w:val="000000"/>
        </w:rPr>
        <w:t xml:space="preserve"> to the </w:t>
      </w:r>
      <w:r w:rsidR="00C7380F" w:rsidRPr="00F9513D">
        <w:rPr>
          <w:color w:val="000000"/>
        </w:rPr>
        <w:t>Sponsor</w:t>
      </w:r>
      <w:r w:rsidRPr="00F9513D">
        <w:rPr>
          <w:color w:val="000000"/>
        </w:rPr>
        <w:t xml:space="preserve"> or its nominee</w:t>
      </w:r>
      <w:r w:rsidR="0098736D" w:rsidRPr="00F9513D">
        <w:rPr>
          <w:color w:val="000000"/>
        </w:rPr>
        <w:t>.</w:t>
      </w:r>
    </w:p>
    <w:p w14:paraId="48CB24DB" w14:textId="695A1514" w:rsidR="00236808" w:rsidRPr="00F9513D" w:rsidRDefault="00236808" w:rsidP="005056C8">
      <w:pPr>
        <w:numPr>
          <w:ilvl w:val="0"/>
          <w:numId w:val="4"/>
        </w:numPr>
        <w:tabs>
          <w:tab w:val="left" w:pos="1701"/>
        </w:tabs>
        <w:spacing w:before="120" w:after="120" w:line="240" w:lineRule="auto"/>
        <w:ind w:left="284" w:hanging="426"/>
        <w:rPr>
          <w:rFonts w:cs="Arial"/>
          <w:szCs w:val="24"/>
        </w:rPr>
      </w:pPr>
      <w:r w:rsidRPr="00F9513D">
        <w:rPr>
          <w:rFonts w:cs="Arial"/>
          <w:szCs w:val="24"/>
        </w:rPr>
        <w:t xml:space="preserve">In accordance with the </w:t>
      </w:r>
      <w:r w:rsidR="00422BD2" w:rsidRPr="00F9513D">
        <w:rPr>
          <w:rFonts w:cs="Arial"/>
          <w:szCs w:val="24"/>
        </w:rPr>
        <w:t>p</w:t>
      </w:r>
      <w:r w:rsidRPr="00F9513D">
        <w:rPr>
          <w:rFonts w:cs="Arial"/>
          <w:szCs w:val="24"/>
        </w:rPr>
        <w:t xml:space="preserve">rotocol, the </w:t>
      </w:r>
      <w:r w:rsidR="00112E01" w:rsidRPr="00F9513D">
        <w:rPr>
          <w:rFonts w:cs="Arial"/>
          <w:szCs w:val="24"/>
        </w:rPr>
        <w:t>Participating NHS / HSC Organisation</w:t>
      </w:r>
      <w:bookmarkStart w:id="12" w:name="_Hlk4670047"/>
      <w:r w:rsidR="00422BD2" w:rsidRPr="00F9513D">
        <w:rPr>
          <w:rFonts w:cs="Arial"/>
          <w:szCs w:val="24"/>
        </w:rPr>
        <w:t xml:space="preserve"> </w:t>
      </w:r>
      <w:bookmarkEnd w:id="12"/>
      <w:r w:rsidRPr="00F9513D">
        <w:rPr>
          <w:rFonts w:cs="Arial"/>
          <w:szCs w:val="24"/>
        </w:rPr>
        <w:t xml:space="preserve">shall send Material to the </w:t>
      </w:r>
      <w:r w:rsidR="00C7380F" w:rsidRPr="00F9513D">
        <w:rPr>
          <w:rFonts w:cs="Arial"/>
          <w:szCs w:val="24"/>
        </w:rPr>
        <w:t>Sponsor</w:t>
      </w:r>
      <w:r w:rsidRPr="00F9513D">
        <w:rPr>
          <w:rFonts w:cs="Arial"/>
          <w:szCs w:val="24"/>
        </w:rPr>
        <w:t xml:space="preserve"> or, in accordance with provision </w:t>
      </w:r>
      <w:r w:rsidR="002E6DC5" w:rsidRPr="00F9513D">
        <w:rPr>
          <w:rFonts w:cs="Arial"/>
          <w:szCs w:val="24"/>
        </w:rPr>
        <w:t>7</w:t>
      </w:r>
      <w:r w:rsidRPr="00F9513D">
        <w:rPr>
          <w:rFonts w:cs="Arial"/>
          <w:szCs w:val="24"/>
        </w:rPr>
        <w:t xml:space="preserve"> below, to a third party nominated by the </w:t>
      </w:r>
      <w:r w:rsidR="00C7380F" w:rsidRPr="00F9513D">
        <w:rPr>
          <w:rFonts w:cs="Arial"/>
          <w:szCs w:val="24"/>
        </w:rPr>
        <w:t>Sponsor</w:t>
      </w:r>
      <w:r w:rsidRPr="00F9513D">
        <w:rPr>
          <w:rFonts w:cs="Arial"/>
          <w:szCs w:val="24"/>
        </w:rPr>
        <w:t xml:space="preserve">. </w:t>
      </w:r>
    </w:p>
    <w:p w14:paraId="3451BA87" w14:textId="77777777"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warrants that all Material has been collected with appropriate informed consent and has been collected and handled in accordance with applicable law (including, without limitation, the Human Tissue Act 2004 or the Human Tissue (Scotland) Act 2006 (as the case may be)) and as required by the </w:t>
      </w:r>
      <w:r w:rsidR="002E6DC5" w:rsidRPr="005056C8">
        <w:rPr>
          <w:rFonts w:cs="Arial"/>
          <w:szCs w:val="24"/>
        </w:rPr>
        <w:t>p</w:t>
      </w:r>
      <w:r w:rsidRPr="005056C8">
        <w:rPr>
          <w:rFonts w:cs="Arial"/>
          <w:szCs w:val="24"/>
        </w:rPr>
        <w:t xml:space="preserve">rotocol. </w:t>
      </w:r>
    </w:p>
    <w:p w14:paraId="3E6DA622" w14:textId="7028A2F9"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Subject to provision </w:t>
      </w:r>
      <w:r w:rsidR="00C24899">
        <w:rPr>
          <w:rFonts w:cs="Arial"/>
          <w:szCs w:val="24"/>
        </w:rPr>
        <w:t>2</w:t>
      </w:r>
      <w:r w:rsidRPr="005056C8">
        <w:rPr>
          <w:rFonts w:cs="Arial"/>
          <w:szCs w:val="24"/>
        </w:rPr>
        <w:t xml:space="preserve"> above, the Materials are supplied without any warranty, expressed or implied, including as to their properties, merchantable quality, fitness for any particular purpose, or that the Materials are free of extraneous or biologically active contaminants which may be present in the Materials.</w:t>
      </w:r>
    </w:p>
    <w:p w14:paraId="0F8B3F12" w14:textId="08BF2C66" w:rsidR="00EC2C73" w:rsidRPr="00F9513D" w:rsidRDefault="00236808" w:rsidP="005056C8">
      <w:pPr>
        <w:numPr>
          <w:ilvl w:val="0"/>
          <w:numId w:val="4"/>
        </w:numPr>
        <w:tabs>
          <w:tab w:val="left" w:pos="1701"/>
        </w:tabs>
        <w:spacing w:before="120" w:after="120" w:line="240" w:lineRule="auto"/>
        <w:ind w:left="284" w:hanging="426"/>
        <w:rPr>
          <w:rFonts w:cs="Arial"/>
          <w:szCs w:val="24"/>
        </w:rPr>
      </w:pPr>
      <w:r w:rsidRPr="00F9513D">
        <w:rPr>
          <w:rFonts w:cs="Arial"/>
          <w:szCs w:val="24"/>
        </w:rPr>
        <w:t xml:space="preserve">The </w:t>
      </w:r>
      <w:r w:rsidR="00C7380F" w:rsidRPr="00F9513D">
        <w:rPr>
          <w:rFonts w:cs="Arial"/>
          <w:szCs w:val="24"/>
        </w:rPr>
        <w:t>Sponsor</w:t>
      </w:r>
      <w:r w:rsidRPr="00F9513D">
        <w:rPr>
          <w:rFonts w:cs="Arial"/>
          <w:szCs w:val="24"/>
        </w:rPr>
        <w:t xml:space="preserve"> shall ensure, or procure through an agreement with the </w:t>
      </w:r>
      <w:r w:rsidR="00C7380F" w:rsidRPr="00F9513D">
        <w:rPr>
          <w:rFonts w:cs="Arial"/>
          <w:szCs w:val="24"/>
        </w:rPr>
        <w:t>Sponsor</w:t>
      </w:r>
      <w:r w:rsidRPr="00F9513D">
        <w:rPr>
          <w:rFonts w:cs="Arial"/>
          <w:szCs w:val="24"/>
        </w:rPr>
        <w:t xml:space="preserve">’s nominee as stated in provision </w:t>
      </w:r>
      <w:r w:rsidR="002E6DC5" w:rsidRPr="00F9513D">
        <w:rPr>
          <w:rFonts w:cs="Arial"/>
          <w:szCs w:val="24"/>
        </w:rPr>
        <w:t>1</w:t>
      </w:r>
      <w:r w:rsidRPr="00F9513D">
        <w:rPr>
          <w:rFonts w:cs="Arial"/>
          <w:szCs w:val="24"/>
        </w:rPr>
        <w:t xml:space="preserve"> above that:</w:t>
      </w:r>
    </w:p>
    <w:p w14:paraId="6BFF4B69" w14:textId="77777777" w:rsidR="00EC2C73" w:rsidRPr="005056C8" w:rsidRDefault="00236808" w:rsidP="005056C8">
      <w:pPr>
        <w:numPr>
          <w:ilvl w:val="1"/>
          <w:numId w:val="4"/>
        </w:numPr>
        <w:tabs>
          <w:tab w:val="left" w:pos="1701"/>
        </w:tabs>
        <w:spacing w:before="120" w:after="120" w:line="240" w:lineRule="auto"/>
        <w:rPr>
          <w:rFonts w:cs="Arial"/>
          <w:szCs w:val="24"/>
        </w:rPr>
      </w:pPr>
      <w:r w:rsidRPr="005056C8">
        <w:rPr>
          <w:rFonts w:cs="Arial"/>
          <w:szCs w:val="24"/>
        </w:rPr>
        <w:t xml:space="preserve">the Material is used in accordance with the </w:t>
      </w:r>
      <w:r w:rsidR="002E6DC5" w:rsidRPr="005056C8">
        <w:rPr>
          <w:rFonts w:cs="Arial"/>
          <w:szCs w:val="24"/>
        </w:rPr>
        <w:t>p</w:t>
      </w:r>
      <w:r w:rsidRPr="005056C8">
        <w:rPr>
          <w:rFonts w:cs="Arial"/>
          <w:szCs w:val="24"/>
        </w:rPr>
        <w:t xml:space="preserve">rotocol, the consent of the </w:t>
      </w:r>
      <w:r w:rsidR="002E6DC5" w:rsidRPr="005056C8">
        <w:rPr>
          <w:rFonts w:cs="Arial"/>
          <w:szCs w:val="24"/>
        </w:rPr>
        <w:t>p</w:t>
      </w:r>
      <w:r w:rsidRPr="005056C8">
        <w:rPr>
          <w:rFonts w:cs="Arial"/>
          <w:szCs w:val="24"/>
        </w:rPr>
        <w:t xml:space="preserve">articipant, and the ethics approval for the </w:t>
      </w:r>
      <w:r w:rsidR="002E6DC5" w:rsidRPr="005056C8">
        <w:rPr>
          <w:rFonts w:cs="Arial"/>
          <w:szCs w:val="24"/>
        </w:rPr>
        <w:t>s</w:t>
      </w:r>
      <w:r w:rsidRPr="005056C8">
        <w:rPr>
          <w:rFonts w:cs="Arial"/>
          <w:szCs w:val="24"/>
        </w:rPr>
        <w:t xml:space="preserve">tudy; </w:t>
      </w:r>
    </w:p>
    <w:p w14:paraId="3BFCEBFD" w14:textId="77777777" w:rsidR="00EC2C73" w:rsidRPr="005056C8" w:rsidRDefault="00236808" w:rsidP="005056C8">
      <w:pPr>
        <w:numPr>
          <w:ilvl w:val="1"/>
          <w:numId w:val="4"/>
        </w:numPr>
        <w:tabs>
          <w:tab w:val="left" w:pos="1701"/>
        </w:tabs>
        <w:spacing w:before="120" w:after="120" w:line="240" w:lineRule="auto"/>
        <w:rPr>
          <w:rFonts w:cs="Arial"/>
          <w:szCs w:val="24"/>
        </w:rPr>
      </w:pPr>
      <w:r w:rsidRPr="005056C8">
        <w:rPr>
          <w:rFonts w:cs="Arial"/>
          <w:szCs w:val="24"/>
        </w:rPr>
        <w:t>the Material is handled and stored in accordance with applicable law;</w:t>
      </w:r>
    </w:p>
    <w:p w14:paraId="70F611AA" w14:textId="77777777" w:rsidR="00236808" w:rsidRPr="005056C8" w:rsidRDefault="00236808" w:rsidP="005056C8">
      <w:pPr>
        <w:numPr>
          <w:ilvl w:val="1"/>
          <w:numId w:val="4"/>
        </w:numPr>
        <w:tabs>
          <w:tab w:val="left" w:pos="1701"/>
        </w:tabs>
        <w:spacing w:before="120" w:after="120" w:line="240" w:lineRule="auto"/>
        <w:rPr>
          <w:rFonts w:cs="Arial"/>
          <w:szCs w:val="24"/>
        </w:rPr>
      </w:pPr>
      <w:r w:rsidRPr="005056C8">
        <w:rPr>
          <w:rFonts w:cs="Arial"/>
          <w:szCs w:val="24"/>
        </w:rPr>
        <w:t xml:space="preserve">the Material shall not be redistributed or released to any person other than in accordance with the </w:t>
      </w:r>
      <w:r w:rsidR="002E6DC5" w:rsidRPr="005056C8">
        <w:rPr>
          <w:rFonts w:cs="Arial"/>
          <w:szCs w:val="24"/>
        </w:rPr>
        <w:t>p</w:t>
      </w:r>
      <w:r w:rsidRPr="005056C8">
        <w:rPr>
          <w:rFonts w:cs="Arial"/>
          <w:szCs w:val="24"/>
        </w:rPr>
        <w:t xml:space="preserve">rotocol or for the purpose of undertaking other studies approved by an appropriate ethics committee and in accordance with the </w:t>
      </w:r>
      <w:r w:rsidR="002E6DC5" w:rsidRPr="005056C8">
        <w:rPr>
          <w:rFonts w:cs="Arial"/>
          <w:szCs w:val="24"/>
        </w:rPr>
        <w:t>p</w:t>
      </w:r>
      <w:r w:rsidRPr="005056C8">
        <w:rPr>
          <w:rFonts w:cs="Arial"/>
          <w:szCs w:val="24"/>
        </w:rPr>
        <w:t>articipant’s consent</w:t>
      </w:r>
      <w:r w:rsidR="00EC2C73" w:rsidRPr="005056C8">
        <w:rPr>
          <w:rFonts w:cs="Arial"/>
          <w:szCs w:val="24"/>
        </w:rPr>
        <w:t>.</w:t>
      </w:r>
    </w:p>
    <w:p w14:paraId="2B108EE9" w14:textId="77777777"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shall comply with all relevant laws, regulations and codes of practice governing the research use of human biological material.</w:t>
      </w:r>
    </w:p>
    <w:p w14:paraId="354746B4" w14:textId="3E67F071" w:rsidR="00236808" w:rsidRPr="00F9513D" w:rsidRDefault="00236808" w:rsidP="005056C8">
      <w:pPr>
        <w:numPr>
          <w:ilvl w:val="0"/>
          <w:numId w:val="4"/>
        </w:numPr>
        <w:tabs>
          <w:tab w:val="left" w:pos="1701"/>
        </w:tabs>
        <w:spacing w:before="120" w:after="120" w:line="240" w:lineRule="auto"/>
        <w:ind w:left="284" w:hanging="426"/>
        <w:rPr>
          <w:rFonts w:cs="Arial"/>
          <w:szCs w:val="24"/>
        </w:rPr>
      </w:pPr>
      <w:r w:rsidRPr="00F9513D">
        <w:rPr>
          <w:rFonts w:cs="Arial"/>
          <w:szCs w:val="24"/>
        </w:rPr>
        <w:t xml:space="preserve">The </w:t>
      </w:r>
      <w:r w:rsidR="00112E01" w:rsidRPr="00F9513D">
        <w:rPr>
          <w:rFonts w:cs="Arial"/>
          <w:szCs w:val="24"/>
        </w:rPr>
        <w:t>Participating NHS / HSC Organisation</w:t>
      </w:r>
      <w:r w:rsidR="002E6DC5" w:rsidRPr="00F9513D">
        <w:rPr>
          <w:rFonts w:cs="Arial"/>
          <w:szCs w:val="24"/>
        </w:rPr>
        <w:t xml:space="preserve"> </w:t>
      </w:r>
      <w:r w:rsidRPr="00F9513D">
        <w:rPr>
          <w:rFonts w:cs="Arial"/>
          <w:szCs w:val="24"/>
        </w:rPr>
        <w:t>and the</w:t>
      </w:r>
      <w:r w:rsidR="002E6DC5" w:rsidRPr="00F9513D">
        <w:rPr>
          <w:rFonts w:cs="Arial"/>
          <w:szCs w:val="24"/>
        </w:rPr>
        <w:t xml:space="preserve"> </w:t>
      </w:r>
      <w:r w:rsidR="00C7380F" w:rsidRPr="00F9513D">
        <w:rPr>
          <w:rFonts w:cs="Arial"/>
          <w:szCs w:val="24"/>
        </w:rPr>
        <w:t>Sponsor</w:t>
      </w:r>
      <w:r w:rsidRPr="00F9513D">
        <w:rPr>
          <w:rFonts w:cs="Arial"/>
          <w:szCs w:val="24"/>
        </w:rPr>
        <w:t xml:space="preserve"> shall each be responsible for keeping a record of the Material that has been transferred according to this </w:t>
      </w:r>
      <w:r w:rsidR="002E6DC5" w:rsidRPr="00F9513D">
        <w:rPr>
          <w:rFonts w:cs="Arial"/>
          <w:szCs w:val="24"/>
        </w:rPr>
        <w:t>appendix</w:t>
      </w:r>
      <w:r w:rsidRPr="00F9513D">
        <w:rPr>
          <w:rFonts w:cs="Arial"/>
          <w:szCs w:val="24"/>
        </w:rPr>
        <w:t>.</w:t>
      </w:r>
    </w:p>
    <w:p w14:paraId="0A703ADD" w14:textId="4D45B187" w:rsidR="00236808" w:rsidRPr="00F9513D" w:rsidRDefault="00236808" w:rsidP="005056C8">
      <w:pPr>
        <w:numPr>
          <w:ilvl w:val="0"/>
          <w:numId w:val="4"/>
        </w:numPr>
        <w:tabs>
          <w:tab w:val="left" w:pos="1701"/>
        </w:tabs>
        <w:spacing w:before="120" w:after="120" w:line="240" w:lineRule="auto"/>
        <w:ind w:left="284" w:hanging="426"/>
        <w:jc w:val="both"/>
        <w:rPr>
          <w:rFonts w:cs="Arial"/>
          <w:szCs w:val="24"/>
        </w:rPr>
      </w:pPr>
      <w:r w:rsidRPr="00F9513D">
        <w:rPr>
          <w:rFonts w:cs="Arial"/>
          <w:szCs w:val="24"/>
        </w:rPr>
        <w:lastRenderedPageBreak/>
        <w:t xml:space="preserve">To the extent permitted by law the </w:t>
      </w:r>
      <w:r w:rsidR="00112E01" w:rsidRPr="00F9513D">
        <w:rPr>
          <w:rFonts w:cs="Arial"/>
          <w:szCs w:val="24"/>
        </w:rPr>
        <w:t>Participating NHS / HSC Organisation</w:t>
      </w:r>
      <w:r w:rsidR="002E6DC5" w:rsidRPr="00F9513D">
        <w:rPr>
          <w:rFonts w:cs="Arial"/>
          <w:szCs w:val="24"/>
        </w:rPr>
        <w:t xml:space="preserve"> </w:t>
      </w:r>
      <w:r w:rsidRPr="00F9513D">
        <w:rPr>
          <w:rFonts w:cs="Arial"/>
          <w:szCs w:val="24"/>
        </w:rPr>
        <w:t xml:space="preserve">and its staff shall not be liable for any consequences of the supply to or the use by the </w:t>
      </w:r>
      <w:r w:rsidR="00C7380F" w:rsidRPr="00F9513D">
        <w:rPr>
          <w:rFonts w:cs="Arial"/>
          <w:szCs w:val="24"/>
        </w:rPr>
        <w:t>Sponsor</w:t>
      </w:r>
      <w:r w:rsidRPr="00F9513D">
        <w:rPr>
          <w:rFonts w:cs="Arial"/>
          <w:szCs w:val="24"/>
        </w:rPr>
        <w:t xml:space="preserve"> of the Material or of the supply to or the use by any third party to whom the </w:t>
      </w:r>
      <w:r w:rsidR="00C7380F" w:rsidRPr="00F9513D">
        <w:rPr>
          <w:rFonts w:cs="Arial"/>
          <w:szCs w:val="24"/>
        </w:rPr>
        <w:t>Sponsor</w:t>
      </w:r>
      <w:r w:rsidRPr="00F9513D">
        <w:rPr>
          <w:rFonts w:cs="Arial"/>
          <w:szCs w:val="24"/>
        </w:rPr>
        <w:t xml:space="preserve"> subsequently provides the Material or the </w:t>
      </w:r>
      <w:r w:rsidR="00C7380F" w:rsidRPr="00F9513D">
        <w:rPr>
          <w:rFonts w:cs="Arial"/>
          <w:szCs w:val="24"/>
        </w:rPr>
        <w:t>Sponsor</w:t>
      </w:r>
      <w:r w:rsidRPr="00F9513D">
        <w:rPr>
          <w:rFonts w:cs="Arial"/>
          <w:szCs w:val="24"/>
        </w:rPr>
        <w:t xml:space="preserve">’s nominee as stated in provision </w:t>
      </w:r>
      <w:r w:rsidR="002E6DC5" w:rsidRPr="00F9513D">
        <w:rPr>
          <w:rFonts w:cs="Arial"/>
          <w:szCs w:val="24"/>
        </w:rPr>
        <w:t>1</w:t>
      </w:r>
      <w:r w:rsidRPr="00F9513D">
        <w:rPr>
          <w:rFonts w:cs="Arial"/>
          <w:szCs w:val="24"/>
        </w:rPr>
        <w:t xml:space="preserve"> above, save to the extent that any liability which arises is a result of the negligence of the </w:t>
      </w:r>
      <w:r w:rsidR="00112E01" w:rsidRPr="00F9513D">
        <w:rPr>
          <w:rFonts w:cs="Arial"/>
          <w:szCs w:val="24"/>
        </w:rPr>
        <w:t>Participating NHS / HSC Organisation</w:t>
      </w:r>
      <w:r w:rsidRPr="00F9513D">
        <w:rPr>
          <w:rFonts w:cs="Arial"/>
          <w:szCs w:val="24"/>
        </w:rPr>
        <w:t xml:space="preserve">. </w:t>
      </w:r>
    </w:p>
    <w:p w14:paraId="0E8EF11A" w14:textId="3A57A4E9" w:rsidR="00236808" w:rsidRPr="00F9513D" w:rsidRDefault="00236808" w:rsidP="005056C8">
      <w:pPr>
        <w:numPr>
          <w:ilvl w:val="0"/>
          <w:numId w:val="4"/>
        </w:numPr>
        <w:tabs>
          <w:tab w:val="left" w:pos="1701"/>
        </w:tabs>
        <w:spacing w:before="120" w:after="120" w:line="240" w:lineRule="auto"/>
        <w:ind w:left="284" w:hanging="426"/>
        <w:jc w:val="both"/>
        <w:rPr>
          <w:rFonts w:cs="Arial"/>
          <w:szCs w:val="24"/>
        </w:rPr>
      </w:pPr>
      <w:r w:rsidRPr="00F9513D">
        <w:rPr>
          <w:rFonts w:cs="Arial"/>
          <w:szCs w:val="24"/>
        </w:rPr>
        <w:t xml:space="preserve">The </w:t>
      </w:r>
      <w:r w:rsidR="00C7380F" w:rsidRPr="00F9513D">
        <w:rPr>
          <w:rFonts w:cs="Arial"/>
          <w:szCs w:val="24"/>
        </w:rPr>
        <w:t>Sponsor</w:t>
      </w:r>
      <w:r w:rsidRPr="00F9513D">
        <w:rPr>
          <w:rFonts w:cs="Arial"/>
          <w:szCs w:val="24"/>
        </w:rPr>
        <w:t xml:space="preserve"> undertakes that, in the event that Material is provided to a third party in accordance with provision 2 above,</w:t>
      </w:r>
      <w:r w:rsidRPr="00F9513D" w:rsidDel="0085033C">
        <w:rPr>
          <w:rFonts w:cs="Arial"/>
          <w:szCs w:val="24"/>
        </w:rPr>
        <w:t xml:space="preserve"> </w:t>
      </w:r>
      <w:r w:rsidRPr="00F9513D">
        <w:rPr>
          <w:rFonts w:cs="Arial"/>
          <w:szCs w:val="24"/>
        </w:rPr>
        <w:t xml:space="preserve">it shall require that such third party shall undertake to handle any Material related to the </w:t>
      </w:r>
      <w:r w:rsidR="002E6DC5" w:rsidRPr="00F9513D">
        <w:rPr>
          <w:rFonts w:cs="Arial"/>
          <w:szCs w:val="24"/>
        </w:rPr>
        <w:t>s</w:t>
      </w:r>
      <w:r w:rsidRPr="00F9513D">
        <w:rPr>
          <w:rFonts w:cs="Arial"/>
          <w:szCs w:val="24"/>
        </w:rPr>
        <w:t xml:space="preserve">tudy in accordance with all applicable statutory requirements and codes of practice and under terms no less onerous than those set out in this </w:t>
      </w:r>
      <w:r w:rsidR="002E6DC5" w:rsidRPr="00F9513D">
        <w:rPr>
          <w:rFonts w:cs="Arial"/>
          <w:szCs w:val="24"/>
        </w:rPr>
        <w:t>appendix</w:t>
      </w:r>
      <w:r w:rsidRPr="00F9513D">
        <w:rPr>
          <w:rFonts w:cs="Arial"/>
          <w:szCs w:val="24"/>
        </w:rPr>
        <w:t xml:space="preserve">. </w:t>
      </w:r>
    </w:p>
    <w:p w14:paraId="1CC42A7F" w14:textId="77777777" w:rsidR="00236808" w:rsidRPr="005056C8" w:rsidRDefault="00236808" w:rsidP="005056C8">
      <w:pPr>
        <w:numPr>
          <w:ilvl w:val="0"/>
          <w:numId w:val="4"/>
        </w:numPr>
        <w:tabs>
          <w:tab w:val="left" w:pos="1701"/>
        </w:tabs>
        <w:spacing w:before="120" w:after="120" w:line="240" w:lineRule="auto"/>
        <w:ind w:left="284" w:hanging="426"/>
        <w:jc w:val="both"/>
        <w:rPr>
          <w:rFonts w:cs="Arial"/>
          <w:szCs w:val="24"/>
        </w:rPr>
      </w:pPr>
      <w:r w:rsidRPr="005056C8">
        <w:rPr>
          <w:rFonts w:cs="Arial"/>
          <w:szCs w:val="24"/>
        </w:rPr>
        <w:t xml:space="preserve">Any surplus Material that is not returned to 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or retained for future research (in line with </w:t>
      </w:r>
      <w:r w:rsidR="002E6DC5" w:rsidRPr="005056C8">
        <w:rPr>
          <w:rFonts w:cs="Arial"/>
          <w:szCs w:val="24"/>
        </w:rPr>
        <w:t>p</w:t>
      </w:r>
      <w:r w:rsidRPr="005056C8">
        <w:rPr>
          <w:rFonts w:cs="Arial"/>
          <w:szCs w:val="24"/>
        </w:rPr>
        <w:t>articipant consent) shall be destroyed in accordance with applicable law (including, without limitation, the Human Tissue Act 2004 or the Human Tissue (Scotland) Act 2006 (as the case may be)).</w:t>
      </w:r>
    </w:p>
    <w:p w14:paraId="2C9EF885" w14:textId="77777777" w:rsidR="00647C24" w:rsidRPr="005056C8" w:rsidRDefault="00647C24" w:rsidP="005056C8">
      <w:pPr>
        <w:tabs>
          <w:tab w:val="left" w:pos="1701"/>
        </w:tabs>
        <w:spacing w:before="120" w:after="120" w:line="240" w:lineRule="auto"/>
        <w:ind w:left="284"/>
        <w:jc w:val="both"/>
        <w:rPr>
          <w:rFonts w:cs="Arial"/>
          <w:szCs w:val="24"/>
        </w:rPr>
      </w:pPr>
    </w:p>
    <w:p w14:paraId="69B0CA80" w14:textId="77777777" w:rsidR="00236808" w:rsidRPr="005056C8" w:rsidRDefault="00236808" w:rsidP="005056C8">
      <w:pPr>
        <w:tabs>
          <w:tab w:val="left" w:pos="1701"/>
        </w:tabs>
        <w:spacing w:line="240" w:lineRule="auto"/>
        <w:ind w:left="-142"/>
        <w:jc w:val="both"/>
        <w:rPr>
          <w:rFonts w:cs="Arial"/>
          <w:i/>
          <w:szCs w:val="24"/>
        </w:rPr>
      </w:pPr>
      <w:r w:rsidRPr="005056C8">
        <w:rPr>
          <w:rFonts w:cs="Arial"/>
          <w:i/>
          <w:szCs w:val="24"/>
        </w:rPr>
        <w:t xml:space="preserve">*These provisions do not remove the need for the </w:t>
      </w:r>
      <w:r w:rsidR="00C7380F" w:rsidRPr="005056C8">
        <w:rPr>
          <w:rFonts w:cs="Arial"/>
          <w:i/>
          <w:szCs w:val="24"/>
        </w:rPr>
        <w:t>Sponsor</w:t>
      </w:r>
      <w:r w:rsidRPr="005056C8">
        <w:rPr>
          <w:rFonts w:cs="Arial"/>
          <w:i/>
          <w:szCs w:val="24"/>
        </w:rPr>
        <w:t xml:space="preserve"> to clearly lay out in their </w:t>
      </w:r>
      <w:r w:rsidR="002E6DC5" w:rsidRPr="005056C8">
        <w:rPr>
          <w:rFonts w:cs="Arial"/>
          <w:i/>
          <w:szCs w:val="24"/>
        </w:rPr>
        <w:t>p</w:t>
      </w:r>
      <w:r w:rsidRPr="005056C8">
        <w:rPr>
          <w:rFonts w:cs="Arial"/>
          <w:i/>
          <w:szCs w:val="24"/>
        </w:rPr>
        <w:t xml:space="preserve">rotocol (and to potential </w:t>
      </w:r>
      <w:r w:rsidR="002E6DC5" w:rsidRPr="005056C8">
        <w:rPr>
          <w:rFonts w:cs="Arial"/>
          <w:i/>
          <w:szCs w:val="24"/>
        </w:rPr>
        <w:t>p</w:t>
      </w:r>
      <w:r w:rsidRPr="005056C8">
        <w:rPr>
          <w:rFonts w:cs="Arial"/>
          <w:i/>
          <w:szCs w:val="24"/>
        </w:rPr>
        <w:t xml:space="preserve">articipants in the </w:t>
      </w:r>
      <w:r w:rsidR="002E6DC5" w:rsidRPr="005056C8">
        <w:rPr>
          <w:rFonts w:cs="Arial"/>
          <w:i/>
          <w:szCs w:val="24"/>
        </w:rPr>
        <w:t xml:space="preserve">participant </w:t>
      </w:r>
      <w:r w:rsidRPr="005056C8">
        <w:rPr>
          <w:rFonts w:cs="Arial"/>
          <w:i/>
          <w:szCs w:val="24"/>
        </w:rPr>
        <w:t xml:space="preserve">information) at a minimum the following information for all Material taken: 1) The nature of the Materials, 2) The reason that the Material is being taken, 3) where the Material is to be sent and, 4) what will happen to any remaining  Material once it has been processed/analysed, etc. for the purposes of this </w:t>
      </w:r>
      <w:r w:rsidR="002E6DC5" w:rsidRPr="005056C8">
        <w:rPr>
          <w:rFonts w:cs="Arial"/>
          <w:i/>
          <w:szCs w:val="24"/>
        </w:rPr>
        <w:t>s</w:t>
      </w:r>
      <w:r w:rsidRPr="005056C8">
        <w:rPr>
          <w:rFonts w:cs="Arial"/>
          <w:i/>
          <w:szCs w:val="24"/>
        </w:rPr>
        <w:t xml:space="preserve">tudy (e.g. return, retention or destruction). Detailed guidance on what information should be included in a protocol may be found on the HRA website: </w:t>
      </w:r>
      <w:hyperlink r:id="rId12" w:history="1">
        <w:r w:rsidRPr="005056C8">
          <w:rPr>
            <w:rStyle w:val="Hyperlink"/>
            <w:rFonts w:cs="Arial"/>
            <w:i/>
            <w:szCs w:val="24"/>
          </w:rPr>
          <w:t>www.hra.nhs.uk</w:t>
        </w:r>
      </w:hyperlink>
      <w:r w:rsidRPr="005056C8">
        <w:rPr>
          <w:rFonts w:cs="Arial"/>
          <w:i/>
          <w:szCs w:val="24"/>
        </w:rPr>
        <w:t xml:space="preserve"> </w:t>
      </w:r>
    </w:p>
    <w:p w14:paraId="3E557594" w14:textId="77777777" w:rsidR="00236808" w:rsidRPr="005056C8" w:rsidRDefault="00236808" w:rsidP="005056C8">
      <w:pPr>
        <w:spacing w:line="240" w:lineRule="auto"/>
        <w:rPr>
          <w:rFonts w:cs="Arial"/>
          <w:szCs w:val="24"/>
        </w:rPr>
      </w:pPr>
      <w:r w:rsidRPr="005056C8">
        <w:rPr>
          <w:rFonts w:cs="Arial"/>
          <w:szCs w:val="24"/>
        </w:rPr>
        <w:br w:type="page"/>
      </w:r>
    </w:p>
    <w:p w14:paraId="6F8C89E0" w14:textId="77777777" w:rsidR="00236808" w:rsidRPr="005056C8" w:rsidRDefault="00236808" w:rsidP="005056C8">
      <w:pPr>
        <w:pStyle w:val="Heading1"/>
        <w:rPr>
          <w:rFonts w:cs="Arial"/>
        </w:rPr>
      </w:pPr>
      <w:r w:rsidRPr="005056C8">
        <w:rPr>
          <w:rFonts w:cs="Arial"/>
        </w:rPr>
        <w:lastRenderedPageBreak/>
        <w:t xml:space="preserve">Appendix 4: Data Processing Agreement </w:t>
      </w:r>
    </w:p>
    <w:tbl>
      <w:tblPr>
        <w:tblStyle w:val="TableGrid"/>
        <w:tblW w:w="10031" w:type="dxa"/>
        <w:tblLook w:val="04A0" w:firstRow="1" w:lastRow="0" w:firstColumn="1" w:lastColumn="0" w:noHBand="0" w:noVBand="1"/>
      </w:tblPr>
      <w:tblGrid>
        <w:gridCol w:w="9067"/>
        <w:gridCol w:w="964"/>
      </w:tblGrid>
      <w:tr w:rsidR="004A5D71" w:rsidRPr="005056C8" w14:paraId="715845C9" w14:textId="77777777" w:rsidTr="00BC28F1">
        <w:tc>
          <w:tcPr>
            <w:tcW w:w="10031" w:type="dxa"/>
            <w:gridSpan w:val="2"/>
          </w:tcPr>
          <w:p w14:paraId="7D9251C7" w14:textId="25B592BE" w:rsidR="004A5D71"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5D3610" w:rsidRPr="005056C8">
              <w:rPr>
                <w:rFonts w:eastAsiaTheme="minorEastAsia" w:cs="Arial"/>
                <w:szCs w:val="24"/>
              </w:rPr>
              <w:t xml:space="preserve"> </w:t>
            </w:r>
            <w:r w:rsidRPr="005056C8">
              <w:rPr>
                <w:rFonts w:eastAsiaTheme="minorEastAsia" w:cs="Arial"/>
                <w:szCs w:val="24"/>
              </w:rPr>
              <w:t>/</w:t>
            </w:r>
            <w:r w:rsidR="005D3610" w:rsidRPr="005056C8">
              <w:rPr>
                <w:rFonts w:eastAsiaTheme="minorEastAsia" w:cs="Arial"/>
                <w:szCs w:val="24"/>
              </w:rPr>
              <w:t xml:space="preserve"> </w:t>
            </w:r>
            <w:r w:rsidRPr="005056C8">
              <w:rPr>
                <w:rFonts w:eastAsiaTheme="minorEastAsia" w:cs="Arial"/>
                <w:szCs w:val="24"/>
              </w:rPr>
              <w:t>HSC organisation, ple</w:t>
            </w:r>
            <w:r w:rsidR="00D322FA" w:rsidRPr="005056C8">
              <w:rPr>
                <w:rFonts w:eastAsiaTheme="minorEastAsia" w:cs="Arial"/>
                <w:szCs w:val="24"/>
              </w:rPr>
              <w:t xml:space="preserve">ase select </w:t>
            </w:r>
            <w:r w:rsidR="00897A6C">
              <w:rPr>
                <w:rFonts w:eastAsiaTheme="minorEastAsia" w:cs="Arial"/>
                <w:szCs w:val="24"/>
              </w:rPr>
              <w:t>an option below</w:t>
            </w:r>
            <w:r w:rsidR="00D322FA" w:rsidRPr="005056C8">
              <w:rPr>
                <w:rFonts w:eastAsiaTheme="minorEastAsia" w:cs="Arial"/>
                <w:szCs w:val="24"/>
              </w:rPr>
              <w:t>.</w:t>
            </w:r>
          </w:p>
        </w:tc>
      </w:tr>
      <w:tr w:rsidR="001D745C" w:rsidRPr="005056C8" w14:paraId="4B824BE0" w14:textId="77777777" w:rsidTr="001D745C">
        <w:tc>
          <w:tcPr>
            <w:tcW w:w="9067" w:type="dxa"/>
          </w:tcPr>
          <w:p w14:paraId="48913465" w14:textId="2D259217" w:rsidR="00D01713" w:rsidRPr="005056C8" w:rsidRDefault="00D322FA" w:rsidP="00D01713">
            <w:pPr>
              <w:rPr>
                <w:rFonts w:eastAsiaTheme="minorEastAsia" w:cs="Arial"/>
                <w:szCs w:val="24"/>
                <w:lang w:eastAsia="en-GB"/>
              </w:rPr>
            </w:pPr>
            <w:r w:rsidRPr="005056C8">
              <w:rPr>
                <w:rFonts w:eastAsiaTheme="minorEastAsia" w:cs="Arial"/>
                <w:b/>
                <w:sz w:val="48"/>
                <w:szCs w:val="48"/>
              </w:rPr>
              <w:t>*</w:t>
            </w:r>
            <w:r w:rsidR="00897A6C" w:rsidRPr="00D01713">
              <w:rPr>
                <w:rFonts w:eastAsiaTheme="minorEastAsia" w:cs="Arial"/>
                <w:szCs w:val="48"/>
              </w:rPr>
              <w:t>Does</w:t>
            </w:r>
            <w:r w:rsidR="00897A6C">
              <w:rPr>
                <w:rFonts w:eastAsiaTheme="minorEastAsia" w:cs="Arial"/>
                <w:b/>
                <w:szCs w:val="48"/>
              </w:rPr>
              <w:t xml:space="preserve"> t</w:t>
            </w:r>
            <w:r w:rsidR="001D745C" w:rsidRPr="005056C8">
              <w:rPr>
                <w:rFonts w:eastAsiaTheme="minorEastAsia" w:cs="Arial"/>
                <w:szCs w:val="24"/>
                <w:lang w:eastAsia="en-GB"/>
              </w:rPr>
              <w:t>his study involve any processing of personal data by this participating NHS</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 xml:space="preserve">HSC organisation on behalf of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w:t>
            </w:r>
            <w:r w:rsidR="00897A6C">
              <w:rPr>
                <w:rFonts w:eastAsiaTheme="minorEastAsia" w:cs="Arial"/>
                <w:szCs w:val="24"/>
                <w:lang w:eastAsia="en-GB"/>
              </w:rPr>
              <w:t>If no, t</w:t>
            </w:r>
            <w:r w:rsidR="001D745C" w:rsidRPr="005056C8">
              <w:rPr>
                <w:rFonts w:eastAsiaTheme="minorEastAsia" w:cs="Arial"/>
                <w:szCs w:val="24"/>
                <w:lang w:eastAsia="en-GB"/>
              </w:rPr>
              <w:t>his appendix does n</w:t>
            </w:r>
            <w:r w:rsidRPr="005056C8">
              <w:rPr>
                <w:rFonts w:eastAsiaTheme="minorEastAsia" w:cs="Arial"/>
                <w:szCs w:val="24"/>
                <w:lang w:eastAsia="en-GB"/>
              </w:rPr>
              <w:t xml:space="preserve">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 xml:space="preserve">hese provisions form part of the Agreement between the Sponsor and this participating NHS / HSC organisation. </w:t>
            </w:r>
          </w:p>
          <w:p w14:paraId="0593E5DB" w14:textId="77777777" w:rsidR="00D01713" w:rsidRPr="005056C8" w:rsidRDefault="00D01713" w:rsidP="00D01713">
            <w:pPr>
              <w:rPr>
                <w:rFonts w:eastAsiaTheme="minorEastAsia" w:cs="Arial"/>
                <w:szCs w:val="24"/>
                <w:lang w:eastAsia="en-GB"/>
              </w:rPr>
            </w:pPr>
          </w:p>
          <w:p w14:paraId="627A3205" w14:textId="15E5A9E6" w:rsidR="001D745C" w:rsidRPr="005056C8" w:rsidRDefault="00D01713" w:rsidP="00D01713">
            <w:pPr>
              <w:rPr>
                <w:rFonts w:cs="Arial"/>
                <w:szCs w:val="24"/>
              </w:rPr>
            </w:pPr>
            <w:r w:rsidRPr="005056C8">
              <w:rPr>
                <w:rFonts w:eastAsiaTheme="minorEastAsia" w:cs="Arial"/>
                <w:szCs w:val="24"/>
                <w:lang w:eastAsia="en-GB"/>
              </w:rPr>
              <w:t>For the avoidance of doubt, when used, these provisions are intended to form a legally binding contractual obligation for the purposes of compliance with the GDPR, specifically GDPR Article 28 (3).</w:t>
            </w:r>
          </w:p>
        </w:tc>
        <w:sdt>
          <w:sdtPr>
            <w:rPr>
              <w:rStyle w:val="Style3"/>
            </w:rPr>
            <w:alias w:val="Select yes or no"/>
            <w:tag w:val="Select yes or no"/>
            <w:id w:val="-1487076446"/>
            <w:placeholder>
              <w:docPart w:val="CE5A5682F2CB422D80A066F62E591F8E"/>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964" w:type="dxa"/>
              </w:tcPr>
              <w:p w14:paraId="04DDC95B" w14:textId="7ADEACF7" w:rsidR="001D745C" w:rsidRPr="005056C8" w:rsidRDefault="000C12A7" w:rsidP="005056C8">
                <w:pPr>
                  <w:jc w:val="center"/>
                  <w:rPr>
                    <w:rFonts w:cs="Arial"/>
                    <w:szCs w:val="24"/>
                  </w:rPr>
                </w:pPr>
                <w:r>
                  <w:rPr>
                    <w:rStyle w:val="Style3"/>
                  </w:rPr>
                  <w:t>Yes</w:t>
                </w:r>
              </w:p>
            </w:tc>
          </w:sdtContent>
        </w:sdt>
      </w:tr>
    </w:tbl>
    <w:p w14:paraId="34296858" w14:textId="6411BA1F" w:rsidR="00236808" w:rsidRPr="005056C8" w:rsidRDefault="00236808" w:rsidP="005056C8">
      <w:pPr>
        <w:pStyle w:val="BodyTextIndent2"/>
        <w:tabs>
          <w:tab w:val="clear" w:pos="709"/>
          <w:tab w:val="left" w:pos="425"/>
        </w:tabs>
        <w:spacing w:before="240"/>
        <w:ind w:left="0"/>
        <w:rPr>
          <w:rFonts w:ascii="Arial" w:hAnsi="Arial" w:cs="Arial"/>
          <w:szCs w:val="24"/>
        </w:rPr>
      </w:pPr>
      <w:r w:rsidRPr="005056C8">
        <w:rPr>
          <w:rFonts w:ascii="Arial" w:hAnsi="Arial" w:cs="Arial"/>
          <w:szCs w:val="24"/>
        </w:rPr>
        <w:t xml:space="preserve"> </w:t>
      </w:r>
      <w:bookmarkStart w:id="13" w:name="_Ref516653827"/>
    </w:p>
    <w:p w14:paraId="50D58210" w14:textId="4C044971" w:rsidR="004F631C" w:rsidRPr="004F631C" w:rsidRDefault="004F631C" w:rsidP="004F631C">
      <w:pPr>
        <w:pStyle w:val="BodyTextIndent2"/>
        <w:numPr>
          <w:ilvl w:val="0"/>
          <w:numId w:val="23"/>
        </w:numPr>
        <w:tabs>
          <w:tab w:val="left" w:pos="284"/>
        </w:tabs>
        <w:ind w:left="284" w:hanging="284"/>
        <w:rPr>
          <w:rFonts w:ascii="Arial" w:hAnsi="Arial" w:cs="Arial"/>
          <w:szCs w:val="24"/>
        </w:rPr>
      </w:pPr>
      <w:r>
        <w:rPr>
          <w:rFonts w:ascii="Arial" w:hAnsi="Arial" w:cs="Arial"/>
          <w:szCs w:val="24"/>
        </w:rPr>
        <w:t>For</w:t>
      </w:r>
      <w:r w:rsidRPr="004F631C">
        <w:rPr>
          <w:rFonts w:ascii="Arial" w:hAnsi="Arial" w:cs="Arial"/>
          <w:szCs w:val="24"/>
        </w:rPr>
        <w:t xml:space="preserve"> </w:t>
      </w:r>
      <w:r w:rsidRPr="005056C8">
        <w:rPr>
          <w:rFonts w:ascii="Arial" w:hAnsi="Arial" w:cs="Arial"/>
          <w:szCs w:val="24"/>
        </w:rPr>
        <w:t>the purposes of the data protection legislation, the Sponsor is the controller and the Participating NHS / HSC Organisation is the Sponsor's processor in relation to all processing of personal data that is processed for the purpose of this study and for any future research use under the controllership of the Sponsor, that would not have taken place but for this Agreement regardless where that processing takes place.</w:t>
      </w:r>
    </w:p>
    <w:p w14:paraId="3394C9B7" w14:textId="7C376903" w:rsidR="00236808" w:rsidRPr="005056C8" w:rsidRDefault="00236808" w:rsidP="005056C8">
      <w:pPr>
        <w:pStyle w:val="BodyTextIndent2"/>
        <w:numPr>
          <w:ilvl w:val="0"/>
          <w:numId w:val="23"/>
        </w:numPr>
        <w:tabs>
          <w:tab w:val="left" w:pos="284"/>
        </w:tabs>
        <w:ind w:left="284" w:hanging="284"/>
        <w:rPr>
          <w:rFonts w:ascii="Arial" w:hAnsi="Arial" w:cs="Arial"/>
          <w:szCs w:val="24"/>
        </w:rPr>
      </w:pPr>
      <w:r w:rsidRPr="005056C8">
        <w:rPr>
          <w:rFonts w:ascii="Arial" w:hAnsi="Arial" w:cs="Arial"/>
          <w:szCs w:val="24"/>
        </w:rPr>
        <w:t xml:space="preserve">The </w:t>
      </w:r>
      <w:r w:rsidR="00E52783" w:rsidRPr="005056C8">
        <w:rPr>
          <w:rFonts w:ascii="Arial" w:hAnsi="Arial" w:cs="Arial"/>
          <w:szCs w:val="24"/>
        </w:rPr>
        <w:t>Parties</w:t>
      </w:r>
      <w:r w:rsidRPr="005056C8">
        <w:rPr>
          <w:rFonts w:ascii="Arial" w:hAnsi="Arial" w:cs="Arial"/>
          <w:szCs w:val="24"/>
        </w:rPr>
        <w:t xml:space="preserve"> acknowledge that whereas the </w:t>
      </w:r>
      <w:r w:rsidR="00C7380F" w:rsidRPr="005056C8">
        <w:rPr>
          <w:rFonts w:ascii="Arial" w:hAnsi="Arial" w:cs="Arial"/>
          <w:szCs w:val="24"/>
        </w:rPr>
        <w:t>Sponsor</w:t>
      </w:r>
      <w:r w:rsidRPr="005056C8">
        <w:rPr>
          <w:rFonts w:ascii="Arial" w:hAnsi="Arial" w:cs="Arial"/>
          <w:szCs w:val="24"/>
        </w:rPr>
        <w:t xml:space="preserve"> is the </w:t>
      </w:r>
      <w:r w:rsidR="00085B09" w:rsidRPr="005056C8">
        <w:rPr>
          <w:rFonts w:ascii="Arial" w:hAnsi="Arial" w:cs="Arial"/>
          <w:szCs w:val="24"/>
        </w:rPr>
        <w:t>c</w:t>
      </w:r>
      <w:r w:rsidRPr="005056C8">
        <w:rPr>
          <w:rFonts w:ascii="Arial" w:hAnsi="Arial" w:cs="Arial"/>
          <w:szCs w:val="24"/>
        </w:rPr>
        <w:t xml:space="preserve">ontroller in accordance with Clause </w:t>
      </w:r>
      <w:r w:rsidR="00085B09" w:rsidRPr="005056C8">
        <w:rPr>
          <w:rFonts w:ascii="Arial" w:hAnsi="Arial" w:cs="Arial"/>
          <w:szCs w:val="24"/>
        </w:rPr>
        <w:t>1 of this appendix</w:t>
      </w:r>
      <w:r w:rsidRPr="005056C8">
        <w:rPr>
          <w:rFonts w:ascii="Arial" w:hAnsi="Arial" w:cs="Arial"/>
          <w:szCs w:val="24"/>
        </w:rPr>
        <w:t xml:space="preserv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085B09" w:rsidRPr="005056C8">
        <w:rPr>
          <w:rFonts w:ascii="Arial" w:hAnsi="Arial" w:cs="Arial"/>
          <w:szCs w:val="24"/>
        </w:rPr>
        <w:t>c</w:t>
      </w:r>
      <w:r w:rsidRPr="005056C8">
        <w:rPr>
          <w:rFonts w:ascii="Arial" w:hAnsi="Arial" w:cs="Arial"/>
          <w:szCs w:val="24"/>
        </w:rPr>
        <w:t xml:space="preserve">ontroller of the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collected for the purpose of providing clinical care to the </w:t>
      </w:r>
      <w:r w:rsidR="00085B09" w:rsidRPr="005056C8">
        <w:rPr>
          <w:rFonts w:ascii="Arial" w:hAnsi="Arial" w:cs="Arial"/>
          <w:szCs w:val="24"/>
        </w:rPr>
        <w:t>p</w:t>
      </w:r>
      <w:r w:rsidRPr="005056C8">
        <w:rPr>
          <w:rFonts w:ascii="Arial" w:hAnsi="Arial" w:cs="Arial"/>
          <w:szCs w:val="24"/>
        </w:rPr>
        <w:t xml:space="preserve">articipants.  This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may be the same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collected transparently and processed for research and for care purposes under the separate </w:t>
      </w:r>
      <w:r w:rsidR="00085B09" w:rsidRPr="005056C8">
        <w:rPr>
          <w:rFonts w:ascii="Arial" w:hAnsi="Arial" w:cs="Arial"/>
          <w:szCs w:val="24"/>
        </w:rPr>
        <w:t>c</w:t>
      </w:r>
      <w:r w:rsidRPr="005056C8">
        <w:rPr>
          <w:rFonts w:ascii="Arial" w:hAnsi="Arial" w:cs="Arial"/>
          <w:szCs w:val="24"/>
        </w:rPr>
        <w:t xml:space="preserve">ontrollerships of the </w:t>
      </w:r>
      <w:r w:rsidR="00C7380F" w:rsidRPr="005056C8">
        <w:rPr>
          <w:rFonts w:ascii="Arial" w:hAnsi="Arial" w:cs="Arial"/>
          <w:szCs w:val="24"/>
        </w:rPr>
        <w:t>Sponsor</w:t>
      </w:r>
      <w:r w:rsidRPr="005056C8">
        <w:rPr>
          <w:rFonts w:ascii="Arial" w:hAnsi="Arial" w:cs="Arial"/>
          <w:szCs w:val="24"/>
        </w:rPr>
        <w:t xml:space="preserve"> and </w:t>
      </w:r>
      <w:r w:rsidR="00112E01" w:rsidRPr="005056C8">
        <w:rPr>
          <w:rFonts w:ascii="Arial" w:hAnsi="Arial" w:cs="Arial"/>
          <w:szCs w:val="24"/>
        </w:rPr>
        <w:t>Participating NHS / HSC Organisation</w:t>
      </w:r>
      <w:r w:rsidRPr="005056C8">
        <w:rPr>
          <w:rFonts w:ascii="Arial" w:hAnsi="Arial" w:cs="Arial"/>
          <w:szCs w:val="24"/>
        </w:rPr>
        <w:t>.</w:t>
      </w:r>
      <w:bookmarkEnd w:id="13"/>
    </w:p>
    <w:p w14:paraId="6E0B51D6" w14:textId="77777777" w:rsidR="00236808" w:rsidRPr="005056C8" w:rsidRDefault="00236808" w:rsidP="005056C8">
      <w:pPr>
        <w:pStyle w:val="BodyTextIndent2"/>
        <w:numPr>
          <w:ilvl w:val="0"/>
          <w:numId w:val="23"/>
        </w:numPr>
        <w:tabs>
          <w:tab w:val="left" w:pos="284"/>
        </w:tabs>
        <w:ind w:left="284" w:hanging="284"/>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C7380F" w:rsidRPr="005056C8">
        <w:rPr>
          <w:rFonts w:ascii="Arial" w:hAnsi="Arial" w:cs="Arial"/>
          <w:szCs w:val="24"/>
        </w:rPr>
        <w:t>Sponsor</w:t>
      </w:r>
      <w:r w:rsidRPr="005056C8">
        <w:rPr>
          <w:rFonts w:ascii="Arial" w:hAnsi="Arial" w:cs="Arial"/>
          <w:szCs w:val="24"/>
        </w:rPr>
        <w:t xml:space="preserve">'s </w:t>
      </w:r>
      <w:r w:rsidR="00085B09" w:rsidRPr="005056C8">
        <w:rPr>
          <w:rFonts w:ascii="Arial" w:hAnsi="Arial" w:cs="Arial"/>
          <w:szCs w:val="24"/>
        </w:rPr>
        <w:t>p</w:t>
      </w:r>
      <w:r w:rsidRPr="005056C8">
        <w:rPr>
          <w:rFonts w:ascii="Arial" w:hAnsi="Arial" w:cs="Arial"/>
          <w:szCs w:val="24"/>
        </w:rPr>
        <w:t xml:space="preserve">rocessor and thus where the </w:t>
      </w:r>
      <w:r w:rsidR="00085B09" w:rsidRPr="005056C8">
        <w:rPr>
          <w:rFonts w:ascii="Arial" w:hAnsi="Arial" w:cs="Arial"/>
          <w:szCs w:val="24"/>
        </w:rPr>
        <w:t>p</w:t>
      </w:r>
      <w:r w:rsidRPr="005056C8">
        <w:rPr>
          <w:rFonts w:ascii="Arial" w:hAnsi="Arial" w:cs="Arial"/>
          <w:szCs w:val="24"/>
        </w:rPr>
        <w:t xml:space="preserve">rocessing is undertaken by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for the purposes of the </w:t>
      </w:r>
      <w:r w:rsidR="00085B09" w:rsidRPr="005056C8">
        <w:rPr>
          <w:rFonts w:ascii="Arial" w:hAnsi="Arial" w:cs="Arial"/>
          <w:szCs w:val="24"/>
        </w:rPr>
        <w:t>s</w:t>
      </w:r>
      <w:r w:rsidRPr="005056C8">
        <w:rPr>
          <w:rFonts w:ascii="Arial" w:hAnsi="Arial" w:cs="Arial"/>
          <w:szCs w:val="24"/>
        </w:rPr>
        <w:t xml:space="preserve">tudy, Clauses </w:t>
      </w:r>
      <w:r w:rsidR="00085B09" w:rsidRPr="005056C8">
        <w:rPr>
          <w:rFonts w:ascii="Arial" w:hAnsi="Arial" w:cs="Arial"/>
          <w:szCs w:val="24"/>
        </w:rPr>
        <w:t>5.a.</w:t>
      </w:r>
      <w:r w:rsidRPr="005056C8">
        <w:rPr>
          <w:rFonts w:ascii="Arial" w:hAnsi="Arial" w:cs="Arial"/>
          <w:szCs w:val="24"/>
        </w:rPr>
        <w:t xml:space="preserve"> to </w:t>
      </w:r>
      <w:r w:rsidR="00085B09" w:rsidRPr="005056C8">
        <w:rPr>
          <w:rFonts w:ascii="Arial" w:hAnsi="Arial" w:cs="Arial"/>
          <w:szCs w:val="24"/>
        </w:rPr>
        <w:t>5.j</w:t>
      </w:r>
      <w:r w:rsidRPr="005056C8">
        <w:rPr>
          <w:rFonts w:ascii="Arial" w:hAnsi="Arial" w:cs="Arial"/>
          <w:szCs w:val="24"/>
        </w:rPr>
        <w:t xml:space="preserve"> below will apply. For the avoidance of doubt, such Clauses do not apply 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w:t>
      </w:r>
      <w:r w:rsidR="00085B09" w:rsidRPr="005056C8">
        <w:rPr>
          <w:rFonts w:ascii="Arial" w:hAnsi="Arial" w:cs="Arial"/>
          <w:szCs w:val="24"/>
        </w:rPr>
        <w:t>p</w:t>
      </w:r>
      <w:r w:rsidRPr="005056C8">
        <w:rPr>
          <w:rFonts w:ascii="Arial" w:hAnsi="Arial" w:cs="Arial"/>
          <w:szCs w:val="24"/>
        </w:rPr>
        <w:t xml:space="preserve">rocessing the </w:t>
      </w:r>
      <w:r w:rsidR="00085B09" w:rsidRPr="005056C8">
        <w:rPr>
          <w:rFonts w:ascii="Arial" w:hAnsi="Arial" w:cs="Arial"/>
          <w:szCs w:val="24"/>
        </w:rPr>
        <w:t>p</w:t>
      </w:r>
      <w:r w:rsidRPr="005056C8">
        <w:rPr>
          <w:rFonts w:ascii="Arial" w:hAnsi="Arial" w:cs="Arial"/>
          <w:szCs w:val="24"/>
        </w:rPr>
        <w:t xml:space="preserve">articipant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as a </w:t>
      </w:r>
      <w:r w:rsidR="00085B09" w:rsidRPr="005056C8">
        <w:rPr>
          <w:rFonts w:ascii="Arial" w:hAnsi="Arial" w:cs="Arial"/>
          <w:szCs w:val="24"/>
        </w:rPr>
        <w:t>c</w:t>
      </w:r>
      <w:r w:rsidRPr="005056C8">
        <w:rPr>
          <w:rFonts w:ascii="Arial" w:hAnsi="Arial" w:cs="Arial"/>
          <w:szCs w:val="24"/>
        </w:rPr>
        <w:t>ontroller.</w:t>
      </w:r>
    </w:p>
    <w:p w14:paraId="434F6F36" w14:textId="77777777" w:rsidR="00236808" w:rsidRPr="005056C8" w:rsidRDefault="00236808" w:rsidP="005056C8">
      <w:pPr>
        <w:pStyle w:val="BodyTextIndent2"/>
        <w:numPr>
          <w:ilvl w:val="0"/>
          <w:numId w:val="23"/>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only to </w:t>
      </w:r>
      <w:r w:rsidR="00085B09" w:rsidRPr="005056C8">
        <w:rPr>
          <w:rFonts w:ascii="Arial" w:hAnsi="Arial" w:cs="Arial"/>
          <w:szCs w:val="24"/>
        </w:rPr>
        <w:t>p</w:t>
      </w:r>
      <w:r w:rsidRPr="005056C8">
        <w:rPr>
          <w:rFonts w:ascii="Arial" w:hAnsi="Arial" w:cs="Arial"/>
          <w:szCs w:val="24"/>
        </w:rPr>
        <w:t xml:space="preserve">rocess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for and on behalf of the </w:t>
      </w:r>
      <w:r w:rsidR="00C7380F" w:rsidRPr="005056C8">
        <w:rPr>
          <w:rFonts w:ascii="Arial" w:hAnsi="Arial" w:cs="Arial"/>
          <w:szCs w:val="24"/>
        </w:rPr>
        <w:t>Sponsor</w:t>
      </w:r>
      <w:r w:rsidRPr="005056C8">
        <w:rPr>
          <w:rFonts w:ascii="Arial" w:hAnsi="Arial" w:cs="Arial"/>
          <w:szCs w:val="24"/>
        </w:rPr>
        <w:t xml:space="preserve"> in accordance with the instructions of the </w:t>
      </w:r>
      <w:r w:rsidR="00C7380F" w:rsidRPr="005056C8">
        <w:rPr>
          <w:rFonts w:ascii="Arial" w:hAnsi="Arial" w:cs="Arial"/>
          <w:szCs w:val="24"/>
        </w:rPr>
        <w:t>Sponsor</w:t>
      </w:r>
      <w:r w:rsidRPr="005056C8">
        <w:rPr>
          <w:rFonts w:ascii="Arial" w:hAnsi="Arial" w:cs="Arial"/>
          <w:szCs w:val="24"/>
        </w:rPr>
        <w:t xml:space="preserve"> and for the purpose of the </w:t>
      </w:r>
      <w:r w:rsidR="00085B09" w:rsidRPr="005056C8">
        <w:rPr>
          <w:rFonts w:ascii="Arial" w:hAnsi="Arial" w:cs="Arial"/>
          <w:szCs w:val="24"/>
        </w:rPr>
        <w:t>s</w:t>
      </w:r>
      <w:r w:rsidRPr="005056C8">
        <w:rPr>
          <w:rFonts w:ascii="Arial" w:hAnsi="Arial" w:cs="Arial"/>
          <w:szCs w:val="24"/>
        </w:rPr>
        <w:t xml:space="preserve">tudy and to ensure the </w:t>
      </w:r>
      <w:r w:rsidR="00C7380F" w:rsidRPr="005056C8">
        <w:rPr>
          <w:rFonts w:ascii="Arial" w:hAnsi="Arial" w:cs="Arial"/>
          <w:szCs w:val="24"/>
        </w:rPr>
        <w:t>Sponsor</w:t>
      </w:r>
      <w:r w:rsidRPr="005056C8">
        <w:rPr>
          <w:rFonts w:ascii="Arial" w:hAnsi="Arial" w:cs="Arial"/>
          <w:szCs w:val="24"/>
        </w:rPr>
        <w:t xml:space="preserve">’s compliance with the </w:t>
      </w:r>
      <w:r w:rsidR="00085B09" w:rsidRPr="005056C8">
        <w:rPr>
          <w:rFonts w:ascii="Arial" w:hAnsi="Arial" w:cs="Arial"/>
          <w:szCs w:val="24"/>
        </w:rPr>
        <w:t>d</w:t>
      </w:r>
      <w:r w:rsidRPr="005056C8">
        <w:rPr>
          <w:rFonts w:ascii="Arial" w:hAnsi="Arial" w:cs="Arial"/>
          <w:szCs w:val="24"/>
        </w:rPr>
        <w:t xml:space="preserve">ata </w:t>
      </w:r>
      <w:r w:rsidR="00085B09" w:rsidRPr="005056C8">
        <w:rPr>
          <w:rFonts w:ascii="Arial" w:hAnsi="Arial" w:cs="Arial"/>
          <w:szCs w:val="24"/>
        </w:rPr>
        <w:t>p</w:t>
      </w:r>
      <w:r w:rsidRPr="005056C8">
        <w:rPr>
          <w:rFonts w:ascii="Arial" w:hAnsi="Arial" w:cs="Arial"/>
          <w:szCs w:val="24"/>
        </w:rPr>
        <w:t xml:space="preserve">rotection </w:t>
      </w:r>
      <w:r w:rsidR="00085B09" w:rsidRPr="005056C8">
        <w:rPr>
          <w:rFonts w:ascii="Arial" w:hAnsi="Arial" w:cs="Arial"/>
          <w:szCs w:val="24"/>
        </w:rPr>
        <w:t>l</w:t>
      </w:r>
      <w:r w:rsidRPr="005056C8">
        <w:rPr>
          <w:rFonts w:ascii="Arial" w:hAnsi="Arial" w:cs="Arial"/>
          <w:szCs w:val="24"/>
        </w:rPr>
        <w:t>egislation;</w:t>
      </w:r>
    </w:p>
    <w:p w14:paraId="596A36D1" w14:textId="77777777" w:rsidR="00236808" w:rsidRPr="005056C8" w:rsidRDefault="00236808" w:rsidP="005056C8">
      <w:pPr>
        <w:pStyle w:val="BodyTextIndent2"/>
        <w:numPr>
          <w:ilvl w:val="0"/>
          <w:numId w:val="23"/>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to comply with the obligations applicable to </w:t>
      </w:r>
      <w:r w:rsidR="00085B09" w:rsidRPr="005056C8">
        <w:rPr>
          <w:rFonts w:ascii="Arial" w:hAnsi="Arial" w:cs="Arial"/>
          <w:szCs w:val="24"/>
        </w:rPr>
        <w:t>p</w:t>
      </w:r>
      <w:r w:rsidRPr="005056C8">
        <w:rPr>
          <w:rFonts w:ascii="Arial" w:hAnsi="Arial" w:cs="Arial"/>
          <w:szCs w:val="24"/>
        </w:rPr>
        <w:t>rocessors described by Article 28 GDPR including, but not limited to, the following:</w:t>
      </w:r>
    </w:p>
    <w:p w14:paraId="5AC5E5B6"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implement and maintain appropriate technical and organisational security measures sufficient to comply at least with the obligations imposed on the </w:t>
      </w:r>
      <w:r w:rsidR="00085B09" w:rsidRPr="005056C8">
        <w:rPr>
          <w:rFonts w:ascii="Arial" w:hAnsi="Arial" w:cs="Arial"/>
          <w:szCs w:val="24"/>
        </w:rPr>
        <w:t>c</w:t>
      </w:r>
      <w:r w:rsidRPr="005056C8">
        <w:rPr>
          <w:rFonts w:ascii="Arial" w:hAnsi="Arial" w:cs="Arial"/>
          <w:szCs w:val="24"/>
        </w:rPr>
        <w:t>ontroller by Article 28(1);</w:t>
      </w:r>
    </w:p>
    <w:p w14:paraId="750A65A2" w14:textId="672BB9D3"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lastRenderedPageBreak/>
        <w:t xml:space="preserve">to not engage another </w:t>
      </w:r>
      <w:r w:rsidR="00085B09" w:rsidRPr="005056C8">
        <w:rPr>
          <w:rFonts w:ascii="Arial" w:hAnsi="Arial" w:cs="Arial"/>
          <w:szCs w:val="24"/>
        </w:rPr>
        <w:t>p</w:t>
      </w:r>
      <w:r w:rsidRPr="005056C8">
        <w:rPr>
          <w:rFonts w:ascii="Arial" w:hAnsi="Arial" w:cs="Arial"/>
          <w:szCs w:val="24"/>
        </w:rPr>
        <w:t xml:space="preserve">rocessor without the prior written authorisation of the </w:t>
      </w:r>
      <w:r w:rsidR="00C7380F" w:rsidRPr="005056C8">
        <w:rPr>
          <w:rFonts w:ascii="Arial" w:hAnsi="Arial" w:cs="Arial"/>
          <w:szCs w:val="24"/>
        </w:rPr>
        <w:t>Sponsor</w:t>
      </w:r>
      <w:r w:rsidRPr="005056C8">
        <w:rPr>
          <w:rFonts w:ascii="Arial" w:hAnsi="Arial" w:cs="Arial"/>
          <w:szCs w:val="24"/>
        </w:rPr>
        <w:t xml:space="preserve"> (Article 28(2));</w:t>
      </w:r>
    </w:p>
    <w:p w14:paraId="2AE9F4FC"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w:t>
      </w:r>
      <w:r w:rsidR="00E15E13" w:rsidRPr="005056C8">
        <w:rPr>
          <w:rFonts w:ascii="Arial" w:hAnsi="Arial" w:cs="Arial"/>
          <w:szCs w:val="24"/>
        </w:rPr>
        <w:t>p</w:t>
      </w:r>
      <w:r w:rsidRPr="005056C8">
        <w:rPr>
          <w:rFonts w:ascii="Arial" w:hAnsi="Arial" w:cs="Arial"/>
          <w:szCs w:val="24"/>
        </w:rPr>
        <w:t xml:space="preserve">rocess the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only on documented instructions from the </w:t>
      </w:r>
      <w:r w:rsidR="00C7380F" w:rsidRPr="005056C8">
        <w:rPr>
          <w:rFonts w:ascii="Arial" w:hAnsi="Arial" w:cs="Arial"/>
          <w:szCs w:val="24"/>
        </w:rPr>
        <w:t>Sponsor</w:t>
      </w:r>
      <w:r w:rsidRPr="005056C8">
        <w:rPr>
          <w:rFonts w:ascii="Arial" w:hAnsi="Arial" w:cs="Arial"/>
          <w:szCs w:val="24"/>
        </w:rPr>
        <w:t xml:space="preserve"> unless required to do otherwise by legislation, in which case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shall notify the </w:t>
      </w:r>
      <w:r w:rsidR="00C7380F" w:rsidRPr="005056C8">
        <w:rPr>
          <w:rFonts w:ascii="Arial" w:hAnsi="Arial" w:cs="Arial"/>
          <w:szCs w:val="24"/>
        </w:rPr>
        <w:t>Sponsor</w:t>
      </w:r>
      <w:r w:rsidRPr="005056C8">
        <w:rPr>
          <w:rFonts w:ascii="Arial" w:hAnsi="Arial" w:cs="Arial"/>
          <w:szCs w:val="24"/>
        </w:rPr>
        <w:t xml:space="preserve"> before </w:t>
      </w:r>
      <w:r w:rsidR="00E15E13" w:rsidRPr="005056C8">
        <w:rPr>
          <w:rFonts w:ascii="Arial" w:hAnsi="Arial" w:cs="Arial"/>
          <w:szCs w:val="24"/>
        </w:rPr>
        <w:t>p</w:t>
      </w:r>
      <w:r w:rsidRPr="005056C8">
        <w:rPr>
          <w:rFonts w:ascii="Arial" w:hAnsi="Arial" w:cs="Arial"/>
          <w:szCs w:val="24"/>
        </w:rPr>
        <w:t xml:space="preserve">rocessing, or as soon as possible after </w:t>
      </w:r>
      <w:r w:rsidR="00E15E13" w:rsidRPr="005056C8">
        <w:rPr>
          <w:rFonts w:ascii="Arial" w:hAnsi="Arial" w:cs="Arial"/>
          <w:szCs w:val="24"/>
        </w:rPr>
        <w:t>p</w:t>
      </w:r>
      <w:r w:rsidRPr="005056C8">
        <w:rPr>
          <w:rFonts w:ascii="Arial" w:hAnsi="Arial" w:cs="Arial"/>
          <w:szCs w:val="24"/>
        </w:rPr>
        <w:t xml:space="preserve">rocessing if legislation requires that the </w:t>
      </w:r>
      <w:r w:rsidR="00E15E13" w:rsidRPr="005056C8">
        <w:rPr>
          <w:rFonts w:ascii="Arial" w:hAnsi="Arial" w:cs="Arial"/>
          <w:szCs w:val="24"/>
        </w:rPr>
        <w:t>p</w:t>
      </w:r>
      <w:r w:rsidRPr="005056C8">
        <w:rPr>
          <w:rFonts w:ascii="Arial" w:hAnsi="Arial" w:cs="Arial"/>
          <w:szCs w:val="24"/>
        </w:rPr>
        <w:t>rocessing occurs immediately, unless legislation prohibits such notification on important grounds of public interest (Article 28(3a)).;</w:t>
      </w:r>
    </w:p>
    <w:p w14:paraId="6C682835"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ensure that personnel authorised to </w:t>
      </w:r>
      <w:r w:rsidR="00E15E13" w:rsidRPr="005056C8">
        <w:rPr>
          <w:rFonts w:ascii="Arial" w:hAnsi="Arial" w:cs="Arial"/>
          <w:szCs w:val="24"/>
        </w:rPr>
        <w:t>p</w:t>
      </w:r>
      <w:r w:rsidRPr="005056C8">
        <w:rPr>
          <w:rFonts w:ascii="Arial" w:hAnsi="Arial" w:cs="Arial"/>
          <w:szCs w:val="24"/>
        </w:rPr>
        <w:t xml:space="preserve">rocess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ata are under confidentiality obligations (Article 28(3b));</w:t>
      </w:r>
    </w:p>
    <w:p w14:paraId="72DB7016"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to take all measures required by Article 32 GDPR in relation to the security of processing (Article 28(3c));</w:t>
      </w:r>
    </w:p>
    <w:p w14:paraId="6767FF7D"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respect the conditions described in Article 28(2) and (4) for engaging another </w:t>
      </w:r>
      <w:r w:rsidR="00E15E13" w:rsidRPr="005056C8">
        <w:rPr>
          <w:rFonts w:ascii="Arial" w:hAnsi="Arial" w:cs="Arial"/>
          <w:szCs w:val="24"/>
        </w:rPr>
        <w:t>p</w:t>
      </w:r>
      <w:r w:rsidRPr="005056C8">
        <w:rPr>
          <w:rFonts w:ascii="Arial" w:hAnsi="Arial" w:cs="Arial"/>
          <w:szCs w:val="24"/>
        </w:rPr>
        <w:t>rocessor (Article 28(3d));</w:t>
      </w:r>
    </w:p>
    <w:p w14:paraId="1BC15639"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taking into account the nature of the </w:t>
      </w:r>
      <w:r w:rsidR="00E15E13" w:rsidRPr="005056C8">
        <w:rPr>
          <w:rFonts w:ascii="Arial" w:hAnsi="Arial" w:cs="Arial"/>
          <w:szCs w:val="24"/>
        </w:rPr>
        <w:t>p</w:t>
      </w:r>
      <w:r w:rsidRPr="005056C8">
        <w:rPr>
          <w:rFonts w:ascii="Arial" w:hAnsi="Arial" w:cs="Arial"/>
          <w:szCs w:val="24"/>
        </w:rPr>
        <w:t xml:space="preserve">rocessing, assist the </w:t>
      </w:r>
      <w:r w:rsidR="00C7380F" w:rsidRPr="005056C8">
        <w:rPr>
          <w:rFonts w:ascii="Arial" w:hAnsi="Arial" w:cs="Arial"/>
          <w:szCs w:val="24"/>
        </w:rPr>
        <w:t>Sponsor</w:t>
      </w:r>
      <w:r w:rsidRPr="005056C8">
        <w:rPr>
          <w:rFonts w:ascii="Arial" w:hAnsi="Arial" w:cs="Arial"/>
          <w:szCs w:val="24"/>
        </w:rPr>
        <w:t xml:space="preserve">, by appropriate technical and organisational measures, insofar as this is possible, to respond to requests for exercising </w:t>
      </w:r>
      <w:r w:rsidR="00E15E13" w:rsidRPr="005056C8">
        <w:rPr>
          <w:rFonts w:ascii="Arial" w:hAnsi="Arial" w:cs="Arial"/>
          <w:szCs w:val="24"/>
        </w:rPr>
        <w:t>d</w:t>
      </w:r>
      <w:r w:rsidRPr="005056C8">
        <w:rPr>
          <w:rFonts w:ascii="Arial" w:hAnsi="Arial" w:cs="Arial"/>
          <w:szCs w:val="24"/>
        </w:rPr>
        <w:t xml:space="preserve">ata </w:t>
      </w:r>
      <w:r w:rsidR="00E15E13" w:rsidRPr="005056C8">
        <w:rPr>
          <w:rFonts w:ascii="Arial" w:hAnsi="Arial" w:cs="Arial"/>
          <w:szCs w:val="24"/>
        </w:rPr>
        <w:t>s</w:t>
      </w:r>
      <w:r w:rsidRPr="005056C8">
        <w:rPr>
          <w:rFonts w:ascii="Arial" w:hAnsi="Arial" w:cs="Arial"/>
          <w:szCs w:val="24"/>
        </w:rPr>
        <w:t>ubjects’ rights (Article 28(3e));</w:t>
      </w:r>
    </w:p>
    <w:p w14:paraId="63158D31"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assist the </w:t>
      </w:r>
      <w:r w:rsidR="00E15E13" w:rsidRPr="005056C8">
        <w:rPr>
          <w:rFonts w:ascii="Arial" w:hAnsi="Arial" w:cs="Arial"/>
          <w:szCs w:val="24"/>
        </w:rPr>
        <w:t>c</w:t>
      </w:r>
      <w:r w:rsidRPr="005056C8">
        <w:rPr>
          <w:rFonts w:ascii="Arial" w:hAnsi="Arial" w:cs="Arial"/>
          <w:szCs w:val="24"/>
        </w:rPr>
        <w:t xml:space="preserve">ontroller, to ensure compliance with the obligations pursuant to Articles 32 to 36 GDPR taking into account the nature of the </w:t>
      </w:r>
      <w:r w:rsidR="00E15E13" w:rsidRPr="005056C8">
        <w:rPr>
          <w:rFonts w:ascii="Arial" w:hAnsi="Arial" w:cs="Arial"/>
          <w:szCs w:val="24"/>
        </w:rPr>
        <w:t>p</w:t>
      </w:r>
      <w:r w:rsidRPr="005056C8">
        <w:rPr>
          <w:rFonts w:ascii="Arial" w:hAnsi="Arial" w:cs="Arial"/>
          <w:szCs w:val="24"/>
        </w:rPr>
        <w:t xml:space="preserve">rocessing and the information available to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(Article 28(3f));</w:t>
      </w:r>
    </w:p>
    <w:p w14:paraId="4CD66B63"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at the choice of the </w:t>
      </w:r>
      <w:r w:rsidR="00C7380F" w:rsidRPr="005056C8">
        <w:rPr>
          <w:rFonts w:ascii="Arial" w:hAnsi="Arial" w:cs="Arial"/>
          <w:szCs w:val="24"/>
        </w:rPr>
        <w:t>Sponsor</w:t>
      </w:r>
      <w:r w:rsidRPr="005056C8">
        <w:rPr>
          <w:rFonts w:ascii="Arial" w:hAnsi="Arial" w:cs="Arial"/>
          <w:szCs w:val="24"/>
        </w:rPr>
        <w:t xml:space="preserve">, destroy or return all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to the </w:t>
      </w:r>
      <w:r w:rsidR="00C7380F" w:rsidRPr="005056C8">
        <w:rPr>
          <w:rFonts w:ascii="Arial" w:hAnsi="Arial" w:cs="Arial"/>
          <w:szCs w:val="24"/>
        </w:rPr>
        <w:t>Sponsor</w:t>
      </w:r>
      <w:r w:rsidRPr="005056C8">
        <w:rPr>
          <w:rFonts w:ascii="Arial" w:hAnsi="Arial" w:cs="Arial"/>
          <w:szCs w:val="24"/>
        </w:rPr>
        <w:t xml:space="preserve"> at the expiry or early termination of the </w:t>
      </w:r>
      <w:r w:rsidR="00AC0C79" w:rsidRPr="005056C8">
        <w:rPr>
          <w:rFonts w:ascii="Arial" w:hAnsi="Arial" w:cs="Arial"/>
          <w:szCs w:val="24"/>
        </w:rPr>
        <w:t>A</w:t>
      </w:r>
      <w:r w:rsidRPr="005056C8">
        <w:rPr>
          <w:rFonts w:ascii="Arial" w:hAnsi="Arial" w:cs="Arial"/>
          <w:szCs w:val="24"/>
        </w:rPr>
        <w:t xml:space="preserve">greement, unless storage is legally required (Article 28(3g)) or where that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is held by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as </w:t>
      </w:r>
      <w:r w:rsidR="00E15E13" w:rsidRPr="005056C8">
        <w:rPr>
          <w:rFonts w:ascii="Arial" w:hAnsi="Arial" w:cs="Arial"/>
          <w:szCs w:val="24"/>
        </w:rPr>
        <w:t>c</w:t>
      </w:r>
      <w:r w:rsidRPr="005056C8">
        <w:rPr>
          <w:rFonts w:ascii="Arial" w:hAnsi="Arial" w:cs="Arial"/>
          <w:szCs w:val="24"/>
        </w:rPr>
        <w:t>ontroller for the purpose of clinical care or other legal purposes; and</w:t>
      </w:r>
    </w:p>
    <w:p w14:paraId="58E2A5F5"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maintain a record of </w:t>
      </w:r>
      <w:r w:rsidR="00E15E13" w:rsidRPr="005056C8">
        <w:rPr>
          <w:rFonts w:ascii="Arial" w:hAnsi="Arial" w:cs="Arial"/>
          <w:szCs w:val="24"/>
        </w:rPr>
        <w:t>p</w:t>
      </w:r>
      <w:r w:rsidRPr="005056C8">
        <w:rPr>
          <w:rFonts w:ascii="Arial" w:hAnsi="Arial" w:cs="Arial"/>
          <w:szCs w:val="24"/>
        </w:rPr>
        <w:t>rocessing activities as required by Article 30(2) GDPR.</w:t>
      </w:r>
    </w:p>
    <w:p w14:paraId="0A057E8D" w14:textId="77777777" w:rsidR="00236808" w:rsidRPr="005056C8" w:rsidRDefault="00236808" w:rsidP="005056C8">
      <w:pPr>
        <w:pStyle w:val="BodyTextIndent2"/>
        <w:numPr>
          <w:ilvl w:val="0"/>
          <w:numId w:val="23"/>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shall ensure that:</w:t>
      </w:r>
    </w:p>
    <w:p w14:paraId="0FD492D6"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its </w:t>
      </w:r>
      <w:r w:rsidR="00E15E13" w:rsidRPr="005056C8">
        <w:rPr>
          <w:rFonts w:ascii="Arial" w:hAnsi="Arial" w:cs="Arial"/>
          <w:szCs w:val="24"/>
        </w:rPr>
        <w:t>a</w:t>
      </w:r>
      <w:r w:rsidRPr="005056C8">
        <w:rPr>
          <w:rFonts w:ascii="Arial" w:hAnsi="Arial" w:cs="Arial"/>
          <w:szCs w:val="24"/>
        </w:rPr>
        <w:t xml:space="preserve">gents do not </w:t>
      </w:r>
      <w:r w:rsidR="00E15E13" w:rsidRPr="005056C8">
        <w:rPr>
          <w:rFonts w:ascii="Arial" w:hAnsi="Arial" w:cs="Arial"/>
          <w:szCs w:val="24"/>
        </w:rPr>
        <w:t>p</w:t>
      </w:r>
      <w:r w:rsidRPr="005056C8">
        <w:rPr>
          <w:rFonts w:ascii="Arial" w:hAnsi="Arial" w:cs="Arial"/>
          <w:szCs w:val="24"/>
        </w:rPr>
        <w:t xml:space="preserve">rocess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except in accordance with this </w:t>
      </w:r>
      <w:r w:rsidR="00AC0C79" w:rsidRPr="005056C8">
        <w:rPr>
          <w:rFonts w:ascii="Arial" w:hAnsi="Arial" w:cs="Arial"/>
          <w:szCs w:val="24"/>
        </w:rPr>
        <w:t>A</w:t>
      </w:r>
      <w:r w:rsidRPr="005056C8">
        <w:rPr>
          <w:rFonts w:ascii="Arial" w:hAnsi="Arial" w:cs="Arial"/>
          <w:szCs w:val="24"/>
        </w:rPr>
        <w:t xml:space="preserve">greement (and in particular the </w:t>
      </w:r>
      <w:r w:rsidR="00E15E13" w:rsidRPr="005056C8">
        <w:rPr>
          <w:rFonts w:ascii="Arial" w:hAnsi="Arial" w:cs="Arial"/>
          <w:szCs w:val="24"/>
        </w:rPr>
        <w:t>p</w:t>
      </w:r>
      <w:r w:rsidRPr="005056C8">
        <w:rPr>
          <w:rFonts w:ascii="Arial" w:hAnsi="Arial" w:cs="Arial"/>
          <w:szCs w:val="24"/>
        </w:rPr>
        <w:t>rotocol);</w:t>
      </w:r>
    </w:p>
    <w:p w14:paraId="6911C447"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it takes all reasonable steps to ensure the reliability and integrity of any of its </w:t>
      </w:r>
      <w:r w:rsidR="00E15E13" w:rsidRPr="005056C8">
        <w:rPr>
          <w:rFonts w:ascii="Arial" w:hAnsi="Arial" w:cs="Arial"/>
          <w:szCs w:val="24"/>
        </w:rPr>
        <w:t>a</w:t>
      </w:r>
      <w:r w:rsidRPr="005056C8">
        <w:rPr>
          <w:rFonts w:ascii="Arial" w:hAnsi="Arial" w:cs="Arial"/>
          <w:szCs w:val="24"/>
        </w:rPr>
        <w:t xml:space="preserve">gents who have access to the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ata and ensure they:</w:t>
      </w:r>
    </w:p>
    <w:p w14:paraId="69A3BBE5" w14:textId="77777777" w:rsidR="00236808" w:rsidRPr="005056C8" w:rsidRDefault="00236808" w:rsidP="005056C8">
      <w:pPr>
        <w:pStyle w:val="BodyTextIndent2"/>
        <w:numPr>
          <w:ilvl w:val="2"/>
          <w:numId w:val="23"/>
        </w:numPr>
        <w:tabs>
          <w:tab w:val="left" w:pos="425"/>
        </w:tabs>
        <w:ind w:hanging="578"/>
        <w:rPr>
          <w:rFonts w:ascii="Arial" w:hAnsi="Arial" w:cs="Arial"/>
          <w:szCs w:val="24"/>
        </w:rPr>
      </w:pPr>
      <w:r w:rsidRPr="005056C8">
        <w:rPr>
          <w:rFonts w:ascii="Arial" w:hAnsi="Arial" w:cs="Arial"/>
          <w:szCs w:val="24"/>
        </w:rPr>
        <w:t xml:space="preserve">are aware and comply with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's duties under this clause;</w:t>
      </w:r>
    </w:p>
    <w:p w14:paraId="496C33CE" w14:textId="77777777" w:rsidR="00236808" w:rsidRPr="005056C8" w:rsidRDefault="00236808" w:rsidP="005056C8">
      <w:pPr>
        <w:pStyle w:val="BodyTextIndent2"/>
        <w:numPr>
          <w:ilvl w:val="2"/>
          <w:numId w:val="23"/>
        </w:numPr>
        <w:tabs>
          <w:tab w:val="left" w:pos="425"/>
        </w:tabs>
        <w:ind w:hanging="578"/>
        <w:rPr>
          <w:rFonts w:ascii="Arial" w:hAnsi="Arial" w:cs="Arial"/>
          <w:szCs w:val="24"/>
        </w:rPr>
      </w:pPr>
      <w:r w:rsidRPr="005056C8">
        <w:rPr>
          <w:rFonts w:ascii="Arial" w:hAnsi="Arial" w:cs="Arial"/>
          <w:szCs w:val="24"/>
        </w:rPr>
        <w:t>are subject to mandatory training in their information governance responsibilities and have appropriate contracts including sanctions, including for breach of confidence or misuse of data; and</w:t>
      </w:r>
    </w:p>
    <w:p w14:paraId="570C4A17" w14:textId="77777777" w:rsidR="00236808" w:rsidRPr="005056C8" w:rsidRDefault="00236808" w:rsidP="005056C8">
      <w:pPr>
        <w:pStyle w:val="BodyTextIndent2"/>
        <w:numPr>
          <w:ilvl w:val="2"/>
          <w:numId w:val="23"/>
        </w:numPr>
        <w:tabs>
          <w:tab w:val="left" w:pos="425"/>
        </w:tabs>
        <w:ind w:hanging="578"/>
        <w:rPr>
          <w:rFonts w:ascii="Arial" w:hAnsi="Arial" w:cs="Arial"/>
          <w:szCs w:val="24"/>
        </w:rPr>
      </w:pPr>
      <w:r w:rsidRPr="005056C8">
        <w:rPr>
          <w:rFonts w:ascii="Arial" w:hAnsi="Arial" w:cs="Arial"/>
          <w:szCs w:val="24"/>
        </w:rPr>
        <w:lastRenderedPageBreak/>
        <w:t xml:space="preserve">are informed of the confidential nature of the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 xml:space="preserve">ata and understand the responsibilities for information governance, including their obligation to </w:t>
      </w:r>
      <w:r w:rsidR="00AE016F" w:rsidRPr="005056C8">
        <w:rPr>
          <w:rFonts w:ascii="Arial" w:hAnsi="Arial" w:cs="Arial"/>
          <w:szCs w:val="24"/>
        </w:rPr>
        <w:t>p</w:t>
      </w:r>
      <w:r w:rsidRPr="005056C8">
        <w:rPr>
          <w:rFonts w:ascii="Arial" w:hAnsi="Arial" w:cs="Arial"/>
          <w:szCs w:val="24"/>
        </w:rPr>
        <w:t xml:space="preserve">rocess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ata securely and to only disseminate or disclose for lawful and appropriate purposes.</w:t>
      </w:r>
    </w:p>
    <w:p w14:paraId="0D832F8C" w14:textId="77777777" w:rsidR="00236808" w:rsidRPr="005056C8" w:rsidRDefault="00236808" w:rsidP="005056C8">
      <w:pPr>
        <w:pStyle w:val="BodyTextIndent2"/>
        <w:numPr>
          <w:ilvl w:val="0"/>
          <w:numId w:val="23"/>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agrees to:</w:t>
      </w:r>
    </w:p>
    <w:p w14:paraId="7CC3C381"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allow the </w:t>
      </w:r>
      <w:r w:rsidR="00C7380F" w:rsidRPr="005056C8">
        <w:rPr>
          <w:rFonts w:ascii="Arial" w:hAnsi="Arial" w:cs="Arial"/>
          <w:szCs w:val="24"/>
        </w:rPr>
        <w:t>Sponsor</w:t>
      </w:r>
      <w:r w:rsidRPr="005056C8">
        <w:rPr>
          <w:rFonts w:ascii="Arial" w:hAnsi="Arial" w:cs="Arial"/>
          <w:szCs w:val="24"/>
        </w:rPr>
        <w:t xml:space="preserve">(s) or another auditor appointed by the </w:t>
      </w:r>
      <w:r w:rsidR="00C7380F" w:rsidRPr="005056C8">
        <w:rPr>
          <w:rFonts w:ascii="Arial" w:hAnsi="Arial" w:cs="Arial"/>
          <w:szCs w:val="24"/>
        </w:rPr>
        <w:t>Sponsor</w:t>
      </w:r>
      <w:r w:rsidRPr="005056C8">
        <w:rPr>
          <w:rFonts w:ascii="Arial" w:hAnsi="Arial" w:cs="Arial"/>
          <w:szCs w:val="24"/>
        </w:rPr>
        <w:t xml:space="preserve">(s) to audit the </w:t>
      </w:r>
      <w:r w:rsidR="00112E01" w:rsidRPr="005056C8">
        <w:rPr>
          <w:rFonts w:ascii="Arial" w:hAnsi="Arial" w:cs="Arial"/>
          <w:szCs w:val="24"/>
        </w:rPr>
        <w:t>Participating NHS / HSC Organisation</w:t>
      </w:r>
      <w:r w:rsidRPr="005056C8">
        <w:rPr>
          <w:rFonts w:ascii="Arial" w:hAnsi="Arial" w:cs="Arial"/>
          <w:szCs w:val="24"/>
        </w:rPr>
        <w:t xml:space="preserve">’s compliance with the obligations described by this </w:t>
      </w:r>
      <w:r w:rsidR="00AE016F" w:rsidRPr="005056C8">
        <w:rPr>
          <w:rFonts w:ascii="Arial" w:hAnsi="Arial" w:cs="Arial"/>
          <w:szCs w:val="24"/>
        </w:rPr>
        <w:t>Appendix</w:t>
      </w:r>
      <w:r w:rsidRPr="005056C8">
        <w:rPr>
          <w:rFonts w:ascii="Arial" w:hAnsi="Arial" w:cs="Arial"/>
          <w:szCs w:val="24"/>
        </w:rPr>
        <w:t xml:space="preserve">, </w:t>
      </w:r>
      <w:r w:rsidR="00AE016F" w:rsidRPr="005056C8">
        <w:rPr>
          <w:rFonts w:ascii="Arial" w:hAnsi="Arial" w:cs="Arial"/>
          <w:szCs w:val="24"/>
        </w:rPr>
        <w:t>d</w:t>
      </w:r>
      <w:r w:rsidRPr="005056C8">
        <w:rPr>
          <w:rFonts w:ascii="Arial" w:hAnsi="Arial" w:cs="Arial"/>
          <w:szCs w:val="24"/>
        </w:rPr>
        <w:t xml:space="preserve">ata </w:t>
      </w:r>
      <w:r w:rsidR="00AE016F" w:rsidRPr="005056C8">
        <w:rPr>
          <w:rFonts w:ascii="Arial" w:hAnsi="Arial" w:cs="Arial"/>
          <w:szCs w:val="24"/>
        </w:rPr>
        <w:t>p</w:t>
      </w:r>
      <w:r w:rsidRPr="005056C8">
        <w:rPr>
          <w:rFonts w:ascii="Arial" w:hAnsi="Arial" w:cs="Arial"/>
          <w:szCs w:val="24"/>
        </w:rPr>
        <w:t xml:space="preserve">rotection </w:t>
      </w:r>
      <w:r w:rsidR="00AE016F" w:rsidRPr="005056C8">
        <w:rPr>
          <w:rFonts w:ascii="Arial" w:hAnsi="Arial" w:cs="Arial"/>
          <w:szCs w:val="24"/>
        </w:rPr>
        <w:t>l</w:t>
      </w:r>
      <w:r w:rsidRPr="005056C8">
        <w:rPr>
          <w:rFonts w:ascii="Arial" w:hAnsi="Arial" w:cs="Arial"/>
          <w:szCs w:val="24"/>
        </w:rPr>
        <w:t xml:space="preserve">egislation in general and Article 28 GDPR in particular, on reasonable notice subject to the </w:t>
      </w:r>
      <w:r w:rsidR="00C7380F" w:rsidRPr="005056C8">
        <w:rPr>
          <w:rFonts w:ascii="Arial" w:hAnsi="Arial" w:cs="Arial"/>
          <w:szCs w:val="24"/>
        </w:rPr>
        <w:t>Sponsor</w:t>
      </w:r>
      <w:r w:rsidRPr="005056C8">
        <w:rPr>
          <w:rFonts w:ascii="Arial" w:hAnsi="Arial" w:cs="Arial"/>
          <w:szCs w:val="24"/>
        </w:rPr>
        <w:t xml:space="preserve"> complying with all relevant health and safety and security policies of the </w:t>
      </w:r>
      <w:r w:rsidR="00AE016F" w:rsidRPr="005056C8">
        <w:rPr>
          <w:rFonts w:ascii="Arial" w:hAnsi="Arial" w:cs="Arial"/>
          <w:szCs w:val="24"/>
        </w:rPr>
        <w:t>p</w:t>
      </w:r>
      <w:r w:rsidRPr="005056C8">
        <w:rPr>
          <w:rFonts w:ascii="Arial" w:hAnsi="Arial" w:cs="Arial"/>
          <w:szCs w:val="24"/>
        </w:rPr>
        <w:t xml:space="preserve">articipating </w:t>
      </w:r>
      <w:r w:rsidR="00AE016F" w:rsidRPr="005056C8">
        <w:rPr>
          <w:rFonts w:ascii="Arial" w:hAnsi="Arial" w:cs="Arial"/>
          <w:szCs w:val="24"/>
        </w:rPr>
        <w:t>s</w:t>
      </w:r>
      <w:r w:rsidRPr="005056C8">
        <w:rPr>
          <w:rFonts w:ascii="Arial" w:hAnsi="Arial" w:cs="Arial"/>
          <w:szCs w:val="24"/>
        </w:rPr>
        <w:t xml:space="preserve">ite and/or to provide the </w:t>
      </w:r>
      <w:r w:rsidR="00C7380F" w:rsidRPr="005056C8">
        <w:rPr>
          <w:rFonts w:ascii="Arial" w:hAnsi="Arial" w:cs="Arial"/>
          <w:szCs w:val="24"/>
        </w:rPr>
        <w:t>Sponsor</w:t>
      </w:r>
      <w:r w:rsidRPr="005056C8">
        <w:rPr>
          <w:rFonts w:ascii="Arial" w:hAnsi="Arial" w:cs="Arial"/>
          <w:szCs w:val="24"/>
        </w:rPr>
        <w:t xml:space="preserve"> with evidence of its compliance with the obligations set out in this </w:t>
      </w:r>
      <w:r w:rsidR="00AC0C79" w:rsidRPr="005056C8">
        <w:rPr>
          <w:rFonts w:ascii="Arial" w:hAnsi="Arial" w:cs="Arial"/>
          <w:szCs w:val="24"/>
        </w:rPr>
        <w:t>A</w:t>
      </w:r>
      <w:r w:rsidRPr="005056C8">
        <w:rPr>
          <w:rFonts w:ascii="Arial" w:hAnsi="Arial" w:cs="Arial"/>
          <w:szCs w:val="24"/>
        </w:rPr>
        <w:t>greement; and</w:t>
      </w:r>
    </w:p>
    <w:p w14:paraId="7D302E29"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obtain prior agreement of the </w:t>
      </w:r>
      <w:r w:rsidR="00C7380F" w:rsidRPr="005056C8">
        <w:rPr>
          <w:rFonts w:ascii="Arial" w:hAnsi="Arial" w:cs="Arial"/>
          <w:szCs w:val="24"/>
        </w:rPr>
        <w:t>Sponsor</w:t>
      </w:r>
      <w:r w:rsidRPr="005056C8">
        <w:rPr>
          <w:rFonts w:ascii="Arial" w:hAnsi="Arial" w:cs="Arial"/>
          <w:szCs w:val="24"/>
        </w:rPr>
        <w:t xml:space="preserve"> to store or </w:t>
      </w:r>
      <w:r w:rsidR="00AE016F" w:rsidRPr="005056C8">
        <w:rPr>
          <w:rFonts w:ascii="Arial" w:hAnsi="Arial" w:cs="Arial"/>
          <w:szCs w:val="24"/>
        </w:rPr>
        <w:t>p</w:t>
      </w:r>
      <w:r w:rsidRPr="005056C8">
        <w:rPr>
          <w:rFonts w:ascii="Arial" w:hAnsi="Arial" w:cs="Arial"/>
          <w:szCs w:val="24"/>
        </w:rPr>
        <w:t xml:space="preserve">rocess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ata outside the European Economic Area.</w:t>
      </w:r>
    </w:p>
    <w:p w14:paraId="3C67D64D" w14:textId="77777777" w:rsidR="00236808" w:rsidRPr="005056C8" w:rsidRDefault="00236808" w:rsidP="005056C8">
      <w:pPr>
        <w:pStyle w:val="BodyTextIndent2"/>
        <w:numPr>
          <w:ilvl w:val="0"/>
          <w:numId w:val="23"/>
        </w:numPr>
        <w:tabs>
          <w:tab w:val="left" w:pos="425"/>
        </w:tabs>
        <w:ind w:hanging="578"/>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 xml:space="preserve">stores or otherwise </w:t>
      </w:r>
      <w:r w:rsidR="00AE016F" w:rsidRPr="005056C8">
        <w:rPr>
          <w:rFonts w:ascii="Arial" w:hAnsi="Arial" w:cs="Arial"/>
          <w:szCs w:val="24"/>
        </w:rPr>
        <w:t>p</w:t>
      </w:r>
      <w:r w:rsidRPr="005056C8">
        <w:rPr>
          <w:rFonts w:ascii="Arial" w:hAnsi="Arial" w:cs="Arial"/>
          <w:szCs w:val="24"/>
        </w:rPr>
        <w:t xml:space="preserve">rocesses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 xml:space="preserve">ata outside of the European Economic Area as the </w:t>
      </w:r>
      <w:r w:rsidR="00C7380F" w:rsidRPr="005056C8">
        <w:rPr>
          <w:rFonts w:ascii="Arial" w:hAnsi="Arial" w:cs="Arial"/>
          <w:szCs w:val="24"/>
        </w:rPr>
        <w:t>Sponsor</w:t>
      </w:r>
      <w:r w:rsidRPr="005056C8">
        <w:rPr>
          <w:rFonts w:ascii="Arial" w:hAnsi="Arial" w:cs="Arial"/>
          <w:szCs w:val="24"/>
        </w:rPr>
        <w:t xml:space="preserve">’s </w:t>
      </w:r>
      <w:r w:rsidR="00AE016F" w:rsidRPr="005056C8">
        <w:rPr>
          <w:rFonts w:ascii="Arial" w:hAnsi="Arial" w:cs="Arial"/>
          <w:szCs w:val="24"/>
        </w:rPr>
        <w:t>p</w:t>
      </w:r>
      <w:r w:rsidRPr="005056C8">
        <w:rPr>
          <w:rFonts w:ascii="Arial" w:hAnsi="Arial" w:cs="Arial"/>
          <w:szCs w:val="24"/>
        </w:rPr>
        <w:t>rocessor, it warrants that it does so in compliance with the Data Protection Legislation.</w:t>
      </w:r>
    </w:p>
    <w:p w14:paraId="7695281A" w14:textId="77777777" w:rsidR="00236808" w:rsidRPr="005056C8" w:rsidRDefault="00236808" w:rsidP="005056C8">
      <w:pPr>
        <w:spacing w:line="240" w:lineRule="auto"/>
        <w:rPr>
          <w:rFonts w:eastAsiaTheme="majorEastAsia" w:cs="Arial"/>
          <w:b/>
          <w:bCs/>
          <w:color w:val="5D255E"/>
          <w:spacing w:val="5"/>
          <w:kern w:val="28"/>
          <w:szCs w:val="24"/>
        </w:rPr>
      </w:pPr>
      <w:r w:rsidRPr="005056C8">
        <w:rPr>
          <w:rFonts w:cs="Arial"/>
          <w:szCs w:val="24"/>
        </w:rPr>
        <w:br w:type="page"/>
      </w:r>
    </w:p>
    <w:p w14:paraId="53306F5F" w14:textId="77777777" w:rsidR="00236808" w:rsidRPr="005056C8" w:rsidRDefault="00236808" w:rsidP="005056C8">
      <w:pPr>
        <w:pStyle w:val="Heading1"/>
        <w:rPr>
          <w:rFonts w:cs="Arial"/>
        </w:rPr>
      </w:pPr>
      <w:r w:rsidRPr="005056C8">
        <w:rPr>
          <w:rFonts w:cs="Arial"/>
        </w:rPr>
        <w:lastRenderedPageBreak/>
        <w:t>Appendix 5: Data Sharing Agreement</w:t>
      </w:r>
    </w:p>
    <w:tbl>
      <w:tblPr>
        <w:tblStyle w:val="TableGrid"/>
        <w:tblW w:w="10031" w:type="dxa"/>
        <w:tblLook w:val="04A0" w:firstRow="1" w:lastRow="0" w:firstColumn="1" w:lastColumn="0" w:noHBand="0" w:noVBand="1"/>
      </w:tblPr>
      <w:tblGrid>
        <w:gridCol w:w="9147"/>
        <w:gridCol w:w="884"/>
      </w:tblGrid>
      <w:tr w:rsidR="001D745C" w:rsidRPr="005056C8" w14:paraId="5D01756F" w14:textId="77777777" w:rsidTr="00BC28F1">
        <w:tc>
          <w:tcPr>
            <w:tcW w:w="10031" w:type="dxa"/>
            <w:gridSpan w:val="2"/>
          </w:tcPr>
          <w:p w14:paraId="042D6828" w14:textId="3DCF6AD6" w:rsidR="001D745C"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NHS/HSC organisation, p</w:t>
            </w:r>
            <w:r w:rsidR="001D745C" w:rsidRPr="005056C8">
              <w:rPr>
                <w:rFonts w:eastAsiaTheme="minorEastAsia" w:cs="Arial"/>
                <w:szCs w:val="24"/>
              </w:rPr>
              <w:t>le</w:t>
            </w:r>
            <w:r w:rsidR="00D322FA" w:rsidRPr="005056C8">
              <w:rPr>
                <w:rFonts w:eastAsiaTheme="minorEastAsia" w:cs="Arial"/>
                <w:szCs w:val="24"/>
              </w:rPr>
              <w:t xml:space="preserve">ase select </w:t>
            </w:r>
            <w:r w:rsidR="00D01713">
              <w:rPr>
                <w:rFonts w:eastAsiaTheme="minorEastAsia" w:cs="Arial"/>
                <w:szCs w:val="24"/>
              </w:rPr>
              <w:t>an option below.</w:t>
            </w:r>
          </w:p>
        </w:tc>
      </w:tr>
      <w:tr w:rsidR="001D745C" w:rsidRPr="005056C8" w14:paraId="2CFD1146" w14:textId="77777777" w:rsidTr="00D01713">
        <w:tc>
          <w:tcPr>
            <w:tcW w:w="9147" w:type="dxa"/>
          </w:tcPr>
          <w:p w14:paraId="1C03184A" w14:textId="29561438" w:rsidR="001D745C" w:rsidRPr="005056C8" w:rsidRDefault="00647C24" w:rsidP="005056C8">
            <w:pPr>
              <w:rPr>
                <w:rFonts w:cs="Arial"/>
                <w:szCs w:val="24"/>
              </w:rPr>
            </w:pPr>
            <w:r w:rsidRPr="005056C8">
              <w:rPr>
                <w:rFonts w:eastAsiaTheme="minorEastAsia" w:cs="Arial"/>
                <w:b/>
                <w:sz w:val="48"/>
                <w:szCs w:val="48"/>
                <w:lang w:eastAsia="en-GB"/>
              </w:rPr>
              <w:t>*</w:t>
            </w:r>
            <w:r w:rsidR="00D01713" w:rsidRPr="00F945DD">
              <w:rPr>
                <w:rFonts w:eastAsiaTheme="minorEastAsia" w:cs="Arial"/>
                <w:szCs w:val="48"/>
                <w:lang w:eastAsia="en-GB"/>
              </w:rPr>
              <w:t>Does t</w:t>
            </w:r>
            <w:r w:rsidR="001D745C" w:rsidRPr="00F945DD">
              <w:rPr>
                <w:rFonts w:eastAsiaTheme="minorEastAsia" w:cs="Arial"/>
                <w:szCs w:val="24"/>
                <w:lang w:eastAsia="en-GB"/>
              </w:rPr>
              <w:t>his</w:t>
            </w:r>
            <w:r w:rsidR="001D745C" w:rsidRPr="005056C8">
              <w:rPr>
                <w:rFonts w:eastAsiaTheme="minorEastAsia" w:cs="Arial"/>
                <w:szCs w:val="24"/>
                <w:lang w:eastAsia="en-GB"/>
              </w:rPr>
              <w:t xml:space="preserve"> study involve the transfer of personal data from this participating </w:t>
            </w:r>
            <w:r w:rsidR="00206D2A" w:rsidRPr="005056C8">
              <w:rPr>
                <w:rFonts w:eastAsiaTheme="minorEastAsia" w:cs="Arial"/>
                <w:szCs w:val="24"/>
                <w:lang w:eastAsia="en-GB"/>
              </w:rPr>
              <w:t>NHS</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 xml:space="preserve">HSC </w:t>
            </w:r>
            <w:r w:rsidR="001D745C" w:rsidRPr="005056C8">
              <w:rPr>
                <w:rFonts w:eastAsiaTheme="minorEastAsia" w:cs="Arial"/>
                <w:szCs w:val="24"/>
                <w:lang w:eastAsia="en-GB"/>
              </w:rPr>
              <w:t xml:space="preserve">organisation to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or its agents, </w:t>
            </w:r>
            <w:r w:rsidR="00D01713">
              <w:rPr>
                <w:rFonts w:eastAsiaTheme="minorEastAsia" w:cs="Arial"/>
                <w:szCs w:val="24"/>
                <w:lang w:eastAsia="en-GB"/>
              </w:rPr>
              <w:t>or</w:t>
            </w:r>
            <w:r w:rsidR="001D745C" w:rsidRPr="005056C8">
              <w:rPr>
                <w:rFonts w:eastAsiaTheme="minorEastAsia" w:cs="Arial"/>
                <w:szCs w:val="24"/>
                <w:lang w:eastAsia="en-GB"/>
              </w:rPr>
              <w:t xml:space="preserve"> transfer of confidential information between the </w:t>
            </w:r>
            <w:r w:rsidR="00E52783" w:rsidRPr="005056C8">
              <w:rPr>
                <w:rFonts w:eastAsiaTheme="minorEastAsia" w:cs="Arial"/>
                <w:szCs w:val="24"/>
                <w:lang w:eastAsia="en-GB"/>
              </w:rPr>
              <w:t>Parties</w:t>
            </w:r>
            <w:r w:rsidR="00D01713">
              <w:rPr>
                <w:rFonts w:eastAsiaTheme="minorEastAsia" w:cs="Arial"/>
                <w:szCs w:val="24"/>
                <w:lang w:eastAsia="en-GB"/>
              </w:rPr>
              <w:t>?  If no, t</w:t>
            </w:r>
            <w:r w:rsidR="001D745C" w:rsidRPr="005056C8">
              <w:rPr>
                <w:rFonts w:eastAsiaTheme="minorEastAsia" w:cs="Arial"/>
                <w:szCs w:val="24"/>
                <w:lang w:eastAsia="en-GB"/>
              </w:rPr>
              <w:t xml:space="preserve">his </w:t>
            </w:r>
            <w:r w:rsidR="001916DC" w:rsidRPr="005056C8">
              <w:rPr>
                <w:rFonts w:eastAsiaTheme="minorEastAsia" w:cs="Arial"/>
                <w:szCs w:val="24"/>
                <w:lang w:eastAsia="en-GB"/>
              </w:rPr>
              <w:t>appendix</w:t>
            </w:r>
            <w:r w:rsidR="001D745C" w:rsidRPr="005056C8">
              <w:rPr>
                <w:rFonts w:eastAsiaTheme="minorEastAsia" w:cs="Arial"/>
                <w:szCs w:val="24"/>
                <w:lang w:eastAsia="en-GB"/>
              </w:rPr>
              <w:t xml:space="preserve"> does not form part of this </w:t>
            </w:r>
            <w:r w:rsidR="00AC0C79" w:rsidRPr="005056C8">
              <w:rPr>
                <w:rFonts w:eastAsiaTheme="minorEastAsia" w:cs="Arial"/>
                <w:szCs w:val="24"/>
                <w:lang w:eastAsia="en-GB"/>
              </w:rPr>
              <w:t>A</w:t>
            </w:r>
            <w:r w:rsidR="001D745C"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hese provisions form part of the Agreement between the Sponsor and this participating NHS / HSC organisation.</w:t>
            </w:r>
          </w:p>
        </w:tc>
        <w:sdt>
          <w:sdtPr>
            <w:rPr>
              <w:rStyle w:val="Style3"/>
              <w:color w:val="auto"/>
            </w:rPr>
            <w:alias w:val="Select yes or no"/>
            <w:tag w:val="Select yes or no"/>
            <w:id w:val="-981697489"/>
            <w:placeholder>
              <w:docPart w:val="0300A3629F014C918090840D934361DD"/>
            </w:placeholder>
            <w:dropDownList>
              <w:listItem w:value="Choose an item."/>
              <w:listItem w:displayText="Yes" w:value="Yes"/>
              <w:listItem w:displayText="No" w:value="No"/>
            </w:dropDownList>
          </w:sdtPr>
          <w:sdtEndPr>
            <w:rPr>
              <w:rStyle w:val="DefaultParagraphFont"/>
              <w:rFonts w:cs="Arial"/>
              <w:szCs w:val="24"/>
            </w:rPr>
          </w:sdtEndPr>
          <w:sdtContent>
            <w:tc>
              <w:tcPr>
                <w:tcW w:w="884" w:type="dxa"/>
              </w:tcPr>
              <w:p w14:paraId="3DC7971D" w14:textId="3B09F8D2" w:rsidR="001D745C" w:rsidRPr="005056C8" w:rsidRDefault="000E66E0" w:rsidP="005056C8">
                <w:pPr>
                  <w:jc w:val="center"/>
                  <w:rPr>
                    <w:rFonts w:cs="Arial"/>
                    <w:szCs w:val="24"/>
                  </w:rPr>
                </w:pPr>
                <w:r w:rsidRPr="000E66E0">
                  <w:rPr>
                    <w:rStyle w:val="Style3"/>
                    <w:color w:val="auto"/>
                  </w:rPr>
                  <w:t>Yes</w:t>
                </w:r>
              </w:p>
            </w:tc>
          </w:sdtContent>
        </w:sdt>
      </w:tr>
    </w:tbl>
    <w:p w14:paraId="5FF99942" w14:textId="77777777" w:rsidR="001D745C" w:rsidRPr="005056C8" w:rsidRDefault="001D745C" w:rsidP="005056C8">
      <w:pPr>
        <w:pStyle w:val="ListParagraph"/>
        <w:spacing w:before="240" w:after="0" w:line="240" w:lineRule="auto"/>
        <w:ind w:left="360"/>
        <w:rPr>
          <w:rFonts w:cs="Arial"/>
          <w:szCs w:val="24"/>
        </w:rPr>
      </w:pPr>
    </w:p>
    <w:p w14:paraId="05796E05"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Personal </w:t>
      </w:r>
      <w:r w:rsidR="006957C2" w:rsidRPr="005056C8">
        <w:rPr>
          <w:rFonts w:cs="Arial"/>
          <w:szCs w:val="24"/>
        </w:rPr>
        <w:t>d</w:t>
      </w:r>
      <w:r w:rsidRPr="005056C8">
        <w:rPr>
          <w:rFonts w:cs="Arial"/>
          <w:szCs w:val="24"/>
        </w:rPr>
        <w:t xml:space="preserve">ata shall not be disclosed to the </w:t>
      </w:r>
      <w:r w:rsidR="00C7380F" w:rsidRPr="005056C8">
        <w:rPr>
          <w:rFonts w:cs="Arial"/>
          <w:szCs w:val="24"/>
        </w:rPr>
        <w:t>Sponsor</w:t>
      </w:r>
      <w:r w:rsidRPr="005056C8">
        <w:rPr>
          <w:rFonts w:cs="Arial"/>
          <w:szCs w:val="24"/>
        </w:rPr>
        <w:t xml:space="preserve"> by the </w:t>
      </w:r>
      <w:r w:rsidR="006957C2" w:rsidRPr="005056C8">
        <w:rPr>
          <w:rFonts w:cs="Arial"/>
          <w:szCs w:val="24"/>
        </w:rPr>
        <w:t>p</w:t>
      </w:r>
      <w:r w:rsidRPr="005056C8">
        <w:rPr>
          <w:rFonts w:cs="Arial"/>
          <w:szCs w:val="24"/>
        </w:rPr>
        <w:t xml:space="preserve">articipating </w:t>
      </w:r>
      <w:r w:rsidR="00450D1B" w:rsidRPr="005056C8">
        <w:rPr>
          <w:rFonts w:cs="Arial"/>
          <w:szCs w:val="24"/>
        </w:rPr>
        <w:t xml:space="preserve">NHS / HSC </w:t>
      </w:r>
      <w:r w:rsidR="006957C2" w:rsidRPr="005056C8">
        <w:rPr>
          <w:rFonts w:cs="Arial"/>
          <w:szCs w:val="24"/>
        </w:rPr>
        <w:t>organisation</w:t>
      </w:r>
      <w:r w:rsidRPr="005056C8">
        <w:rPr>
          <w:rFonts w:cs="Arial"/>
          <w:szCs w:val="24"/>
        </w:rPr>
        <w:t xml:space="preserve">, save where this is required directly or indirectly to satisfy the requirements of the </w:t>
      </w:r>
      <w:r w:rsidR="006957C2" w:rsidRPr="005056C8">
        <w:rPr>
          <w:rFonts w:cs="Arial"/>
          <w:szCs w:val="24"/>
        </w:rPr>
        <w:t>p</w:t>
      </w:r>
      <w:r w:rsidRPr="005056C8">
        <w:rPr>
          <w:rFonts w:cs="Arial"/>
          <w:szCs w:val="24"/>
        </w:rPr>
        <w:t xml:space="preserve">rotocol, or for the purpose of monitoring or reporting adverse events, or in relation to a claim or proceeding brought by a </w:t>
      </w:r>
      <w:r w:rsidR="006957C2" w:rsidRPr="005056C8">
        <w:rPr>
          <w:rFonts w:cs="Arial"/>
          <w:szCs w:val="24"/>
        </w:rPr>
        <w:t>p</w:t>
      </w:r>
      <w:r w:rsidRPr="005056C8">
        <w:rPr>
          <w:rFonts w:cs="Arial"/>
          <w:szCs w:val="24"/>
        </w:rPr>
        <w:t xml:space="preserve">articipant in connection with the </w:t>
      </w:r>
      <w:r w:rsidR="006957C2" w:rsidRPr="005056C8">
        <w:rPr>
          <w:rFonts w:cs="Arial"/>
          <w:szCs w:val="24"/>
        </w:rPr>
        <w:t>s</w:t>
      </w:r>
      <w:r w:rsidRPr="005056C8">
        <w:rPr>
          <w:rFonts w:cs="Arial"/>
          <w:szCs w:val="24"/>
        </w:rPr>
        <w:t>tudy.</w:t>
      </w:r>
    </w:p>
    <w:p w14:paraId="1E7E5EA8"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use </w:t>
      </w:r>
      <w:r w:rsidR="006957C2" w:rsidRPr="005056C8">
        <w:rPr>
          <w:rFonts w:cs="Arial"/>
          <w:szCs w:val="24"/>
        </w:rPr>
        <w:t>p</w:t>
      </w:r>
      <w:r w:rsidRPr="005056C8">
        <w:rPr>
          <w:rFonts w:cs="Arial"/>
          <w:szCs w:val="24"/>
        </w:rPr>
        <w:t xml:space="preserve">ersonal </w:t>
      </w:r>
      <w:r w:rsidR="006957C2" w:rsidRPr="005056C8">
        <w:rPr>
          <w:rFonts w:cs="Arial"/>
          <w:szCs w:val="24"/>
        </w:rPr>
        <w:t>d</w:t>
      </w:r>
      <w:r w:rsidRPr="005056C8">
        <w:rPr>
          <w:rFonts w:cs="Arial"/>
          <w:szCs w:val="24"/>
        </w:rPr>
        <w:t xml:space="preserve">ata solely in connection with the operation of the </w:t>
      </w:r>
      <w:r w:rsidR="00AC0C79" w:rsidRPr="005056C8">
        <w:rPr>
          <w:rFonts w:cs="Arial"/>
          <w:szCs w:val="24"/>
        </w:rPr>
        <w:t>A</w:t>
      </w:r>
      <w:r w:rsidRPr="005056C8">
        <w:rPr>
          <w:rFonts w:cs="Arial"/>
          <w:szCs w:val="24"/>
        </w:rPr>
        <w:t xml:space="preserve">greement, or otherwise for purposes not incompatible with this original purpose (Article 5, 1 (b) GDPR), and not otherwise. In particular, </w:t>
      </w:r>
    </w:p>
    <w:p w14:paraId="71020648"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Not to disclose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to any person except in accordance with applicable legal requirements and codes of practice.</w:t>
      </w:r>
    </w:p>
    <w:p w14:paraId="75B7DB49"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comply with the obligations placed on a </w:t>
      </w:r>
      <w:r w:rsidR="005E2797" w:rsidRPr="005056C8">
        <w:rPr>
          <w:rFonts w:cs="Arial"/>
          <w:szCs w:val="24"/>
        </w:rPr>
        <w:t>c</w:t>
      </w:r>
      <w:r w:rsidRPr="005056C8">
        <w:rPr>
          <w:rFonts w:cs="Arial"/>
          <w:szCs w:val="24"/>
        </w:rPr>
        <w:t xml:space="preserve">ontroller by the </w:t>
      </w:r>
      <w:r w:rsidR="005E2797" w:rsidRPr="005056C8">
        <w:rPr>
          <w:rFonts w:cs="Arial"/>
          <w:szCs w:val="24"/>
        </w:rPr>
        <w:t>d</w:t>
      </w:r>
      <w:r w:rsidRPr="005056C8">
        <w:rPr>
          <w:rFonts w:cs="Arial"/>
          <w:szCs w:val="24"/>
        </w:rPr>
        <w:t xml:space="preserve">ata </w:t>
      </w:r>
      <w:r w:rsidR="005E2797" w:rsidRPr="005056C8">
        <w:rPr>
          <w:rFonts w:cs="Arial"/>
          <w:szCs w:val="24"/>
        </w:rPr>
        <w:t>p</w:t>
      </w:r>
      <w:r w:rsidRPr="005056C8">
        <w:rPr>
          <w:rFonts w:cs="Arial"/>
          <w:szCs w:val="24"/>
        </w:rPr>
        <w:t xml:space="preserve">rotection </w:t>
      </w:r>
      <w:r w:rsidR="005E2797" w:rsidRPr="005056C8">
        <w:rPr>
          <w:rFonts w:cs="Arial"/>
          <w:szCs w:val="24"/>
        </w:rPr>
        <w:t>l</w:t>
      </w:r>
      <w:r w:rsidRPr="005056C8">
        <w:rPr>
          <w:rFonts w:cs="Arial"/>
          <w:szCs w:val="24"/>
        </w:rPr>
        <w:t xml:space="preserve">egislation. This is not limited to, but includes, being responsible for and able to demonstrate compliance with the principles relating to </w:t>
      </w:r>
      <w:r w:rsidR="005E2797" w:rsidRPr="005056C8">
        <w:rPr>
          <w:rFonts w:cs="Arial"/>
          <w:szCs w:val="24"/>
        </w:rPr>
        <w:t>p</w:t>
      </w:r>
      <w:r w:rsidRPr="005056C8">
        <w:rPr>
          <w:rFonts w:cs="Arial"/>
          <w:szCs w:val="24"/>
        </w:rPr>
        <w:t xml:space="preserve">rocessing of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(Article 5 GDPR)</w:t>
      </w:r>
    </w:p>
    <w:p w14:paraId="29646559"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ensure persons processing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under this </w:t>
      </w:r>
      <w:r w:rsidR="00AC0C79" w:rsidRPr="005056C8">
        <w:rPr>
          <w:rFonts w:cs="Arial"/>
          <w:szCs w:val="24"/>
        </w:rPr>
        <w:t>A</w:t>
      </w:r>
      <w:r w:rsidRPr="005056C8">
        <w:rPr>
          <w:rFonts w:cs="Arial"/>
          <w:szCs w:val="24"/>
        </w:rPr>
        <w:t>greement are equipped to do so respectfully and safely. In particular:</w:t>
      </w:r>
    </w:p>
    <w:p w14:paraId="0B90DB7B"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any persons (excluding employees, honorary employees, students, researchers, consultants and subcontractors of the </w:t>
      </w:r>
      <w:r w:rsidR="005E2797" w:rsidRPr="005056C8">
        <w:rPr>
          <w:rFonts w:cs="Arial"/>
          <w:szCs w:val="24"/>
        </w:rPr>
        <w:t>p</w:t>
      </w:r>
      <w:r w:rsidRPr="005056C8">
        <w:rPr>
          <w:rFonts w:cs="Arial"/>
          <w:szCs w:val="24"/>
        </w:rPr>
        <w:t xml:space="preserve">articipating </w:t>
      </w:r>
      <w:r w:rsidR="00450D1B" w:rsidRPr="005056C8">
        <w:rPr>
          <w:rFonts w:cs="Arial"/>
          <w:szCs w:val="24"/>
        </w:rPr>
        <w:t xml:space="preserve">NHS / HSC </w:t>
      </w:r>
      <w:r w:rsidR="005E2797" w:rsidRPr="005056C8">
        <w:rPr>
          <w:rFonts w:cs="Arial"/>
          <w:szCs w:val="24"/>
        </w:rPr>
        <w:t>organisation</w:t>
      </w:r>
      <w:r w:rsidRPr="005056C8">
        <w:rPr>
          <w:rFonts w:cs="Arial"/>
          <w:szCs w:val="24"/>
        </w:rPr>
        <w:t xml:space="preserve">) </w:t>
      </w:r>
      <w:r w:rsidR="005E2797" w:rsidRPr="005056C8">
        <w:rPr>
          <w:rFonts w:cs="Arial"/>
          <w:szCs w:val="24"/>
        </w:rPr>
        <w:t>p</w:t>
      </w:r>
      <w:r w:rsidRPr="005056C8">
        <w:rPr>
          <w:rFonts w:cs="Arial"/>
          <w:szCs w:val="24"/>
        </w:rPr>
        <w:t xml:space="preserve">rocessing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understand the responsibilities for information governance, including their obligation to </w:t>
      </w:r>
      <w:r w:rsidR="005E2797" w:rsidRPr="005056C8">
        <w:rPr>
          <w:rFonts w:cs="Arial"/>
          <w:szCs w:val="24"/>
        </w:rPr>
        <w:t>p</w:t>
      </w:r>
      <w:r w:rsidRPr="005056C8">
        <w:rPr>
          <w:rFonts w:cs="Arial"/>
          <w:szCs w:val="24"/>
        </w:rPr>
        <w:t xml:space="preserve">rocess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securely and to only disseminate or disclose for lawful and appropriate purposes.</w:t>
      </w:r>
    </w:p>
    <w:p w14:paraId="4F40B07C"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any persons (excluding employees, honorary employees, students, researchers, consultants and subcontractors of the Participating </w:t>
      </w:r>
      <w:r w:rsidR="00450D1B" w:rsidRPr="005056C8">
        <w:rPr>
          <w:rFonts w:cs="Arial"/>
          <w:szCs w:val="24"/>
        </w:rPr>
        <w:t>NHS / HSC Organisation</w:t>
      </w:r>
      <w:r w:rsidRPr="005056C8">
        <w:rPr>
          <w:rFonts w:cs="Arial"/>
          <w:szCs w:val="24"/>
        </w:rPr>
        <w:t>) have appropriate contracts providing for personal accountability and sanctions for breach of confidence or misuse of data including deliberate or avoidable data breaches.</w:t>
      </w:r>
    </w:p>
    <w:p w14:paraId="7FBF64BA"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proactively prevent data security breaches and to respond appropriately to incidents or near misses. In particular, </w:t>
      </w:r>
    </w:p>
    <w:p w14:paraId="6C88320C"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that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are only accessible to persons who need it for the purposes of the </w:t>
      </w:r>
      <w:r w:rsidR="005E2797" w:rsidRPr="005056C8">
        <w:rPr>
          <w:rFonts w:cs="Arial"/>
          <w:szCs w:val="24"/>
        </w:rPr>
        <w:t>s</w:t>
      </w:r>
      <w:r w:rsidRPr="005056C8">
        <w:rPr>
          <w:rFonts w:cs="Arial"/>
          <w:szCs w:val="24"/>
        </w:rPr>
        <w:t>tudy and to remove access as soon as reasonably possible once it is no longer needed.</w:t>
      </w:r>
    </w:p>
    <w:p w14:paraId="3FF4E794"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all access to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on IT systems processed for </w:t>
      </w:r>
      <w:r w:rsidR="005E2797" w:rsidRPr="005056C8">
        <w:rPr>
          <w:rFonts w:cs="Arial"/>
          <w:szCs w:val="24"/>
        </w:rPr>
        <w:t>s</w:t>
      </w:r>
      <w:r w:rsidRPr="005056C8">
        <w:rPr>
          <w:rFonts w:cs="Arial"/>
          <w:szCs w:val="24"/>
        </w:rPr>
        <w:t>tudy purposes can be attributed to individuals.</w:t>
      </w:r>
    </w:p>
    <w:p w14:paraId="3164DDED"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lastRenderedPageBreak/>
        <w:t>To identify</w:t>
      </w:r>
      <w:r w:rsidR="005E2797" w:rsidRPr="005056C8">
        <w:rPr>
          <w:rFonts w:cs="Arial"/>
          <w:szCs w:val="24"/>
        </w:rPr>
        <w:t>, review</w:t>
      </w:r>
      <w:r w:rsidRPr="005056C8">
        <w:rPr>
          <w:rFonts w:cs="Arial"/>
          <w:szCs w:val="24"/>
        </w:rPr>
        <w:t xml:space="preserve"> and improve processes which have caused breaches or near misses, or which force persons </w:t>
      </w:r>
      <w:r w:rsidR="005E2797" w:rsidRPr="005056C8">
        <w:rPr>
          <w:rFonts w:cs="Arial"/>
          <w:szCs w:val="24"/>
        </w:rPr>
        <w:t>p</w:t>
      </w:r>
      <w:r w:rsidRPr="005056C8">
        <w:rPr>
          <w:rFonts w:cs="Arial"/>
          <w:szCs w:val="24"/>
        </w:rPr>
        <w:t xml:space="preserve">rocessing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to use workarounds which compromise data security.</w:t>
      </w:r>
    </w:p>
    <w:p w14:paraId="05A299AE"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To adopt measures to identify and resist cyber-attacks against services and to respond to relevant external security advice.</w:t>
      </w:r>
    </w:p>
    <w:p w14:paraId="49EE4DC0"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To take action immediately following a data breach or near miss.</w:t>
      </w:r>
    </w:p>
    <w:p w14:paraId="562998AA"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ensure </w:t>
      </w:r>
      <w:r w:rsidR="005E2797" w:rsidRPr="005056C8">
        <w:rPr>
          <w:rFonts w:cs="Arial"/>
          <w:szCs w:val="24"/>
        </w:rPr>
        <w:t xml:space="preserve">personal </w:t>
      </w:r>
      <w:r w:rsidRPr="005056C8">
        <w:rPr>
          <w:rFonts w:cs="Arial"/>
          <w:szCs w:val="24"/>
        </w:rPr>
        <w:t xml:space="preserve">data are </w:t>
      </w:r>
      <w:r w:rsidR="005E2797" w:rsidRPr="005056C8">
        <w:rPr>
          <w:rFonts w:cs="Arial"/>
          <w:szCs w:val="24"/>
        </w:rPr>
        <w:t>p</w:t>
      </w:r>
      <w:r w:rsidRPr="005056C8">
        <w:rPr>
          <w:rFonts w:cs="Arial"/>
          <w:szCs w:val="24"/>
        </w:rPr>
        <w:t>rocessed using secure and up to date technology. In particular,</w:t>
      </w:r>
    </w:p>
    <w:p w14:paraId="14D28A67"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no unsupported operating systems, software or internet browsers are used to support the processing of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for the purposes of the </w:t>
      </w:r>
      <w:r w:rsidR="005E2797" w:rsidRPr="005056C8">
        <w:rPr>
          <w:rFonts w:cs="Arial"/>
          <w:szCs w:val="24"/>
        </w:rPr>
        <w:t>s</w:t>
      </w:r>
      <w:r w:rsidRPr="005056C8">
        <w:rPr>
          <w:rFonts w:cs="Arial"/>
          <w:szCs w:val="24"/>
        </w:rPr>
        <w:t>tudy.</w:t>
      </w:r>
    </w:p>
    <w:p w14:paraId="6C144052"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To put in place a strategy for protecting relevant IT systems from cyber threats which is based on a proven cyber security framework such as Cyber Essentials.</w:t>
      </w:r>
    </w:p>
    <w:p w14:paraId="5FF47EC0"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IT suppliers are held accountable via contracts for protecting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they Process and for meetings all relevant information governance requirements.</w:t>
      </w:r>
    </w:p>
    <w:p w14:paraId="41AF7A6B" w14:textId="77777777" w:rsidR="00651447" w:rsidRPr="005056C8" w:rsidRDefault="00651447" w:rsidP="005056C8">
      <w:pPr>
        <w:spacing w:line="240" w:lineRule="auto"/>
        <w:rPr>
          <w:rFonts w:eastAsiaTheme="majorEastAsia" w:cs="Arial"/>
          <w:b/>
          <w:spacing w:val="5"/>
          <w:kern w:val="28"/>
          <w:szCs w:val="24"/>
        </w:rPr>
      </w:pPr>
      <w:bookmarkStart w:id="14" w:name="_Ref184454757"/>
      <w:r w:rsidRPr="005056C8">
        <w:rPr>
          <w:rFonts w:cs="Arial"/>
          <w:szCs w:val="24"/>
        </w:rPr>
        <w:br w:type="page"/>
      </w:r>
    </w:p>
    <w:p w14:paraId="03F83F94" w14:textId="77777777" w:rsidR="00651447" w:rsidRPr="005056C8" w:rsidRDefault="00651447" w:rsidP="005056C8">
      <w:pPr>
        <w:pStyle w:val="Heading1"/>
        <w:rPr>
          <w:rFonts w:cs="Arial"/>
        </w:rPr>
      </w:pPr>
      <w:r w:rsidRPr="005056C8">
        <w:rPr>
          <w:rFonts w:cs="Arial"/>
        </w:rPr>
        <w:lastRenderedPageBreak/>
        <w:t>Appendix 6: Intellectual Property Rights</w:t>
      </w:r>
      <w:bookmarkEnd w:id="14"/>
    </w:p>
    <w:tbl>
      <w:tblPr>
        <w:tblStyle w:val="TableGrid"/>
        <w:tblW w:w="10031" w:type="dxa"/>
        <w:tblLook w:val="04A0" w:firstRow="1" w:lastRow="0" w:firstColumn="1" w:lastColumn="0" w:noHBand="0" w:noVBand="1"/>
      </w:tblPr>
      <w:tblGrid>
        <w:gridCol w:w="9147"/>
        <w:gridCol w:w="884"/>
      </w:tblGrid>
      <w:tr w:rsidR="009C46E8" w:rsidRPr="005056C8" w14:paraId="0A4C47EC" w14:textId="77777777" w:rsidTr="00BC28F1">
        <w:tc>
          <w:tcPr>
            <w:tcW w:w="10031" w:type="dxa"/>
            <w:gridSpan w:val="2"/>
          </w:tcPr>
          <w:p w14:paraId="65ABC909" w14:textId="55879FC3" w:rsidR="009C46E8" w:rsidRPr="005056C8" w:rsidRDefault="009C46E8"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Participating NHS / HSC organisation, please select </w:t>
            </w:r>
            <w:r w:rsidR="00D01713">
              <w:rPr>
                <w:rFonts w:eastAsiaTheme="minorEastAsia" w:cs="Arial"/>
                <w:szCs w:val="24"/>
              </w:rPr>
              <w:t>an option below.</w:t>
            </w:r>
          </w:p>
        </w:tc>
      </w:tr>
      <w:tr w:rsidR="009C46E8" w:rsidRPr="005056C8" w14:paraId="5C7A4EEE" w14:textId="77777777" w:rsidTr="00E347EC">
        <w:tc>
          <w:tcPr>
            <w:tcW w:w="9147" w:type="dxa"/>
          </w:tcPr>
          <w:p w14:paraId="2B6FE08F" w14:textId="5D79CD83" w:rsidR="009C46E8" w:rsidRPr="005056C8" w:rsidRDefault="009C46E8" w:rsidP="005056C8">
            <w:pPr>
              <w:rPr>
                <w:rFonts w:cs="Arial"/>
                <w:szCs w:val="24"/>
              </w:rPr>
            </w:pPr>
            <w:r w:rsidRPr="005056C8">
              <w:rPr>
                <w:rFonts w:eastAsiaTheme="minorEastAsia" w:cs="Arial"/>
                <w:b/>
                <w:sz w:val="48"/>
                <w:szCs w:val="48"/>
                <w:lang w:eastAsia="en-GB"/>
              </w:rPr>
              <w:t>*</w:t>
            </w:r>
            <w:r w:rsidR="00E347EC">
              <w:rPr>
                <w:rFonts w:eastAsiaTheme="minorEastAsia" w:cs="Arial"/>
                <w:szCs w:val="24"/>
                <w:lang w:eastAsia="en-GB"/>
              </w:rPr>
              <w:t>Does this</w:t>
            </w:r>
            <w:r w:rsidRPr="005056C8">
              <w:rPr>
                <w:rFonts w:eastAsiaTheme="minorEastAsia" w:cs="Arial"/>
                <w:szCs w:val="24"/>
                <w:lang w:eastAsia="en-GB"/>
              </w:rPr>
              <w:t xml:space="preserve"> study</w:t>
            </w:r>
            <w:r w:rsidR="00E347EC">
              <w:rPr>
                <w:rFonts w:eastAsiaTheme="minorEastAsia" w:cs="Arial"/>
                <w:szCs w:val="24"/>
                <w:lang w:eastAsia="en-GB"/>
              </w:rPr>
              <w:t xml:space="preserve"> </w:t>
            </w:r>
            <w:r w:rsidRPr="005056C8">
              <w:rPr>
                <w:rFonts w:eastAsiaTheme="minorEastAsia" w:cs="Arial"/>
                <w:szCs w:val="24"/>
                <w:lang w:eastAsia="en-GB"/>
              </w:rPr>
              <w:t xml:space="preserve">require the protection of background intellectual property rights, </w:t>
            </w:r>
            <w:r w:rsidR="00E347EC">
              <w:rPr>
                <w:rFonts w:eastAsiaTheme="minorEastAsia" w:cs="Arial"/>
                <w:szCs w:val="24"/>
                <w:lang w:eastAsia="en-GB"/>
              </w:rPr>
              <w:t>or</w:t>
            </w:r>
            <w:r w:rsidRPr="005056C8">
              <w:rPr>
                <w:rFonts w:eastAsiaTheme="minorEastAsia" w:cs="Arial"/>
                <w:szCs w:val="24"/>
                <w:lang w:eastAsia="en-GB"/>
              </w:rPr>
              <w:t xml:space="preserve"> is there potential for the generation of new intellectual property</w:t>
            </w:r>
            <w:r w:rsidR="00E347EC">
              <w:rPr>
                <w:rFonts w:eastAsiaTheme="minorEastAsia" w:cs="Arial"/>
                <w:szCs w:val="24"/>
                <w:lang w:eastAsia="en-GB"/>
              </w:rPr>
              <w:t>?  If no, t</w:t>
            </w:r>
            <w:r w:rsidRPr="005056C8">
              <w:rPr>
                <w:rFonts w:eastAsiaTheme="minorEastAsia" w:cs="Arial"/>
                <w:szCs w:val="24"/>
                <w:lang w:eastAsia="en-GB"/>
              </w:rPr>
              <w:t xml:space="preserve">his appendix does not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8B43CA" w:rsidRPr="005056C8">
              <w:rPr>
                <w:rFonts w:cs="Arial"/>
                <w:szCs w:val="24"/>
              </w:rPr>
              <w:t xml:space="preserve"> </w:t>
            </w:r>
            <w:r w:rsidR="00E347EC">
              <w:rPr>
                <w:rFonts w:cs="Arial"/>
                <w:szCs w:val="24"/>
              </w:rPr>
              <w:t>If yes, t</w:t>
            </w:r>
            <w:r w:rsidR="00E347EC" w:rsidRPr="005056C8">
              <w:rPr>
                <w:rFonts w:eastAsiaTheme="minorEastAsia" w:cs="Arial"/>
                <w:szCs w:val="24"/>
                <w:lang w:eastAsia="en-GB"/>
              </w:rPr>
              <w:t>hese provisions form part of the Agreement between the Sponsor and this participating NHS / HSC organisation.</w:t>
            </w:r>
          </w:p>
        </w:tc>
        <w:sdt>
          <w:sdtPr>
            <w:rPr>
              <w:rStyle w:val="Style3"/>
              <w:color w:val="auto"/>
            </w:rPr>
            <w:alias w:val="Select yes or no"/>
            <w:tag w:val="Select yes or no"/>
            <w:id w:val="-535822376"/>
            <w:placeholder>
              <w:docPart w:val="990EF428F45A40F5B3ED27A300851E8C"/>
            </w:placeholder>
            <w:dropDownList>
              <w:listItem w:value="Choose an item."/>
              <w:listItem w:displayText="Yes" w:value="Yes"/>
              <w:listItem w:displayText="No" w:value="No"/>
            </w:dropDownList>
          </w:sdtPr>
          <w:sdtEndPr>
            <w:rPr>
              <w:rStyle w:val="DefaultParagraphFont"/>
              <w:rFonts w:cs="Arial"/>
              <w:szCs w:val="24"/>
            </w:rPr>
          </w:sdtEndPr>
          <w:sdtContent>
            <w:tc>
              <w:tcPr>
                <w:tcW w:w="884" w:type="dxa"/>
              </w:tcPr>
              <w:p w14:paraId="7E068DC9" w14:textId="0A8DDCE6" w:rsidR="009C46E8" w:rsidRPr="005056C8" w:rsidRDefault="000E66E0" w:rsidP="005056C8">
                <w:pPr>
                  <w:jc w:val="center"/>
                  <w:rPr>
                    <w:rFonts w:cs="Arial"/>
                    <w:szCs w:val="24"/>
                  </w:rPr>
                </w:pPr>
                <w:r w:rsidRPr="000E66E0">
                  <w:rPr>
                    <w:rStyle w:val="Style3"/>
                    <w:color w:val="auto"/>
                  </w:rPr>
                  <w:t>Yes</w:t>
                </w:r>
              </w:p>
            </w:tc>
          </w:sdtContent>
        </w:sdt>
      </w:tr>
    </w:tbl>
    <w:p w14:paraId="22B942AF" w14:textId="77777777" w:rsidR="001916DC" w:rsidRPr="005056C8" w:rsidRDefault="001916DC" w:rsidP="005056C8">
      <w:pPr>
        <w:pStyle w:val="ListParagraph"/>
        <w:spacing w:before="240" w:line="240" w:lineRule="auto"/>
        <w:ind w:left="357"/>
        <w:rPr>
          <w:rFonts w:cs="Arial"/>
          <w:szCs w:val="24"/>
        </w:rPr>
      </w:pPr>
      <w:bookmarkStart w:id="15" w:name="_Ref168906366"/>
    </w:p>
    <w:p w14:paraId="383FECBF" w14:textId="77777777" w:rsidR="00651447" w:rsidRPr="005056C8" w:rsidRDefault="00651447" w:rsidP="005056C8">
      <w:pPr>
        <w:pStyle w:val="ListParagraph"/>
        <w:numPr>
          <w:ilvl w:val="0"/>
          <w:numId w:val="19"/>
        </w:numPr>
        <w:spacing w:before="240" w:line="240" w:lineRule="auto"/>
        <w:ind w:left="357" w:hanging="357"/>
        <w:rPr>
          <w:rFonts w:cs="Arial"/>
          <w:szCs w:val="24"/>
        </w:rPr>
      </w:pPr>
      <w:r w:rsidRPr="005056C8">
        <w:rPr>
          <w:rFonts w:cs="Arial"/>
          <w:snapToGrid w:val="0"/>
          <w:szCs w:val="24"/>
        </w:rPr>
        <w:t xml:space="preserve">All </w:t>
      </w:r>
      <w:r w:rsidR="0056355E" w:rsidRPr="005056C8">
        <w:rPr>
          <w:rFonts w:cs="Arial"/>
          <w:snapToGrid w:val="0"/>
          <w:szCs w:val="24"/>
        </w:rPr>
        <w:t>background intellectual property r</w:t>
      </w:r>
      <w:r w:rsidRPr="005056C8">
        <w:rPr>
          <w:rFonts w:cs="Arial"/>
          <w:snapToGrid w:val="0"/>
          <w:szCs w:val="24"/>
        </w:rPr>
        <w:t>ights (including licences)</w:t>
      </w:r>
      <w:r w:rsidR="0056355E" w:rsidRPr="005056C8">
        <w:rPr>
          <w:rFonts w:cs="Arial"/>
          <w:snapToGrid w:val="0"/>
          <w:szCs w:val="24"/>
        </w:rPr>
        <w:t xml:space="preserve"> and know h</w:t>
      </w:r>
      <w:r w:rsidRPr="005056C8">
        <w:rPr>
          <w:rFonts w:cs="Arial"/>
          <w:snapToGrid w:val="0"/>
          <w:szCs w:val="24"/>
        </w:rPr>
        <w:t>ow and their improvements used in connection with the Study shall remain the property of the Party introducing the same and t</w:t>
      </w:r>
      <w:bookmarkEnd w:id="15"/>
      <w:r w:rsidRPr="005056C8">
        <w:rPr>
          <w:rFonts w:cs="Arial"/>
          <w:snapToGrid w:val="0"/>
          <w:szCs w:val="24"/>
        </w:rPr>
        <w:t>he exercise of such rights for purposes of the Study shall not knowingly infringe any third party’s rights.</w:t>
      </w:r>
    </w:p>
    <w:p w14:paraId="076A2592" w14:textId="77777777"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All </w:t>
      </w:r>
      <w:r w:rsidR="0056355E" w:rsidRPr="005056C8">
        <w:rPr>
          <w:rFonts w:cs="Arial"/>
          <w:szCs w:val="24"/>
        </w:rPr>
        <w:t>i</w:t>
      </w:r>
      <w:r w:rsidRPr="005056C8">
        <w:rPr>
          <w:rFonts w:cs="Arial"/>
          <w:szCs w:val="24"/>
        </w:rPr>
        <w:t>ntelle</w:t>
      </w:r>
      <w:r w:rsidR="0056355E" w:rsidRPr="005056C8">
        <w:rPr>
          <w:rFonts w:cs="Arial"/>
          <w:szCs w:val="24"/>
        </w:rPr>
        <w:t>ctual property rights and know how in the Protocol, and in the study d</w:t>
      </w:r>
      <w:r w:rsidRPr="005056C8">
        <w:rPr>
          <w:rFonts w:cs="Arial"/>
          <w:szCs w:val="24"/>
        </w:rPr>
        <w:t xml:space="preserve">ata, excluding clinical procedures developed or used by the Participating </w:t>
      </w:r>
      <w:bookmarkStart w:id="16" w:name="_Hlk5390165"/>
      <w:r w:rsidR="0056355E" w:rsidRPr="005056C8">
        <w:rPr>
          <w:rFonts w:cs="Arial"/>
          <w:szCs w:val="24"/>
        </w:rPr>
        <w:t>NHS / HSC Organisation</w:t>
      </w:r>
      <w:bookmarkEnd w:id="16"/>
      <w:r w:rsidR="0056355E" w:rsidRPr="005056C8">
        <w:rPr>
          <w:rFonts w:cs="Arial"/>
          <w:szCs w:val="24"/>
        </w:rPr>
        <w:t xml:space="preserve"> </w:t>
      </w:r>
      <w:r w:rsidRPr="005056C8">
        <w:rPr>
          <w:rFonts w:cs="Arial"/>
          <w:szCs w:val="24"/>
        </w:rPr>
        <w:t xml:space="preserve">independently of the Study, shall belong to the </w:t>
      </w:r>
      <w:r w:rsidR="00C7380F" w:rsidRPr="005056C8">
        <w:rPr>
          <w:rFonts w:cs="Arial"/>
          <w:szCs w:val="24"/>
        </w:rPr>
        <w:t>Sponsor</w:t>
      </w:r>
      <w:r w:rsidRPr="005056C8">
        <w:rPr>
          <w:rFonts w:cs="Arial"/>
          <w:szCs w:val="24"/>
        </w:rPr>
        <w:t xml:space="preserve">.  The Participating </w:t>
      </w:r>
      <w:r w:rsidR="0056355E" w:rsidRPr="005056C8">
        <w:rPr>
          <w:rFonts w:cs="Arial"/>
          <w:szCs w:val="24"/>
        </w:rPr>
        <w:t>NHS / HSC Organisation hereby assigns all such i</w:t>
      </w:r>
      <w:r w:rsidRPr="005056C8">
        <w:rPr>
          <w:rFonts w:cs="Arial"/>
          <w:szCs w:val="24"/>
        </w:rPr>
        <w:t>n</w:t>
      </w:r>
      <w:r w:rsidR="0056355E" w:rsidRPr="005056C8">
        <w:rPr>
          <w:rFonts w:cs="Arial"/>
          <w:szCs w:val="24"/>
        </w:rPr>
        <w:t>tellectual property r</w:t>
      </w:r>
      <w:r w:rsidRPr="005056C8">
        <w:rPr>
          <w:rFonts w:cs="Arial"/>
          <w:szCs w:val="24"/>
        </w:rPr>
        <w:t>ights, and u</w:t>
      </w:r>
      <w:r w:rsidR="0056355E" w:rsidRPr="005056C8">
        <w:rPr>
          <w:rFonts w:cs="Arial"/>
          <w:szCs w:val="24"/>
        </w:rPr>
        <w:t>ndertakes to disclose all such know h</w:t>
      </w:r>
      <w:r w:rsidRPr="005056C8">
        <w:rPr>
          <w:rFonts w:cs="Arial"/>
          <w:szCs w:val="24"/>
        </w:rPr>
        <w:t xml:space="preserve">ow, to the </w:t>
      </w:r>
      <w:r w:rsidR="00C7380F" w:rsidRPr="005056C8">
        <w:rPr>
          <w:rFonts w:cs="Arial"/>
          <w:szCs w:val="24"/>
        </w:rPr>
        <w:t>Sponsor</w:t>
      </w:r>
      <w:r w:rsidRPr="005056C8">
        <w:rPr>
          <w:rFonts w:cs="Arial"/>
          <w:szCs w:val="24"/>
        </w:rPr>
        <w:t>.</w:t>
      </w:r>
      <w:bookmarkStart w:id="17" w:name="_Ref169688056"/>
      <w:bookmarkEnd w:id="17"/>
    </w:p>
    <w:p w14:paraId="0E2FFEC6" w14:textId="6AB4D67C" w:rsidR="00651447" w:rsidRPr="005056C8" w:rsidRDefault="0056355E" w:rsidP="005056C8">
      <w:pPr>
        <w:pStyle w:val="ListParagraph"/>
        <w:numPr>
          <w:ilvl w:val="0"/>
          <w:numId w:val="19"/>
        </w:numPr>
        <w:spacing w:before="120" w:line="240" w:lineRule="auto"/>
        <w:ind w:left="357" w:hanging="357"/>
        <w:rPr>
          <w:rFonts w:cs="Arial"/>
          <w:szCs w:val="24"/>
        </w:rPr>
      </w:pPr>
      <w:r w:rsidRPr="005056C8">
        <w:rPr>
          <w:rFonts w:cs="Arial"/>
          <w:szCs w:val="24"/>
        </w:rPr>
        <w:t>Subject to clause</w:t>
      </w:r>
      <w:r w:rsidR="002C55BD">
        <w:rPr>
          <w:rFonts w:cs="Arial"/>
          <w:szCs w:val="24"/>
        </w:rPr>
        <w:t>s</w:t>
      </w:r>
      <w:r w:rsidRPr="005056C8">
        <w:rPr>
          <w:rFonts w:cs="Arial"/>
          <w:szCs w:val="24"/>
        </w:rPr>
        <w:t xml:space="preserve"> 1 and 2, all intellectual property r</w:t>
      </w:r>
      <w:r w:rsidR="00651447" w:rsidRPr="005056C8">
        <w:rPr>
          <w:rFonts w:cs="Arial"/>
          <w:szCs w:val="24"/>
        </w:rPr>
        <w:t xml:space="preserve">ights deriving or arising from the Material or any derivations of the Material provided to the </w:t>
      </w:r>
      <w:r w:rsidR="00C7380F" w:rsidRPr="005056C8">
        <w:rPr>
          <w:rFonts w:cs="Arial"/>
          <w:szCs w:val="24"/>
        </w:rPr>
        <w:t>Sponsor</w:t>
      </w:r>
      <w:r w:rsidR="00651447" w:rsidRPr="005056C8">
        <w:rPr>
          <w:rFonts w:cs="Arial"/>
          <w:szCs w:val="24"/>
        </w:rPr>
        <w:t xml:space="preserve"> by the Participating </w:t>
      </w:r>
      <w:r w:rsidRPr="005056C8">
        <w:rPr>
          <w:rFonts w:cs="Arial"/>
          <w:szCs w:val="24"/>
        </w:rPr>
        <w:t xml:space="preserve">NHS / HSC Organisation </w:t>
      </w:r>
      <w:r w:rsidR="00651447" w:rsidRPr="005056C8">
        <w:rPr>
          <w:rFonts w:cs="Arial"/>
          <w:szCs w:val="24"/>
        </w:rPr>
        <w:t xml:space="preserve">shall belong to the </w:t>
      </w:r>
      <w:r w:rsidR="00C7380F" w:rsidRPr="005056C8">
        <w:rPr>
          <w:rFonts w:cs="Arial"/>
          <w:szCs w:val="24"/>
        </w:rPr>
        <w:t>Sponsor</w:t>
      </w:r>
      <w:r w:rsidR="00651447" w:rsidRPr="005056C8">
        <w:rPr>
          <w:rFonts w:cs="Arial"/>
          <w:szCs w:val="24"/>
        </w:rPr>
        <w:t>.</w:t>
      </w:r>
      <w:bookmarkStart w:id="18" w:name="_Ref168912550"/>
    </w:p>
    <w:p w14:paraId="624DB643" w14:textId="77777777"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At any time within the duration of the Study, the </w:t>
      </w:r>
      <w:bookmarkEnd w:id="18"/>
      <w:r w:rsidRPr="005056C8">
        <w:rPr>
          <w:rFonts w:cs="Arial"/>
          <w:szCs w:val="24"/>
        </w:rPr>
        <w:t xml:space="preserve">Participating </w:t>
      </w:r>
      <w:r w:rsidR="0056355E" w:rsidRPr="005056C8">
        <w:rPr>
          <w:rFonts w:cs="Arial"/>
          <w:szCs w:val="24"/>
        </w:rPr>
        <w:t xml:space="preserve">NHS / HSC Organisation </w:t>
      </w:r>
      <w:r w:rsidRPr="005056C8">
        <w:rPr>
          <w:rFonts w:cs="Arial"/>
          <w:szCs w:val="24"/>
        </w:rPr>
        <w:t xml:space="preserve">shall at the request and expense of the </w:t>
      </w:r>
      <w:r w:rsidR="00C7380F" w:rsidRPr="005056C8">
        <w:rPr>
          <w:rFonts w:cs="Arial"/>
          <w:szCs w:val="24"/>
        </w:rPr>
        <w:t>Sponsor</w:t>
      </w:r>
      <w:r w:rsidRPr="005056C8">
        <w:rPr>
          <w:rFonts w:cs="Arial"/>
          <w:szCs w:val="24"/>
        </w:rPr>
        <w:t xml:space="preserve"> execute all such documents and do all ac</w:t>
      </w:r>
      <w:r w:rsidR="0056355E" w:rsidRPr="005056C8">
        <w:rPr>
          <w:rFonts w:cs="Arial"/>
          <w:szCs w:val="24"/>
        </w:rPr>
        <w:t>ts necessary to fully vest the intellectual p</w:t>
      </w:r>
      <w:r w:rsidRPr="005056C8">
        <w:rPr>
          <w:rFonts w:cs="Arial"/>
          <w:szCs w:val="24"/>
        </w:rPr>
        <w:t xml:space="preserve">roperty </w:t>
      </w:r>
      <w:r w:rsidR="0056355E" w:rsidRPr="005056C8">
        <w:rPr>
          <w:rFonts w:cs="Arial"/>
          <w:szCs w:val="24"/>
        </w:rPr>
        <w:t>r</w:t>
      </w:r>
      <w:r w:rsidRPr="005056C8">
        <w:rPr>
          <w:rFonts w:cs="Arial"/>
          <w:szCs w:val="24"/>
        </w:rPr>
        <w:t xml:space="preserve">ights in the </w:t>
      </w:r>
      <w:r w:rsidR="00C7380F" w:rsidRPr="005056C8">
        <w:rPr>
          <w:rFonts w:cs="Arial"/>
          <w:szCs w:val="24"/>
        </w:rPr>
        <w:t>Sponsor</w:t>
      </w:r>
      <w:r w:rsidRPr="005056C8">
        <w:rPr>
          <w:rFonts w:cs="Arial"/>
          <w:szCs w:val="24"/>
        </w:rPr>
        <w:t xml:space="preserve">.  To give effect to this clause 4, the Participating </w:t>
      </w:r>
      <w:r w:rsidR="0056355E" w:rsidRPr="005056C8">
        <w:rPr>
          <w:rFonts w:cs="Arial"/>
          <w:szCs w:val="24"/>
        </w:rPr>
        <w:t>NHS / HSC Organisation shall ensure that its a</w:t>
      </w:r>
      <w:r w:rsidRPr="005056C8">
        <w:rPr>
          <w:rFonts w:cs="Arial"/>
          <w:szCs w:val="24"/>
        </w:rPr>
        <w:t>gents inv</w:t>
      </w:r>
      <w:r w:rsidR="0056355E" w:rsidRPr="005056C8">
        <w:rPr>
          <w:rFonts w:cs="Arial"/>
          <w:szCs w:val="24"/>
        </w:rPr>
        <w:t>olved in the Study assign such intellectual property r</w:t>
      </w:r>
      <w:r w:rsidRPr="005056C8">
        <w:rPr>
          <w:rFonts w:cs="Arial"/>
          <w:szCs w:val="24"/>
        </w:rPr>
        <w:t>ights falling within cla</w:t>
      </w:r>
      <w:r w:rsidR="0056355E" w:rsidRPr="005056C8">
        <w:rPr>
          <w:rFonts w:cs="Arial"/>
          <w:szCs w:val="24"/>
        </w:rPr>
        <w:t>uses 2 and 3 and disclose such know h</w:t>
      </w:r>
      <w:r w:rsidRPr="005056C8">
        <w:rPr>
          <w:rFonts w:cs="Arial"/>
          <w:szCs w:val="24"/>
        </w:rPr>
        <w:t xml:space="preserve">ow to the Participating </w:t>
      </w:r>
      <w:r w:rsidR="0056355E" w:rsidRPr="005056C8">
        <w:rPr>
          <w:rFonts w:cs="Arial"/>
          <w:szCs w:val="24"/>
        </w:rPr>
        <w:t>NHS / HSC Organisation</w:t>
      </w:r>
      <w:r w:rsidRPr="005056C8">
        <w:rPr>
          <w:rFonts w:cs="Arial"/>
          <w:szCs w:val="24"/>
        </w:rPr>
        <w:t>.</w:t>
      </w:r>
      <w:bookmarkStart w:id="19" w:name="_Ref183577051"/>
    </w:p>
    <w:p w14:paraId="5A561B5A" w14:textId="77777777"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Subject to this Clause 5 and Clause 6, nothing in this </w:t>
      </w:r>
      <w:bookmarkEnd w:id="19"/>
      <w:r w:rsidRPr="005056C8">
        <w:rPr>
          <w:rFonts w:cs="Arial"/>
          <w:szCs w:val="24"/>
        </w:rPr>
        <w:t xml:space="preserve">Appendix shall be construed so as to prevent or hinder the Participating </w:t>
      </w:r>
      <w:r w:rsidR="0056355E" w:rsidRPr="005056C8">
        <w:rPr>
          <w:rFonts w:cs="Arial"/>
          <w:szCs w:val="24"/>
        </w:rPr>
        <w:t>NHS / HSC Organisation from using its own know h</w:t>
      </w:r>
      <w:r w:rsidRPr="005056C8">
        <w:rPr>
          <w:rFonts w:cs="Arial"/>
          <w:szCs w:val="24"/>
        </w:rPr>
        <w:t xml:space="preserve">ow or </w:t>
      </w:r>
      <w:r w:rsidR="0056355E" w:rsidRPr="005056C8">
        <w:rPr>
          <w:rFonts w:cs="Arial"/>
          <w:szCs w:val="24"/>
        </w:rPr>
        <w:t>clinical d</w:t>
      </w:r>
      <w:r w:rsidRPr="005056C8">
        <w:rPr>
          <w:rFonts w:cs="Arial"/>
          <w:szCs w:val="24"/>
        </w:rPr>
        <w:t xml:space="preserve">ata gained during the performance of the Study, at its own risk, in the furtherance of its normal activities of providing clinical care to the extent that such use does not result </w:t>
      </w:r>
      <w:r w:rsidR="0056355E" w:rsidRPr="005056C8">
        <w:rPr>
          <w:rFonts w:cs="Arial"/>
          <w:szCs w:val="24"/>
        </w:rPr>
        <w:t>in the disclosure or misuse of conf</w:t>
      </w:r>
      <w:r w:rsidRPr="005056C8">
        <w:rPr>
          <w:rFonts w:cs="Arial"/>
          <w:szCs w:val="24"/>
        </w:rPr>
        <w:t xml:space="preserve">idential </w:t>
      </w:r>
      <w:r w:rsidR="0056355E" w:rsidRPr="005056C8">
        <w:rPr>
          <w:rFonts w:cs="Arial"/>
          <w:szCs w:val="24"/>
        </w:rPr>
        <w:t>i</w:t>
      </w:r>
      <w:r w:rsidRPr="005056C8">
        <w:rPr>
          <w:rFonts w:cs="Arial"/>
          <w:szCs w:val="24"/>
        </w:rPr>
        <w:t>nforma</w:t>
      </w:r>
      <w:r w:rsidR="0056355E" w:rsidRPr="005056C8">
        <w:rPr>
          <w:rFonts w:cs="Arial"/>
          <w:szCs w:val="24"/>
        </w:rPr>
        <w:t xml:space="preserve">tion or the infringement of an intellectual property right of the </w:t>
      </w:r>
      <w:r w:rsidR="00C7380F" w:rsidRPr="005056C8">
        <w:rPr>
          <w:rFonts w:cs="Arial"/>
          <w:szCs w:val="24"/>
        </w:rPr>
        <w:t>Sponsor</w:t>
      </w:r>
      <w:r w:rsidR="0056355E" w:rsidRPr="005056C8">
        <w:rPr>
          <w:rFonts w:cs="Arial"/>
          <w:szCs w:val="24"/>
        </w:rPr>
        <w:t>, or their f</w:t>
      </w:r>
      <w:r w:rsidRPr="005056C8">
        <w:rPr>
          <w:rFonts w:cs="Arial"/>
          <w:szCs w:val="24"/>
        </w:rPr>
        <w:t>under.  This clause 5 does not permi</w:t>
      </w:r>
      <w:r w:rsidR="0056355E" w:rsidRPr="005056C8">
        <w:rPr>
          <w:rFonts w:cs="Arial"/>
          <w:szCs w:val="24"/>
        </w:rPr>
        <w:t>t the disclosure of any of the study d</w:t>
      </w:r>
      <w:r w:rsidRPr="005056C8">
        <w:rPr>
          <w:rFonts w:cs="Arial"/>
          <w:szCs w:val="24"/>
        </w:rPr>
        <w:t>ata, all of which remain confide</w:t>
      </w:r>
      <w:r w:rsidR="0056355E" w:rsidRPr="005056C8">
        <w:rPr>
          <w:rFonts w:cs="Arial"/>
          <w:szCs w:val="24"/>
        </w:rPr>
        <w:t>ntial until publication of the results.  Any study d</w:t>
      </w:r>
      <w:r w:rsidRPr="005056C8">
        <w:rPr>
          <w:rFonts w:cs="Arial"/>
          <w:szCs w:val="24"/>
        </w:rPr>
        <w:t>at</w:t>
      </w:r>
      <w:r w:rsidR="0056355E" w:rsidRPr="005056C8">
        <w:rPr>
          <w:rFonts w:cs="Arial"/>
          <w:szCs w:val="24"/>
        </w:rPr>
        <w:t>a not so published remains the confidential i</w:t>
      </w:r>
      <w:r w:rsidRPr="005056C8">
        <w:rPr>
          <w:rFonts w:cs="Arial"/>
          <w:szCs w:val="24"/>
        </w:rPr>
        <w:t>nform</w:t>
      </w:r>
      <w:r w:rsidR="0056355E" w:rsidRPr="005056C8">
        <w:rPr>
          <w:rFonts w:cs="Arial"/>
          <w:szCs w:val="24"/>
        </w:rPr>
        <w:t xml:space="preserve">ation of the </w:t>
      </w:r>
      <w:r w:rsidR="00C7380F" w:rsidRPr="005056C8">
        <w:rPr>
          <w:rFonts w:cs="Arial"/>
          <w:szCs w:val="24"/>
        </w:rPr>
        <w:t>Sponsor</w:t>
      </w:r>
      <w:r w:rsidR="0056355E" w:rsidRPr="005056C8">
        <w:rPr>
          <w:rFonts w:cs="Arial"/>
          <w:szCs w:val="24"/>
        </w:rPr>
        <w:t>, or their f</w:t>
      </w:r>
      <w:r w:rsidRPr="005056C8">
        <w:rPr>
          <w:rFonts w:cs="Arial"/>
          <w:szCs w:val="24"/>
        </w:rPr>
        <w:t>under.</w:t>
      </w:r>
    </w:p>
    <w:p w14:paraId="346444EE" w14:textId="77777777"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The Participating </w:t>
      </w:r>
      <w:r w:rsidR="0056355E" w:rsidRPr="005056C8">
        <w:rPr>
          <w:rFonts w:cs="Arial"/>
          <w:szCs w:val="24"/>
        </w:rPr>
        <w:t xml:space="preserve">NHS / HSC Organisation </w:t>
      </w:r>
      <w:r w:rsidRPr="005056C8">
        <w:rPr>
          <w:rFonts w:cs="Arial"/>
          <w:szCs w:val="24"/>
        </w:rPr>
        <w:t xml:space="preserve">may, with the prior written permission of the </w:t>
      </w:r>
      <w:r w:rsidR="00C7380F" w:rsidRPr="005056C8">
        <w:rPr>
          <w:rFonts w:cs="Arial"/>
          <w:szCs w:val="24"/>
        </w:rPr>
        <w:t>Sponsor</w:t>
      </w:r>
      <w:r w:rsidRPr="005056C8">
        <w:rPr>
          <w:rFonts w:cs="Arial"/>
          <w:szCs w:val="24"/>
        </w:rPr>
        <w:t xml:space="preserve"> (such permission not to </w:t>
      </w:r>
      <w:r w:rsidR="0056355E" w:rsidRPr="005056C8">
        <w:rPr>
          <w:rFonts w:cs="Arial"/>
          <w:szCs w:val="24"/>
        </w:rPr>
        <w:t>be unreasonably withheld), use study d</w:t>
      </w:r>
      <w:r w:rsidRPr="005056C8">
        <w:rPr>
          <w:rFonts w:cs="Arial"/>
          <w:szCs w:val="24"/>
        </w:rPr>
        <w:t xml:space="preserve">ata gained during the performance of the Study, at its own risk, in the furtherance of its normal activities of commissioning clinical services, teaching and research to the extent that such use does not result </w:t>
      </w:r>
      <w:r w:rsidR="0056355E" w:rsidRPr="005056C8">
        <w:rPr>
          <w:rFonts w:cs="Arial"/>
          <w:szCs w:val="24"/>
        </w:rPr>
        <w:t>in the disclosure or misuse of confidential i</w:t>
      </w:r>
      <w:r w:rsidRPr="005056C8">
        <w:rPr>
          <w:rFonts w:cs="Arial"/>
          <w:szCs w:val="24"/>
        </w:rPr>
        <w:t>nforma</w:t>
      </w:r>
      <w:r w:rsidR="0056355E" w:rsidRPr="005056C8">
        <w:rPr>
          <w:rFonts w:cs="Arial"/>
          <w:szCs w:val="24"/>
        </w:rPr>
        <w:t>tion or the infringement of an i</w:t>
      </w:r>
      <w:r w:rsidRPr="005056C8">
        <w:rPr>
          <w:rFonts w:cs="Arial"/>
          <w:szCs w:val="24"/>
        </w:rPr>
        <w:t>ntelle</w:t>
      </w:r>
      <w:r w:rsidR="0056355E" w:rsidRPr="005056C8">
        <w:rPr>
          <w:rFonts w:cs="Arial"/>
          <w:szCs w:val="24"/>
        </w:rPr>
        <w:t xml:space="preserve">ctual property right of the </w:t>
      </w:r>
      <w:r w:rsidR="00C7380F" w:rsidRPr="005056C8">
        <w:rPr>
          <w:rFonts w:cs="Arial"/>
          <w:szCs w:val="24"/>
        </w:rPr>
        <w:t>Sponsor</w:t>
      </w:r>
      <w:r w:rsidR="0056355E" w:rsidRPr="005056C8">
        <w:rPr>
          <w:rFonts w:cs="Arial"/>
          <w:szCs w:val="24"/>
        </w:rPr>
        <w:t xml:space="preserve"> or their f</w:t>
      </w:r>
      <w:r w:rsidRPr="005056C8">
        <w:rPr>
          <w:rFonts w:cs="Arial"/>
          <w:szCs w:val="24"/>
        </w:rPr>
        <w:t xml:space="preserve">under.  This clause </w:t>
      </w:r>
      <w:r w:rsidRPr="005056C8">
        <w:rPr>
          <w:rFonts w:cs="Arial"/>
          <w:szCs w:val="24"/>
        </w:rPr>
        <w:lastRenderedPageBreak/>
        <w:t>6 does not permi</w:t>
      </w:r>
      <w:r w:rsidR="0056355E" w:rsidRPr="005056C8">
        <w:rPr>
          <w:rFonts w:cs="Arial"/>
          <w:szCs w:val="24"/>
        </w:rPr>
        <w:t>t the disclosure of any of the study d</w:t>
      </w:r>
      <w:r w:rsidRPr="005056C8">
        <w:rPr>
          <w:rFonts w:cs="Arial"/>
          <w:szCs w:val="24"/>
        </w:rPr>
        <w:t>ata, all of which remain confide</w:t>
      </w:r>
      <w:r w:rsidR="0056355E" w:rsidRPr="005056C8">
        <w:rPr>
          <w:rFonts w:cs="Arial"/>
          <w:szCs w:val="24"/>
        </w:rPr>
        <w:t>ntial until publication of the r</w:t>
      </w:r>
      <w:r w:rsidRPr="005056C8">
        <w:rPr>
          <w:rFonts w:cs="Arial"/>
          <w:szCs w:val="24"/>
        </w:rPr>
        <w:t>esults of the Study.</w:t>
      </w:r>
    </w:p>
    <w:p w14:paraId="05B53442" w14:textId="77777777" w:rsidR="00FF663F" w:rsidRPr="005056C8" w:rsidRDefault="00FF663F" w:rsidP="005056C8">
      <w:pPr>
        <w:spacing w:line="240" w:lineRule="auto"/>
        <w:rPr>
          <w:rFonts w:cs="Arial"/>
          <w:szCs w:val="24"/>
        </w:rPr>
      </w:pPr>
    </w:p>
    <w:p w14:paraId="13A27AA2" w14:textId="77777777" w:rsidR="00D322FA" w:rsidRPr="005056C8" w:rsidRDefault="00D322FA" w:rsidP="005056C8">
      <w:pPr>
        <w:spacing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br w:type="page"/>
      </w:r>
    </w:p>
    <w:p w14:paraId="5B47443C" w14:textId="77777777" w:rsidR="00691BF1" w:rsidRPr="005056C8" w:rsidRDefault="00F13FE5" w:rsidP="005056C8">
      <w:pPr>
        <w:keepNext/>
        <w:spacing w:before="240" w:after="120"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lastRenderedPageBreak/>
        <w:t xml:space="preserve">Authorisation </w:t>
      </w:r>
      <w:r w:rsidR="007E15DA" w:rsidRPr="005056C8">
        <w:rPr>
          <w:rFonts w:eastAsiaTheme="majorEastAsia" w:cs="Arial"/>
          <w:b/>
          <w:bCs/>
          <w:color w:val="5D255E"/>
          <w:spacing w:val="5"/>
          <w:kern w:val="28"/>
          <w:szCs w:val="24"/>
        </w:rPr>
        <w:t>W</w:t>
      </w:r>
      <w:r w:rsidRPr="005056C8">
        <w:rPr>
          <w:rFonts w:eastAsiaTheme="majorEastAsia" w:cs="Arial"/>
          <w:b/>
          <w:bCs/>
          <w:color w:val="5D255E"/>
          <w:spacing w:val="5"/>
          <w:kern w:val="28"/>
          <w:szCs w:val="24"/>
        </w:rPr>
        <w:t xml:space="preserve">hen </w:t>
      </w:r>
      <w:r w:rsidR="007E15DA" w:rsidRPr="005056C8">
        <w:rPr>
          <w:rFonts w:eastAsiaTheme="majorEastAsia" w:cs="Arial"/>
          <w:b/>
          <w:bCs/>
          <w:color w:val="5D255E"/>
          <w:spacing w:val="5"/>
          <w:kern w:val="28"/>
          <w:szCs w:val="24"/>
        </w:rPr>
        <w:t>U</w:t>
      </w:r>
      <w:r w:rsidRPr="005056C8">
        <w:rPr>
          <w:rFonts w:eastAsiaTheme="majorEastAsia" w:cs="Arial"/>
          <w:b/>
          <w:bCs/>
          <w:color w:val="5D255E"/>
          <w:spacing w:val="5"/>
          <w:kern w:val="28"/>
          <w:szCs w:val="24"/>
        </w:rPr>
        <w:t xml:space="preserve">sing </w:t>
      </w:r>
      <w:r w:rsidR="007E15DA" w:rsidRPr="005056C8">
        <w:rPr>
          <w:rFonts w:eastAsiaTheme="majorEastAsia" w:cs="Arial"/>
          <w:b/>
          <w:bCs/>
          <w:color w:val="5D255E"/>
          <w:spacing w:val="5"/>
          <w:kern w:val="28"/>
          <w:szCs w:val="24"/>
        </w:rPr>
        <w:t>T</w:t>
      </w:r>
      <w:r w:rsidRPr="005056C8">
        <w:rPr>
          <w:rFonts w:eastAsiaTheme="majorEastAsia" w:cs="Arial"/>
          <w:b/>
          <w:bCs/>
          <w:color w:val="5D255E"/>
          <w:spacing w:val="5"/>
          <w:kern w:val="28"/>
          <w:szCs w:val="24"/>
        </w:rPr>
        <w:t xml:space="preserve">his Organisation Information Document </w:t>
      </w:r>
      <w:r w:rsidR="00EC2C73" w:rsidRPr="005056C8">
        <w:rPr>
          <w:rFonts w:eastAsiaTheme="majorEastAsia" w:cs="Arial"/>
          <w:b/>
          <w:bCs/>
          <w:color w:val="5D255E"/>
          <w:spacing w:val="5"/>
          <w:kern w:val="28"/>
          <w:szCs w:val="24"/>
        </w:rPr>
        <w:t xml:space="preserve">as </w:t>
      </w:r>
      <w:r w:rsidR="006A2EB9"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 xml:space="preserve">n </w:t>
      </w:r>
      <w:r w:rsidR="007E15DA"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greement</w:t>
      </w:r>
      <w:r w:rsidR="00691BF1" w:rsidRPr="005056C8">
        <w:rPr>
          <w:rFonts w:eastAsiaTheme="majorEastAsia" w:cs="Arial"/>
          <w:b/>
          <w:bCs/>
          <w:color w:val="5D255E"/>
          <w:spacing w:val="5"/>
          <w:kern w:val="28"/>
          <w:szCs w:val="24"/>
        </w:rPr>
        <w:t xml:space="preserve"> </w:t>
      </w:r>
    </w:p>
    <w:p w14:paraId="58119227" w14:textId="77777777" w:rsidR="00F13FE5" w:rsidRPr="005056C8" w:rsidRDefault="00691BF1" w:rsidP="005056C8">
      <w:pPr>
        <w:keepNext/>
        <w:spacing w:before="240" w:after="120" w:line="240" w:lineRule="auto"/>
        <w:rPr>
          <w:rFonts w:eastAsiaTheme="majorEastAsia" w:cs="Arial"/>
          <w:b/>
          <w:bCs/>
          <w:color w:val="5D255E"/>
          <w:spacing w:val="5"/>
          <w:kern w:val="28"/>
          <w:sz w:val="20"/>
          <w:szCs w:val="20"/>
        </w:rPr>
      </w:pPr>
      <w:r w:rsidRPr="005056C8">
        <w:rPr>
          <w:rFonts w:eastAsiaTheme="majorEastAsia" w:cs="Arial"/>
          <w:b/>
          <w:bCs/>
          <w:color w:val="5D255E"/>
          <w:spacing w:val="5"/>
          <w:kern w:val="28"/>
          <w:sz w:val="20"/>
          <w:szCs w:val="20"/>
        </w:rPr>
        <w:t xml:space="preserve">(when used as an Agreement, the Participating NHS Organisation is a </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Party</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 xml:space="preserve"> to the Agreement and the </w:t>
      </w:r>
      <w:r w:rsidR="00C7380F" w:rsidRPr="005056C8">
        <w:rPr>
          <w:rFonts w:eastAsiaTheme="majorEastAsia" w:cs="Arial"/>
          <w:b/>
          <w:bCs/>
          <w:color w:val="5D255E"/>
          <w:spacing w:val="5"/>
          <w:kern w:val="28"/>
          <w:sz w:val="20"/>
          <w:szCs w:val="20"/>
        </w:rPr>
        <w:t>Sponsor</w:t>
      </w:r>
      <w:r w:rsidRPr="005056C8">
        <w:rPr>
          <w:rFonts w:eastAsiaTheme="majorEastAsia" w:cs="Arial"/>
          <w:b/>
          <w:bCs/>
          <w:color w:val="5D255E"/>
          <w:spacing w:val="5"/>
          <w:kern w:val="28"/>
          <w:sz w:val="20"/>
          <w:szCs w:val="20"/>
        </w:rPr>
        <w:t xml:space="preserve"> is a </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Party</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 xml:space="preserve"> to the Agreement – collectively th</w:t>
      </w:r>
      <w:r w:rsidR="006A2EB9" w:rsidRPr="005056C8">
        <w:rPr>
          <w:rFonts w:eastAsiaTheme="majorEastAsia" w:cs="Arial"/>
          <w:b/>
          <w:bCs/>
          <w:color w:val="5D255E"/>
          <w:spacing w:val="5"/>
          <w:kern w:val="28"/>
          <w:sz w:val="20"/>
          <w:szCs w:val="20"/>
        </w:rPr>
        <w:t>e “</w:t>
      </w:r>
      <w:r w:rsidRPr="005056C8">
        <w:rPr>
          <w:rFonts w:eastAsiaTheme="majorEastAsia" w:cs="Arial"/>
          <w:b/>
          <w:bCs/>
          <w:color w:val="5D255E"/>
          <w:spacing w:val="5"/>
          <w:kern w:val="28"/>
          <w:sz w:val="20"/>
          <w:szCs w:val="20"/>
        </w:rPr>
        <w:t>Parties</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w:t>
      </w:r>
    </w:p>
    <w:tbl>
      <w:tblPr>
        <w:tblStyle w:val="TableGrid"/>
        <w:tblW w:w="10031" w:type="dxa"/>
        <w:tblLook w:val="04A0" w:firstRow="1" w:lastRow="0" w:firstColumn="1" w:lastColumn="0" w:noHBand="0" w:noVBand="1"/>
      </w:tblPr>
      <w:tblGrid>
        <w:gridCol w:w="4964"/>
        <w:gridCol w:w="5067"/>
      </w:tblGrid>
      <w:tr w:rsidR="00F13FE5" w:rsidRPr="005056C8" w14:paraId="1DE48F6D" w14:textId="77777777" w:rsidTr="00BC28F1">
        <w:trPr>
          <w:cantSplit/>
        </w:trPr>
        <w:tc>
          <w:tcPr>
            <w:tcW w:w="10031" w:type="dxa"/>
            <w:gridSpan w:val="2"/>
          </w:tcPr>
          <w:p w14:paraId="3520D2A3" w14:textId="77777777" w:rsidR="00F13FE5" w:rsidRPr="005056C8" w:rsidRDefault="00F13FE5" w:rsidP="005056C8">
            <w:pPr>
              <w:keepNext/>
              <w:rPr>
                <w:rFonts w:cs="Arial"/>
                <w:b/>
                <w:szCs w:val="24"/>
              </w:rPr>
            </w:pPr>
            <w:r w:rsidRPr="005056C8">
              <w:rPr>
                <w:rFonts w:cs="Arial"/>
                <w:b/>
                <w:szCs w:val="24"/>
              </w:rPr>
              <w:t xml:space="preserve">Authorisation on behalf of </w:t>
            </w:r>
            <w:r w:rsidR="00691BF1" w:rsidRPr="005056C8">
              <w:rPr>
                <w:rFonts w:cs="Arial"/>
                <w:b/>
                <w:szCs w:val="24"/>
              </w:rPr>
              <w:t>P</w:t>
            </w:r>
            <w:r w:rsidRPr="005056C8">
              <w:rPr>
                <w:rFonts w:cs="Arial"/>
                <w:b/>
                <w:szCs w:val="24"/>
              </w:rPr>
              <w:t xml:space="preserve">articipating </w:t>
            </w:r>
            <w:r w:rsidR="00D322FA" w:rsidRPr="005056C8">
              <w:rPr>
                <w:rFonts w:cs="Arial"/>
                <w:b/>
                <w:szCs w:val="24"/>
              </w:rPr>
              <w:t xml:space="preserve">NHS / HSC </w:t>
            </w:r>
            <w:r w:rsidR="00691BF1" w:rsidRPr="005056C8">
              <w:rPr>
                <w:rFonts w:cs="Arial"/>
                <w:b/>
                <w:szCs w:val="24"/>
              </w:rPr>
              <w:t>O</w:t>
            </w:r>
            <w:r w:rsidRPr="005056C8">
              <w:rPr>
                <w:rFonts w:cs="Arial"/>
                <w:b/>
                <w:szCs w:val="24"/>
              </w:rPr>
              <w:t>rganisation</w:t>
            </w:r>
          </w:p>
          <w:p w14:paraId="473D8358" w14:textId="77777777" w:rsidR="00F13FE5" w:rsidRPr="005056C8" w:rsidRDefault="00F13FE5" w:rsidP="005056C8">
            <w:pPr>
              <w:rPr>
                <w:rFonts w:cs="Arial"/>
                <w:szCs w:val="24"/>
              </w:rPr>
            </w:pPr>
            <w:r w:rsidRPr="005056C8">
              <w:rPr>
                <w:rFonts w:cs="Arial"/>
                <w:szCs w:val="24"/>
              </w:rPr>
              <w:t xml:space="preserve">It is not intended that this confirmation requires wet-ink signatures, or a passing of hard copies between the </w:t>
            </w:r>
            <w:r w:rsidR="00C7380F" w:rsidRPr="005056C8">
              <w:rPr>
                <w:rFonts w:cs="Arial"/>
                <w:szCs w:val="24"/>
              </w:rPr>
              <w:t>Sponsor</w:t>
            </w:r>
            <w:r w:rsidRPr="005056C8">
              <w:rPr>
                <w:rFonts w:cs="Arial"/>
                <w:szCs w:val="24"/>
              </w:rPr>
              <w:t xml:space="preserve"> and participating </w:t>
            </w:r>
            <w:r w:rsidR="00D322FA" w:rsidRPr="005056C8">
              <w:rPr>
                <w:rFonts w:cs="Arial"/>
                <w:szCs w:val="24"/>
              </w:rPr>
              <w:t xml:space="preserve">NHS / HSC </w:t>
            </w:r>
            <w:r w:rsidRPr="005056C8">
              <w:rPr>
                <w:rFonts w:cs="Arial"/>
                <w:szCs w:val="24"/>
              </w:rPr>
              <w:t xml:space="preserve">organisation. Instead, </w:t>
            </w:r>
            <w:r w:rsidR="00C7380F" w:rsidRPr="005056C8">
              <w:rPr>
                <w:rFonts w:cs="Arial"/>
                <w:szCs w:val="24"/>
              </w:rPr>
              <w:t>Sponsor</w:t>
            </w:r>
            <w:r w:rsidRPr="005056C8">
              <w:rPr>
                <w:rFonts w:cs="Arial"/>
                <w:szCs w:val="24"/>
              </w:rPr>
              <w:t xml:space="preserve">s are expected to accept confirmation by email from an individual empowered by the </w:t>
            </w:r>
            <w:r w:rsidR="00112E01" w:rsidRPr="005056C8">
              <w:rPr>
                <w:rFonts w:cs="Arial"/>
                <w:szCs w:val="24"/>
              </w:rPr>
              <w:t>Participating NHS / HSC Organisation</w:t>
            </w:r>
            <w:r w:rsidRPr="005056C8">
              <w:rPr>
                <w:rFonts w:cs="Arial"/>
                <w:szCs w:val="24"/>
              </w:rPr>
              <w:t xml:space="preserve"> to agree to the commencement of research (including any budgetary responsibility, where the study involves the transfer of funds).</w:t>
            </w:r>
          </w:p>
        </w:tc>
      </w:tr>
      <w:tr w:rsidR="00F13FE5" w:rsidRPr="005056C8" w14:paraId="1363AB7F" w14:textId="77777777" w:rsidTr="00FA4BA1">
        <w:tc>
          <w:tcPr>
            <w:tcW w:w="10031" w:type="dxa"/>
            <w:gridSpan w:val="2"/>
          </w:tcPr>
          <w:p w14:paraId="1A8FA2C2" w14:textId="77777777" w:rsidR="00F13FE5" w:rsidRPr="005056C8" w:rsidRDefault="00994BC1" w:rsidP="005056C8">
            <w:pPr>
              <w:keepNext/>
              <w:spacing w:before="120"/>
              <w:rPr>
                <w:rFonts w:cs="Arial"/>
                <w:b/>
                <w:szCs w:val="24"/>
              </w:rPr>
            </w:pPr>
            <w:r w:rsidRPr="005056C8">
              <w:rPr>
                <w:rFonts w:cs="Arial"/>
                <w:b/>
                <w:sz w:val="32"/>
                <w:szCs w:val="32"/>
              </w:rPr>
              <w:t>^</w:t>
            </w:r>
            <w:r w:rsidR="00F13FE5" w:rsidRPr="005056C8">
              <w:rPr>
                <w:rFonts w:cs="Arial"/>
                <w:b/>
                <w:szCs w:val="24"/>
              </w:rPr>
              <w:t xml:space="preserve"> Authorised on behalf of Participating </w:t>
            </w:r>
            <w:r w:rsidR="00D322FA" w:rsidRPr="005056C8">
              <w:rPr>
                <w:rFonts w:cs="Arial"/>
                <w:b/>
                <w:szCs w:val="24"/>
              </w:rPr>
              <w:t xml:space="preserve">NHS / HSC </w:t>
            </w:r>
            <w:r w:rsidR="00F13FE5" w:rsidRPr="005056C8">
              <w:rPr>
                <w:rFonts w:cs="Arial"/>
                <w:b/>
                <w:szCs w:val="24"/>
              </w:rPr>
              <w:t>Organisation by:</w:t>
            </w:r>
          </w:p>
        </w:tc>
      </w:tr>
      <w:tr w:rsidR="00F13FE5" w:rsidRPr="005056C8" w14:paraId="4E1A3AAB" w14:textId="77777777" w:rsidTr="00FA4BA1">
        <w:tc>
          <w:tcPr>
            <w:tcW w:w="4964" w:type="dxa"/>
          </w:tcPr>
          <w:p w14:paraId="71B6D165" w14:textId="77777777" w:rsidR="00F13FE5" w:rsidRPr="005056C8" w:rsidRDefault="00F13FE5" w:rsidP="005056C8">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447086606"/>
            <w:placeholder>
              <w:docPart w:val="807D84C6E87D4C0C92F98C96E394483B"/>
            </w:placeholder>
            <w:showingPlcHdr/>
          </w:sdtPr>
          <w:sdtEndPr>
            <w:rPr>
              <w:rStyle w:val="DefaultParagraphFont"/>
              <w:b/>
              <w:color w:val="auto"/>
            </w:rPr>
          </w:sdtEndPr>
          <w:sdtContent>
            <w:tc>
              <w:tcPr>
                <w:tcW w:w="5067" w:type="dxa"/>
              </w:tcPr>
              <w:p w14:paraId="0D8BFA9E" w14:textId="77777777" w:rsidR="00F13FE5" w:rsidRPr="005056C8" w:rsidRDefault="00F13FE5" w:rsidP="005056C8">
                <w:pPr>
                  <w:spacing w:before="120"/>
                  <w:rPr>
                    <w:rFonts w:cs="Arial"/>
                    <w:b/>
                    <w:szCs w:val="24"/>
                  </w:rPr>
                </w:pPr>
                <w:r w:rsidRPr="005056C8">
                  <w:rPr>
                    <w:rStyle w:val="PlaceholderText"/>
                    <w:rFonts w:cs="Arial"/>
                    <w:szCs w:val="24"/>
                  </w:rPr>
                  <w:t>Enter name</w:t>
                </w:r>
              </w:p>
            </w:tc>
          </w:sdtContent>
        </w:sdt>
      </w:tr>
      <w:tr w:rsidR="00F13FE5" w:rsidRPr="005056C8" w14:paraId="1A0FCF11" w14:textId="77777777" w:rsidTr="00FA4BA1">
        <w:tc>
          <w:tcPr>
            <w:tcW w:w="4964" w:type="dxa"/>
          </w:tcPr>
          <w:p w14:paraId="5F497F98" w14:textId="77777777" w:rsidR="00F13FE5" w:rsidRPr="005056C8" w:rsidRDefault="00F13FE5" w:rsidP="005056C8">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222798182"/>
            <w:placeholder>
              <w:docPart w:val="5421CFEF1DE8412BB729EA0F8F20BD20"/>
            </w:placeholder>
            <w:showingPlcHdr/>
          </w:sdtPr>
          <w:sdtEndPr>
            <w:rPr>
              <w:rStyle w:val="DefaultParagraphFont"/>
              <w:b/>
              <w:color w:val="auto"/>
            </w:rPr>
          </w:sdtEndPr>
          <w:sdtContent>
            <w:tc>
              <w:tcPr>
                <w:tcW w:w="5067" w:type="dxa"/>
              </w:tcPr>
              <w:p w14:paraId="21B0E361" w14:textId="77777777" w:rsidR="00F13FE5" w:rsidRPr="005056C8" w:rsidRDefault="00F13FE5" w:rsidP="005056C8">
                <w:pPr>
                  <w:spacing w:before="120"/>
                  <w:rPr>
                    <w:rFonts w:cs="Arial"/>
                    <w:b/>
                    <w:szCs w:val="24"/>
                  </w:rPr>
                </w:pPr>
                <w:r w:rsidRPr="005056C8">
                  <w:rPr>
                    <w:rStyle w:val="PlaceholderText"/>
                    <w:rFonts w:cs="Arial"/>
                    <w:szCs w:val="24"/>
                  </w:rPr>
                  <w:t>Enter job title</w:t>
                </w:r>
              </w:p>
            </w:tc>
          </w:sdtContent>
        </w:sdt>
      </w:tr>
      <w:tr w:rsidR="00F13FE5" w:rsidRPr="005056C8" w14:paraId="04861057" w14:textId="77777777" w:rsidTr="00FA4BA1">
        <w:tc>
          <w:tcPr>
            <w:tcW w:w="4964" w:type="dxa"/>
          </w:tcPr>
          <w:p w14:paraId="6B8775F2" w14:textId="77777777" w:rsidR="00F13FE5" w:rsidRPr="005056C8" w:rsidRDefault="00F13FE5" w:rsidP="005056C8">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2014413793"/>
            <w:placeholder>
              <w:docPart w:val="8BEF1624DB9B4BAA82713948D21F4BFA"/>
            </w:placeholder>
            <w:showingPlcHdr/>
          </w:sdtPr>
          <w:sdtEndPr>
            <w:rPr>
              <w:rStyle w:val="DefaultParagraphFont"/>
              <w:b/>
              <w:color w:val="auto"/>
            </w:rPr>
          </w:sdtEndPr>
          <w:sdtContent>
            <w:tc>
              <w:tcPr>
                <w:tcW w:w="5067" w:type="dxa"/>
              </w:tcPr>
              <w:p w14:paraId="46C4BCA6" w14:textId="77777777" w:rsidR="00F13FE5" w:rsidRPr="005056C8" w:rsidRDefault="00F13FE5" w:rsidP="005056C8">
                <w:pPr>
                  <w:spacing w:before="120"/>
                  <w:rPr>
                    <w:rFonts w:cs="Arial"/>
                    <w:b/>
                    <w:szCs w:val="24"/>
                  </w:rPr>
                </w:pPr>
                <w:r w:rsidRPr="005056C8">
                  <w:rPr>
                    <w:rFonts w:cs="Arial"/>
                    <w:color w:val="808080" w:themeColor="background1" w:themeShade="80"/>
                    <w:szCs w:val="24"/>
                  </w:rPr>
                  <w:t>Enter organisation name</w:t>
                </w:r>
              </w:p>
            </w:tc>
          </w:sdtContent>
        </w:sdt>
      </w:tr>
      <w:tr w:rsidR="00F13FE5" w:rsidRPr="005056C8" w14:paraId="2EA1DDE7" w14:textId="77777777" w:rsidTr="00FA4BA1">
        <w:tc>
          <w:tcPr>
            <w:tcW w:w="4964" w:type="dxa"/>
          </w:tcPr>
          <w:p w14:paraId="262D7987" w14:textId="77777777" w:rsidR="00F13FE5" w:rsidRPr="005056C8" w:rsidRDefault="00F13FE5" w:rsidP="005056C8">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2088102589"/>
            <w:placeholder>
              <w:docPart w:val="84773519606545B282F57C314FC86854"/>
            </w:placeholder>
            <w:showingPlcHdr/>
            <w:date>
              <w:dateFormat w:val="dd MMMM yyyy"/>
              <w:lid w:val="en-GB"/>
              <w:storeMappedDataAs w:val="dateTime"/>
              <w:calendar w:val="gregorian"/>
            </w:date>
          </w:sdtPr>
          <w:sdtEndPr>
            <w:rPr>
              <w:rStyle w:val="DefaultParagraphFont"/>
              <w:b/>
              <w:color w:val="auto"/>
            </w:rPr>
          </w:sdtEndPr>
          <w:sdtContent>
            <w:tc>
              <w:tcPr>
                <w:tcW w:w="5067" w:type="dxa"/>
              </w:tcPr>
              <w:p w14:paraId="399BF20E" w14:textId="77777777" w:rsidR="00F13FE5" w:rsidRPr="005056C8" w:rsidRDefault="00F13FE5" w:rsidP="005056C8">
                <w:pPr>
                  <w:spacing w:before="120"/>
                  <w:rPr>
                    <w:rFonts w:cs="Arial"/>
                    <w:b/>
                    <w:szCs w:val="24"/>
                  </w:rPr>
                </w:pPr>
                <w:r w:rsidRPr="005056C8">
                  <w:rPr>
                    <w:rStyle w:val="PlaceholderText"/>
                    <w:rFonts w:cs="Arial"/>
                    <w:szCs w:val="24"/>
                  </w:rPr>
                  <w:t>S</w:t>
                </w:r>
                <w:r w:rsidR="00A3526D" w:rsidRPr="005056C8">
                  <w:rPr>
                    <w:rStyle w:val="PlaceholderText"/>
                    <w:rFonts w:cs="Arial"/>
                    <w:szCs w:val="24"/>
                  </w:rPr>
                  <w:t>elect date of authorisation</w:t>
                </w:r>
              </w:p>
            </w:tc>
          </w:sdtContent>
        </w:sdt>
      </w:tr>
    </w:tbl>
    <w:p w14:paraId="12CAA017" w14:textId="77777777" w:rsidR="00F13FE5" w:rsidRPr="005056C8" w:rsidRDefault="00F13FE5" w:rsidP="005056C8">
      <w:pPr>
        <w:spacing w:line="240" w:lineRule="auto"/>
        <w:rPr>
          <w:rFonts w:cs="Arial"/>
          <w:szCs w:val="24"/>
        </w:rPr>
      </w:pPr>
    </w:p>
    <w:sectPr w:rsidR="00F13FE5" w:rsidRPr="005056C8" w:rsidSect="00346A35">
      <w:headerReference w:type="default" r:id="rId13"/>
      <w:footerReference w:type="default" r:id="rId14"/>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44A4B8" w14:textId="77777777" w:rsidR="006B33FB" w:rsidRDefault="006B33FB" w:rsidP="009050CF">
      <w:pPr>
        <w:spacing w:after="0" w:line="240" w:lineRule="auto"/>
      </w:pPr>
      <w:r>
        <w:separator/>
      </w:r>
    </w:p>
  </w:endnote>
  <w:endnote w:type="continuationSeparator" w:id="0">
    <w:p w14:paraId="6480CF20" w14:textId="77777777" w:rsidR="006B33FB" w:rsidRDefault="006B33FB" w:rsidP="00905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A9752" w14:textId="77777777" w:rsidR="00EB4219" w:rsidRDefault="00EB4219">
    <w:pPr>
      <w:pStyle w:val="Footer"/>
      <w:rPr>
        <w:sz w:val="20"/>
        <w:szCs w:val="20"/>
      </w:rPr>
    </w:pPr>
  </w:p>
  <w:p w14:paraId="007C1662" w14:textId="77777777" w:rsidR="00EB4219" w:rsidRPr="002F2AE5" w:rsidRDefault="00EB4219">
    <w:pPr>
      <w:pStyle w:val="Footer"/>
      <w:rPr>
        <w:sz w:val="20"/>
        <w:szCs w:val="20"/>
      </w:rPr>
    </w:pPr>
    <w:r w:rsidRPr="002F2AE5">
      <w:rPr>
        <w:sz w:val="20"/>
        <w:szCs w:val="20"/>
      </w:rPr>
      <w:t xml:space="preserve">IRAS Project ID: </w:t>
    </w:r>
    <w:sdt>
      <w:sdtPr>
        <w:rPr>
          <w:rStyle w:val="Style3"/>
          <w:sz w:val="20"/>
          <w:szCs w:val="20"/>
        </w:rPr>
        <w:alias w:val="Enter IRAS Project ID - Footer"/>
        <w:tag w:val="Enter IRAS Project ID - Footer"/>
        <w:id w:val="-340478995"/>
        <w:placeholder>
          <w:docPart w:val="95F30BCDB8CF4930943825305F04FB59"/>
        </w:placeholder>
        <w:showingPlcHdr/>
      </w:sdtPr>
      <w:sdtEndPr>
        <w:rPr>
          <w:rStyle w:val="DefaultParagraphFont"/>
          <w:color w:val="auto"/>
        </w:rPr>
      </w:sdtEndPr>
      <w:sdtContent>
        <w:r w:rsidRPr="002F2AE5">
          <w:rPr>
            <w:rStyle w:val="PlaceholderText"/>
            <w:color w:val="808080" w:themeColor="background1" w:themeShade="80"/>
            <w:sz w:val="20"/>
            <w:szCs w:val="20"/>
          </w:rPr>
          <w:t>Enter IRAS Project ID</w:t>
        </w:r>
      </w:sdtContent>
    </w:sdt>
  </w:p>
  <w:p w14:paraId="33736F2A" w14:textId="77777777" w:rsidR="00EB4219" w:rsidRPr="002F2AE5" w:rsidRDefault="00EB4219">
    <w:pPr>
      <w:pStyle w:val="Footer"/>
      <w:rPr>
        <w:color w:val="808080" w:themeColor="background1" w:themeShade="80"/>
        <w:sz w:val="20"/>
        <w:szCs w:val="20"/>
      </w:rPr>
    </w:pPr>
    <w:r w:rsidRPr="002F2AE5">
      <w:rPr>
        <w:sz w:val="20"/>
        <w:szCs w:val="20"/>
      </w:rPr>
      <w:t xml:space="preserve">Version: </w:t>
    </w:r>
    <w:sdt>
      <w:sdtPr>
        <w:rPr>
          <w:rStyle w:val="Style3"/>
          <w:sz w:val="20"/>
        </w:rPr>
        <w:alias w:val="Enter version no. of completed document"/>
        <w:tag w:val="Enter version no. of completed document"/>
        <w:id w:val="2101213006"/>
        <w:placeholder>
          <w:docPart w:val="A9BFEB5E81AA4B64B9ED6C5B737198C6"/>
        </w:placeholder>
        <w:showingPlcHdr/>
      </w:sdtPr>
      <w:sdtEndPr>
        <w:rPr>
          <w:rStyle w:val="DefaultParagraphFont"/>
          <w:color w:val="auto"/>
          <w:sz w:val="16"/>
          <w:szCs w:val="20"/>
        </w:rPr>
      </w:sdtEndPr>
      <w:sdtContent>
        <w:r w:rsidRPr="00375EA4">
          <w:rPr>
            <w:rStyle w:val="PlaceholderText"/>
            <w:sz w:val="20"/>
          </w:rPr>
          <w:t>Click or tap here to enter text.</w:t>
        </w:r>
      </w:sdtContent>
    </w:sdt>
  </w:p>
  <w:p w14:paraId="6E7C759F" w14:textId="45A7A6C3" w:rsidR="00EB4219" w:rsidRPr="0031045B" w:rsidRDefault="00EB4219" w:rsidP="00105048">
    <w:pPr>
      <w:pStyle w:val="Footer"/>
      <w:jc w:val="right"/>
      <w:rPr>
        <w:sz w:val="22"/>
      </w:rPr>
    </w:pPr>
    <w:r w:rsidRPr="0031045B">
      <w:rPr>
        <w:sz w:val="22"/>
      </w:rPr>
      <w:fldChar w:fldCharType="begin"/>
    </w:r>
    <w:r w:rsidRPr="0031045B">
      <w:rPr>
        <w:sz w:val="22"/>
      </w:rPr>
      <w:instrText xml:space="preserve"> PAGE   \* MERGEFORMAT </w:instrText>
    </w:r>
    <w:r w:rsidRPr="0031045B">
      <w:rPr>
        <w:sz w:val="22"/>
      </w:rPr>
      <w:fldChar w:fldCharType="separate"/>
    </w:r>
    <w:r w:rsidR="0088222A">
      <w:rPr>
        <w:noProof/>
        <w:sz w:val="22"/>
      </w:rPr>
      <w:t>3</w:t>
    </w:r>
    <w:r w:rsidRPr="0031045B">
      <w:rPr>
        <w:noProof/>
        <w:sz w:val="22"/>
      </w:rPr>
      <w:fldChar w:fldCharType="end"/>
    </w:r>
    <w:r w:rsidRPr="0031045B">
      <w:rPr>
        <w:noProof/>
        <w:sz w:val="22"/>
      </w:rPr>
      <w:t xml:space="preserve"> of </w:t>
    </w:r>
    <w:r>
      <w:rPr>
        <w:noProof/>
        <w:sz w:val="22"/>
      </w:rPr>
      <w:fldChar w:fldCharType="begin"/>
    </w:r>
    <w:r>
      <w:rPr>
        <w:noProof/>
        <w:sz w:val="22"/>
      </w:rPr>
      <w:instrText xml:space="preserve"> NUMPAGES   \* MERGEFORMAT </w:instrText>
    </w:r>
    <w:r>
      <w:rPr>
        <w:noProof/>
        <w:sz w:val="22"/>
      </w:rPr>
      <w:fldChar w:fldCharType="separate"/>
    </w:r>
    <w:r w:rsidR="0088222A">
      <w:rPr>
        <w:noProof/>
        <w:sz w:val="22"/>
      </w:rPr>
      <w:t>27</w:t>
    </w:r>
    <w:r>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158D09" w14:textId="77777777" w:rsidR="006B33FB" w:rsidRDefault="006B33FB" w:rsidP="009050CF">
      <w:pPr>
        <w:spacing w:after="0" w:line="240" w:lineRule="auto"/>
      </w:pPr>
      <w:r>
        <w:separator/>
      </w:r>
    </w:p>
  </w:footnote>
  <w:footnote w:type="continuationSeparator" w:id="0">
    <w:p w14:paraId="3E8277D3" w14:textId="77777777" w:rsidR="006B33FB" w:rsidRDefault="006B33FB" w:rsidP="009050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230F5" w14:textId="77777777" w:rsidR="00EB4219" w:rsidRDefault="00EB4219" w:rsidP="00105048">
    <w:pPr>
      <w:pStyle w:val="Header"/>
      <w:jc w:val="right"/>
    </w:pPr>
    <w:r>
      <w:rPr>
        <w:noProof/>
        <w:lang w:eastAsia="en-GB"/>
      </w:rPr>
      <w:drawing>
        <wp:inline distT="0" distB="0" distL="0" distR="0" wp14:anchorId="1770936C" wp14:editId="54D45CE4">
          <wp:extent cx="1522800" cy="90360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RAS logo (min) RGB+.jpeg"/>
                  <pic:cNvPicPr/>
                </pic:nvPicPr>
                <pic:blipFill>
                  <a:blip r:embed="rId1">
                    <a:extLst>
                      <a:ext uri="{28A0092B-C50C-407E-A947-70E740481C1C}">
                        <a14:useLocalDpi xmlns:a14="http://schemas.microsoft.com/office/drawing/2010/main" val="0"/>
                      </a:ext>
                    </a:extLst>
                  </a:blip>
                  <a:stretch>
                    <a:fillRect/>
                  </a:stretch>
                </pic:blipFill>
                <pic:spPr>
                  <a:xfrm>
                    <a:off x="0" y="0"/>
                    <a:ext cx="1522800" cy="903600"/>
                  </a:xfrm>
                  <a:prstGeom prst="rect">
                    <a:avLst/>
                  </a:prstGeom>
                </pic:spPr>
              </pic:pic>
            </a:graphicData>
          </a:graphic>
        </wp:inline>
      </w:drawing>
    </w:r>
  </w:p>
  <w:p w14:paraId="46ECD9E1" w14:textId="5B9DAD27" w:rsidR="00EB4219" w:rsidRPr="007B7E03" w:rsidRDefault="00EB4219" w:rsidP="00105048">
    <w:pPr>
      <w:pStyle w:val="Header"/>
      <w:spacing w:after="240"/>
      <w:rPr>
        <w:sz w:val="16"/>
        <w:szCs w:val="16"/>
      </w:rPr>
    </w:pPr>
    <w:r w:rsidRPr="007B7E03">
      <w:rPr>
        <w:sz w:val="16"/>
        <w:szCs w:val="16"/>
      </w:rPr>
      <w:t>Template Version No</w:t>
    </w:r>
    <w:r w:rsidRPr="00C2317D">
      <w:rPr>
        <w:sz w:val="16"/>
        <w:szCs w:val="16"/>
      </w:rPr>
      <w:t>: 1.</w:t>
    </w:r>
    <w:r>
      <w:rPr>
        <w:sz w:val="16"/>
        <w:szCs w:val="16"/>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91820"/>
    <w:multiLevelType w:val="multilevel"/>
    <w:tmpl w:val="12906D18"/>
    <w:lvl w:ilvl="0">
      <w:start w:val="3"/>
      <w:numFmt w:val="decimal"/>
      <w:lvlText w:val="%1."/>
      <w:lvlJc w:val="left"/>
      <w:pPr>
        <w:tabs>
          <w:tab w:val="num" w:pos="360"/>
        </w:tabs>
        <w:ind w:left="360" w:hanging="360"/>
      </w:pPr>
      <w:rPr>
        <w:rFonts w:hint="default"/>
        <w:b/>
        <w:i w:val="0"/>
      </w:rPr>
    </w:lvl>
    <w:lvl w:ilvl="1">
      <w:start w:val="4"/>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52D2F02"/>
    <w:multiLevelType w:val="multilevel"/>
    <w:tmpl w:val="55C4CB92"/>
    <w:lvl w:ilvl="0">
      <w:start w:val="3"/>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75E4349"/>
    <w:multiLevelType w:val="multilevel"/>
    <w:tmpl w:val="3850BD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7"/>
        </w:tabs>
        <w:ind w:left="907" w:hanging="553"/>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3" w15:restartNumberingAfterBreak="0">
    <w:nsid w:val="093F7276"/>
    <w:multiLevelType w:val="multilevel"/>
    <w:tmpl w:val="A6DE1010"/>
    <w:lvl w:ilvl="0">
      <w:start w:val="3"/>
      <w:numFmt w:val="decimal"/>
      <w:lvlText w:val="%1."/>
      <w:lvlJc w:val="left"/>
      <w:pPr>
        <w:tabs>
          <w:tab w:val="num" w:pos="360"/>
        </w:tabs>
        <w:ind w:left="360" w:hanging="360"/>
      </w:pPr>
      <w:rPr>
        <w:rFonts w:hint="default"/>
        <w:b/>
        <w:i w:val="0"/>
      </w:rPr>
    </w:lvl>
    <w:lvl w:ilvl="1">
      <w:start w:val="8"/>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FA4535"/>
    <w:multiLevelType w:val="multilevel"/>
    <w:tmpl w:val="E78A3F0C"/>
    <w:lvl w:ilvl="0">
      <w:start w:val="3"/>
      <w:numFmt w:val="decimal"/>
      <w:lvlText w:val="%1."/>
      <w:lvlJc w:val="left"/>
      <w:pPr>
        <w:tabs>
          <w:tab w:val="num" w:pos="360"/>
        </w:tabs>
        <w:ind w:left="360" w:hanging="360"/>
      </w:pPr>
      <w:rPr>
        <w:rFonts w:hint="default"/>
        <w:b/>
        <w:i w:val="0"/>
      </w:rPr>
    </w:lvl>
    <w:lvl w:ilvl="1">
      <w:start w:val="1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386FA9"/>
    <w:multiLevelType w:val="multilevel"/>
    <w:tmpl w:val="B20E4D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880"/>
        </w:tabs>
        <w:ind w:left="1880" w:hanging="680"/>
      </w:pPr>
      <w:rPr>
        <w:rFonts w:hint="default"/>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54A5C46"/>
    <w:multiLevelType w:val="singleLevel"/>
    <w:tmpl w:val="76B20EBE"/>
    <w:lvl w:ilvl="0">
      <w:start w:val="1"/>
      <w:numFmt w:val="decimal"/>
      <w:pStyle w:val="Schedule"/>
      <w:lvlText w:val="%1"/>
      <w:lvlJc w:val="center"/>
      <w:pPr>
        <w:tabs>
          <w:tab w:val="num" w:pos="0"/>
        </w:tabs>
        <w:ind w:left="0" w:firstLine="0"/>
      </w:pPr>
      <w:rPr>
        <w:rFonts w:hint="default"/>
        <w:vanish/>
      </w:rPr>
    </w:lvl>
  </w:abstractNum>
  <w:abstractNum w:abstractNumId="7" w15:restartNumberingAfterBreak="0">
    <w:nsid w:val="15DB33E1"/>
    <w:multiLevelType w:val="multilevel"/>
    <w:tmpl w:val="C046F7F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C1A39ED"/>
    <w:multiLevelType w:val="multilevel"/>
    <w:tmpl w:val="A0D22308"/>
    <w:lvl w:ilvl="0">
      <w:start w:val="2"/>
      <w:numFmt w:val="decimal"/>
      <w:lvlText w:val="%1."/>
      <w:lvlJc w:val="left"/>
      <w:pPr>
        <w:tabs>
          <w:tab w:val="num" w:pos="360"/>
        </w:tabs>
        <w:ind w:left="360" w:hanging="360"/>
      </w:pPr>
      <w:rPr>
        <w:rFonts w:hint="default"/>
        <w:b/>
        <w:i w:val="0"/>
      </w:rPr>
    </w:lvl>
    <w:lvl w:ilvl="1">
      <w:start w:val="1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C286F10"/>
    <w:multiLevelType w:val="multilevel"/>
    <w:tmpl w:val="CE4AAAAA"/>
    <w:lvl w:ilvl="0">
      <w:start w:val="3"/>
      <w:numFmt w:val="decimal"/>
      <w:lvlText w:val="%1."/>
      <w:lvlJc w:val="left"/>
      <w:pPr>
        <w:tabs>
          <w:tab w:val="num" w:pos="360"/>
        </w:tabs>
        <w:ind w:left="360" w:hanging="360"/>
      </w:pPr>
      <w:rPr>
        <w:rFonts w:hint="default"/>
        <w:b/>
        <w:i w:val="0"/>
      </w:rPr>
    </w:lvl>
    <w:lvl w:ilvl="1">
      <w:start w:val="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EE45B2F"/>
    <w:multiLevelType w:val="multilevel"/>
    <w:tmpl w:val="55C4CB92"/>
    <w:lvl w:ilvl="0">
      <w:start w:val="3"/>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1254D23"/>
    <w:multiLevelType w:val="multilevel"/>
    <w:tmpl w:val="5B94C272"/>
    <w:lvl w:ilvl="0">
      <w:start w:val="3"/>
      <w:numFmt w:val="decimal"/>
      <w:lvlText w:val="%1."/>
      <w:lvlJc w:val="left"/>
      <w:pPr>
        <w:tabs>
          <w:tab w:val="num" w:pos="360"/>
        </w:tabs>
        <w:ind w:left="360" w:hanging="360"/>
      </w:pPr>
      <w:rPr>
        <w:rFonts w:hint="default"/>
        <w:b/>
        <w:i w:val="0"/>
      </w:rPr>
    </w:lvl>
    <w:lvl w:ilvl="1">
      <w:start w:val="1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1B554FA"/>
    <w:multiLevelType w:val="multilevel"/>
    <w:tmpl w:val="30349F22"/>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21B1404"/>
    <w:multiLevelType w:val="hybridMultilevel"/>
    <w:tmpl w:val="7F4E7A94"/>
    <w:lvl w:ilvl="0" w:tplc="137A7062">
      <w:start w:val="1"/>
      <w:numFmt w:val="decimal"/>
      <w:lvlText w:val="%1."/>
      <w:lvlJc w:val="left"/>
      <w:pPr>
        <w:ind w:left="720"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4923946"/>
    <w:multiLevelType w:val="multilevel"/>
    <w:tmpl w:val="45CAA6BA"/>
    <w:lvl w:ilvl="0">
      <w:start w:val="2"/>
      <w:numFmt w:val="decimal"/>
      <w:lvlText w:val="%1."/>
      <w:lvlJc w:val="left"/>
      <w:pPr>
        <w:tabs>
          <w:tab w:val="num" w:pos="360"/>
        </w:tabs>
        <w:ind w:left="360" w:hanging="360"/>
      </w:pPr>
      <w:rPr>
        <w:rFonts w:hint="default"/>
        <w:b/>
        <w:i w:val="0"/>
      </w:rPr>
    </w:lvl>
    <w:lvl w:ilvl="1">
      <w:start w:val="14"/>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F5F19D6"/>
    <w:multiLevelType w:val="multilevel"/>
    <w:tmpl w:val="BCDE3FE0"/>
    <w:lvl w:ilvl="0">
      <w:start w:val="2"/>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1BA6176"/>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040602"/>
    <w:multiLevelType w:val="multilevel"/>
    <w:tmpl w:val="76A63640"/>
    <w:lvl w:ilvl="0">
      <w:start w:val="2"/>
      <w:numFmt w:val="decimal"/>
      <w:lvlText w:val="%1."/>
      <w:lvlJc w:val="left"/>
      <w:pPr>
        <w:tabs>
          <w:tab w:val="num" w:pos="360"/>
        </w:tabs>
        <w:ind w:left="360" w:hanging="360"/>
      </w:pPr>
      <w:rPr>
        <w:rFonts w:hint="default"/>
        <w:b/>
        <w:i w:val="0"/>
      </w:rPr>
    </w:lvl>
    <w:lvl w:ilvl="1">
      <w:start w:val="4"/>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6B208A2"/>
    <w:multiLevelType w:val="hybridMultilevel"/>
    <w:tmpl w:val="A8E296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E44B71"/>
    <w:multiLevelType w:val="multilevel"/>
    <w:tmpl w:val="35F8D6D4"/>
    <w:lvl w:ilvl="0">
      <w:start w:val="3"/>
      <w:numFmt w:val="decimal"/>
      <w:lvlText w:val="%1."/>
      <w:lvlJc w:val="left"/>
      <w:pPr>
        <w:tabs>
          <w:tab w:val="num" w:pos="360"/>
        </w:tabs>
        <w:ind w:left="360" w:hanging="360"/>
      </w:pPr>
      <w:rPr>
        <w:rFonts w:hint="default"/>
        <w:b/>
        <w:i w:val="0"/>
      </w:rPr>
    </w:lvl>
    <w:lvl w:ilvl="1">
      <w:start w:val="1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9CD1DC9"/>
    <w:multiLevelType w:val="multilevel"/>
    <w:tmpl w:val="7A98A31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CAA7305"/>
    <w:multiLevelType w:val="multilevel"/>
    <w:tmpl w:val="5A26F9EC"/>
    <w:lvl w:ilvl="0">
      <w:start w:val="2"/>
      <w:numFmt w:val="decimal"/>
      <w:lvlText w:val="%1."/>
      <w:lvlJc w:val="left"/>
      <w:pPr>
        <w:tabs>
          <w:tab w:val="num" w:pos="360"/>
        </w:tabs>
        <w:ind w:left="360" w:hanging="360"/>
      </w:pPr>
      <w:rPr>
        <w:rFonts w:hint="default"/>
        <w:b/>
        <w:i w:val="0"/>
      </w:rPr>
    </w:lvl>
    <w:lvl w:ilvl="1">
      <w:start w:val="1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7C62B34"/>
    <w:multiLevelType w:val="multilevel"/>
    <w:tmpl w:val="586A2F1C"/>
    <w:lvl w:ilvl="0">
      <w:start w:val="3"/>
      <w:numFmt w:val="decimal"/>
      <w:lvlText w:val="%1."/>
      <w:lvlJc w:val="left"/>
      <w:pPr>
        <w:tabs>
          <w:tab w:val="num" w:pos="360"/>
        </w:tabs>
        <w:ind w:left="360" w:hanging="360"/>
      </w:pPr>
      <w:rPr>
        <w:rFonts w:hint="default"/>
        <w:b/>
        <w:i w:val="0"/>
      </w:rPr>
    </w:lvl>
    <w:lvl w:ilvl="1">
      <w:start w:val="1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C5E00D3"/>
    <w:multiLevelType w:val="multilevel"/>
    <w:tmpl w:val="364A0352"/>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E397825"/>
    <w:multiLevelType w:val="multilevel"/>
    <w:tmpl w:val="6B02AB06"/>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63AB5D29"/>
    <w:multiLevelType w:val="multilevel"/>
    <w:tmpl w:val="17BAB5A6"/>
    <w:lvl w:ilvl="0">
      <w:start w:val="2"/>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82B74D3"/>
    <w:multiLevelType w:val="multilevel"/>
    <w:tmpl w:val="DDF21012"/>
    <w:lvl w:ilvl="0">
      <w:start w:val="1"/>
      <w:numFmt w:val="decimal"/>
      <w:lvlText w:val="%1."/>
      <w:lvlJc w:val="left"/>
      <w:pPr>
        <w:tabs>
          <w:tab w:val="num" w:pos="360"/>
        </w:tabs>
        <w:ind w:left="360" w:hanging="360"/>
      </w:pPr>
      <w:rPr>
        <w:rFonts w:hint="default"/>
        <w:b/>
        <w:i w:val="0"/>
      </w:rPr>
    </w:lvl>
    <w:lvl w:ilvl="1">
      <w:start w:val="5"/>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69105572"/>
    <w:multiLevelType w:val="multilevel"/>
    <w:tmpl w:val="E2B0F6E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6BA03900"/>
    <w:multiLevelType w:val="multilevel"/>
    <w:tmpl w:val="D4AC8CBE"/>
    <w:lvl w:ilvl="0">
      <w:start w:val="2"/>
      <w:numFmt w:val="decimal"/>
      <w:lvlText w:val="%1."/>
      <w:lvlJc w:val="left"/>
      <w:pPr>
        <w:tabs>
          <w:tab w:val="num" w:pos="360"/>
        </w:tabs>
        <w:ind w:left="360" w:hanging="360"/>
      </w:pPr>
      <w:rPr>
        <w:rFonts w:hint="default"/>
        <w:b/>
        <w:i w:val="0"/>
      </w:rPr>
    </w:lvl>
    <w:lvl w:ilvl="1">
      <w:start w:val="7"/>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F056A36"/>
    <w:multiLevelType w:val="multilevel"/>
    <w:tmpl w:val="FEF48542"/>
    <w:lvl w:ilvl="0">
      <w:start w:val="2"/>
      <w:numFmt w:val="decimal"/>
      <w:lvlText w:val="%1."/>
      <w:lvlJc w:val="left"/>
      <w:pPr>
        <w:tabs>
          <w:tab w:val="num" w:pos="360"/>
        </w:tabs>
        <w:ind w:left="360" w:hanging="360"/>
      </w:pPr>
      <w:rPr>
        <w:rFonts w:hint="default"/>
        <w:b/>
        <w:i w:val="0"/>
      </w:rPr>
    </w:lvl>
    <w:lvl w:ilvl="1">
      <w:start w:val="9"/>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F6C3F7B"/>
    <w:multiLevelType w:val="multilevel"/>
    <w:tmpl w:val="0336667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880"/>
        </w:tabs>
        <w:ind w:left="1880" w:hanging="680"/>
      </w:pPr>
      <w:rPr>
        <w:rFonts w:hint="default"/>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0A5457C"/>
    <w:multiLevelType w:val="multilevel"/>
    <w:tmpl w:val="A1A6D428"/>
    <w:lvl w:ilvl="0">
      <w:start w:val="2"/>
      <w:numFmt w:val="decimal"/>
      <w:lvlText w:val="%1."/>
      <w:lvlJc w:val="left"/>
      <w:pPr>
        <w:tabs>
          <w:tab w:val="num" w:pos="360"/>
        </w:tabs>
        <w:ind w:left="360" w:hanging="360"/>
      </w:pPr>
      <w:rPr>
        <w:rFonts w:hint="default"/>
        <w:b/>
        <w:i w:val="0"/>
      </w:rPr>
    </w:lvl>
    <w:lvl w:ilvl="1">
      <w:start w:val="5"/>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60B4C74"/>
    <w:multiLevelType w:val="multilevel"/>
    <w:tmpl w:val="3C44551A"/>
    <w:lvl w:ilvl="0">
      <w:start w:val="3"/>
      <w:numFmt w:val="decimal"/>
      <w:lvlText w:val="%1."/>
      <w:lvlJc w:val="left"/>
      <w:pPr>
        <w:tabs>
          <w:tab w:val="num" w:pos="360"/>
        </w:tabs>
        <w:ind w:left="360" w:hanging="360"/>
      </w:pPr>
      <w:rPr>
        <w:rFonts w:hint="default"/>
        <w:b/>
        <w:i w:val="0"/>
      </w:rPr>
    </w:lvl>
    <w:lvl w:ilvl="1">
      <w:start w:val="6"/>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8C27863"/>
    <w:multiLevelType w:val="hybridMultilevel"/>
    <w:tmpl w:val="ABA45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400254"/>
    <w:multiLevelType w:val="hybridMultilevel"/>
    <w:tmpl w:val="988239E8"/>
    <w:lvl w:ilvl="0" w:tplc="DF16EE7E">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F86037A"/>
    <w:multiLevelType w:val="multilevel"/>
    <w:tmpl w:val="9FDC6B58"/>
    <w:lvl w:ilvl="0">
      <w:start w:val="2"/>
      <w:numFmt w:val="decimal"/>
      <w:lvlText w:val="%1."/>
      <w:lvlJc w:val="left"/>
      <w:pPr>
        <w:tabs>
          <w:tab w:val="num" w:pos="360"/>
        </w:tabs>
        <w:ind w:left="360" w:hanging="360"/>
      </w:pPr>
      <w:rPr>
        <w:rFonts w:hint="default"/>
        <w:b/>
        <w:i w:val="0"/>
      </w:rPr>
    </w:lvl>
    <w:lvl w:ilvl="1">
      <w:start w:val="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4"/>
  </w:num>
  <w:num w:numId="2">
    <w:abstractNumId w:val="6"/>
  </w:num>
  <w:num w:numId="3">
    <w:abstractNumId w:val="2"/>
  </w:num>
  <w:num w:numId="4">
    <w:abstractNumId w:val="16"/>
  </w:num>
  <w:num w:numId="5">
    <w:abstractNumId w:val="30"/>
  </w:num>
  <w:num w:numId="6">
    <w:abstractNumId w:val="3"/>
  </w:num>
  <w:num w:numId="7">
    <w:abstractNumId w:val="0"/>
  </w:num>
  <w:num w:numId="8">
    <w:abstractNumId w:val="1"/>
  </w:num>
  <w:num w:numId="9">
    <w:abstractNumId w:val="32"/>
  </w:num>
  <w:num w:numId="10">
    <w:abstractNumId w:val="9"/>
  </w:num>
  <w:num w:numId="11">
    <w:abstractNumId w:val="11"/>
  </w:num>
  <w:num w:numId="12">
    <w:abstractNumId w:val="22"/>
  </w:num>
  <w:num w:numId="13">
    <w:abstractNumId w:val="19"/>
  </w:num>
  <w:num w:numId="14">
    <w:abstractNumId w:val="4"/>
  </w:num>
  <w:num w:numId="15">
    <w:abstractNumId w:val="24"/>
  </w:num>
  <w:num w:numId="16">
    <w:abstractNumId w:val="7"/>
  </w:num>
  <w:num w:numId="17">
    <w:abstractNumId w:val="25"/>
  </w:num>
  <w:num w:numId="18">
    <w:abstractNumId w:val="27"/>
  </w:num>
  <w:num w:numId="19">
    <w:abstractNumId w:val="5"/>
  </w:num>
  <w:num w:numId="20">
    <w:abstractNumId w:val="20"/>
  </w:num>
  <w:num w:numId="21">
    <w:abstractNumId w:val="33"/>
  </w:num>
  <w:num w:numId="22">
    <w:abstractNumId w:val="13"/>
  </w:num>
  <w:num w:numId="23">
    <w:abstractNumId w:val="18"/>
  </w:num>
  <w:num w:numId="24">
    <w:abstractNumId w:val="26"/>
  </w:num>
  <w:num w:numId="25">
    <w:abstractNumId w:val="10"/>
  </w:num>
  <w:num w:numId="26">
    <w:abstractNumId w:val="35"/>
  </w:num>
  <w:num w:numId="27">
    <w:abstractNumId w:val="31"/>
  </w:num>
  <w:num w:numId="28">
    <w:abstractNumId w:val="28"/>
  </w:num>
  <w:num w:numId="29">
    <w:abstractNumId w:val="29"/>
  </w:num>
  <w:num w:numId="30">
    <w:abstractNumId w:val="21"/>
  </w:num>
  <w:num w:numId="31">
    <w:abstractNumId w:val="8"/>
  </w:num>
  <w:num w:numId="32">
    <w:abstractNumId w:val="14"/>
  </w:num>
  <w:num w:numId="33">
    <w:abstractNumId w:val="23"/>
  </w:num>
  <w:num w:numId="34">
    <w:abstractNumId w:val="12"/>
  </w:num>
  <w:num w:numId="35">
    <w:abstractNumId w:val="17"/>
  </w:num>
  <w:num w:numId="36">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doNotTrackFormatting/>
  <w:defaultTabStop w:val="23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453"/>
    <w:rsid w:val="0000544B"/>
    <w:rsid w:val="00005CB0"/>
    <w:rsid w:val="00006712"/>
    <w:rsid w:val="000148DE"/>
    <w:rsid w:val="00020B13"/>
    <w:rsid w:val="00023553"/>
    <w:rsid w:val="00032304"/>
    <w:rsid w:val="00035A87"/>
    <w:rsid w:val="00043EA7"/>
    <w:rsid w:val="00051DEE"/>
    <w:rsid w:val="00055900"/>
    <w:rsid w:val="00076029"/>
    <w:rsid w:val="0008440C"/>
    <w:rsid w:val="00085B09"/>
    <w:rsid w:val="000869B6"/>
    <w:rsid w:val="00093ADE"/>
    <w:rsid w:val="000A0310"/>
    <w:rsid w:val="000A0635"/>
    <w:rsid w:val="000B11DE"/>
    <w:rsid w:val="000B264B"/>
    <w:rsid w:val="000B6D7B"/>
    <w:rsid w:val="000C12A7"/>
    <w:rsid w:val="000C3020"/>
    <w:rsid w:val="000D2749"/>
    <w:rsid w:val="000D375A"/>
    <w:rsid w:val="000D4359"/>
    <w:rsid w:val="000D4CDF"/>
    <w:rsid w:val="000E1FF1"/>
    <w:rsid w:val="000E614C"/>
    <w:rsid w:val="000E66E0"/>
    <w:rsid w:val="000F2787"/>
    <w:rsid w:val="000F318A"/>
    <w:rsid w:val="000F3C61"/>
    <w:rsid w:val="000F5BFD"/>
    <w:rsid w:val="000F7ED0"/>
    <w:rsid w:val="00100D68"/>
    <w:rsid w:val="00103676"/>
    <w:rsid w:val="00104171"/>
    <w:rsid w:val="00105048"/>
    <w:rsid w:val="00112E01"/>
    <w:rsid w:val="001141FF"/>
    <w:rsid w:val="00122E5D"/>
    <w:rsid w:val="001233A6"/>
    <w:rsid w:val="001246AF"/>
    <w:rsid w:val="00124DC2"/>
    <w:rsid w:val="001345DC"/>
    <w:rsid w:val="00135C6F"/>
    <w:rsid w:val="00135F06"/>
    <w:rsid w:val="00140D17"/>
    <w:rsid w:val="001430CD"/>
    <w:rsid w:val="00147212"/>
    <w:rsid w:val="001552CC"/>
    <w:rsid w:val="00167D8A"/>
    <w:rsid w:val="00172074"/>
    <w:rsid w:val="001721B3"/>
    <w:rsid w:val="001741C6"/>
    <w:rsid w:val="00183C5D"/>
    <w:rsid w:val="00187FCB"/>
    <w:rsid w:val="001916DC"/>
    <w:rsid w:val="001A32FD"/>
    <w:rsid w:val="001A37CE"/>
    <w:rsid w:val="001A64C0"/>
    <w:rsid w:val="001B5C16"/>
    <w:rsid w:val="001C06BA"/>
    <w:rsid w:val="001C2BC3"/>
    <w:rsid w:val="001D0CE4"/>
    <w:rsid w:val="001D745C"/>
    <w:rsid w:val="001E5158"/>
    <w:rsid w:val="001F389C"/>
    <w:rsid w:val="00204411"/>
    <w:rsid w:val="00206D2A"/>
    <w:rsid w:val="00213B77"/>
    <w:rsid w:val="002158AA"/>
    <w:rsid w:val="00220733"/>
    <w:rsid w:val="00224E20"/>
    <w:rsid w:val="00226E22"/>
    <w:rsid w:val="00230DEA"/>
    <w:rsid w:val="002328EC"/>
    <w:rsid w:val="00236808"/>
    <w:rsid w:val="0023745D"/>
    <w:rsid w:val="00247A37"/>
    <w:rsid w:val="00251346"/>
    <w:rsid w:val="00256EC0"/>
    <w:rsid w:val="00262E01"/>
    <w:rsid w:val="00263003"/>
    <w:rsid w:val="00265347"/>
    <w:rsid w:val="0026742D"/>
    <w:rsid w:val="00270D2F"/>
    <w:rsid w:val="002710C7"/>
    <w:rsid w:val="002743A7"/>
    <w:rsid w:val="00280059"/>
    <w:rsid w:val="00280B72"/>
    <w:rsid w:val="00282AF5"/>
    <w:rsid w:val="00286DCA"/>
    <w:rsid w:val="00296A7F"/>
    <w:rsid w:val="002A567F"/>
    <w:rsid w:val="002A6340"/>
    <w:rsid w:val="002A6A0B"/>
    <w:rsid w:val="002B7C6B"/>
    <w:rsid w:val="002C1C05"/>
    <w:rsid w:val="002C1C1C"/>
    <w:rsid w:val="002C3433"/>
    <w:rsid w:val="002C42CA"/>
    <w:rsid w:val="002C4ED0"/>
    <w:rsid w:val="002C55BD"/>
    <w:rsid w:val="002E1E47"/>
    <w:rsid w:val="002E3A33"/>
    <w:rsid w:val="002E6DC5"/>
    <w:rsid w:val="002E7AAE"/>
    <w:rsid w:val="002F1761"/>
    <w:rsid w:val="002F2AE5"/>
    <w:rsid w:val="002F5C27"/>
    <w:rsid w:val="002F719C"/>
    <w:rsid w:val="0031045B"/>
    <w:rsid w:val="00311F68"/>
    <w:rsid w:val="00312964"/>
    <w:rsid w:val="00317153"/>
    <w:rsid w:val="00323B69"/>
    <w:rsid w:val="0033253D"/>
    <w:rsid w:val="00332813"/>
    <w:rsid w:val="00333315"/>
    <w:rsid w:val="00335F52"/>
    <w:rsid w:val="00344396"/>
    <w:rsid w:val="00345D07"/>
    <w:rsid w:val="00346A35"/>
    <w:rsid w:val="00360443"/>
    <w:rsid w:val="00375EA4"/>
    <w:rsid w:val="00376F79"/>
    <w:rsid w:val="003829A8"/>
    <w:rsid w:val="00390C82"/>
    <w:rsid w:val="00396BD7"/>
    <w:rsid w:val="003A11DA"/>
    <w:rsid w:val="003A25E3"/>
    <w:rsid w:val="003A4BC5"/>
    <w:rsid w:val="003B0B6D"/>
    <w:rsid w:val="003B387B"/>
    <w:rsid w:val="003C2453"/>
    <w:rsid w:val="003C29D4"/>
    <w:rsid w:val="003C35F0"/>
    <w:rsid w:val="003C68EC"/>
    <w:rsid w:val="003D11F6"/>
    <w:rsid w:val="003D35AA"/>
    <w:rsid w:val="003D6DAB"/>
    <w:rsid w:val="003E0744"/>
    <w:rsid w:val="003E28C5"/>
    <w:rsid w:val="003F12EE"/>
    <w:rsid w:val="003F1305"/>
    <w:rsid w:val="003F1C09"/>
    <w:rsid w:val="003F32D3"/>
    <w:rsid w:val="00401B65"/>
    <w:rsid w:val="00403F3C"/>
    <w:rsid w:val="00403F68"/>
    <w:rsid w:val="00406036"/>
    <w:rsid w:val="00411A18"/>
    <w:rsid w:val="0041798B"/>
    <w:rsid w:val="00420AFB"/>
    <w:rsid w:val="00422BD2"/>
    <w:rsid w:val="0042440A"/>
    <w:rsid w:val="004253ED"/>
    <w:rsid w:val="004302F5"/>
    <w:rsid w:val="00431777"/>
    <w:rsid w:val="004353AD"/>
    <w:rsid w:val="00435765"/>
    <w:rsid w:val="00440013"/>
    <w:rsid w:val="00440083"/>
    <w:rsid w:val="00450D1B"/>
    <w:rsid w:val="00461B39"/>
    <w:rsid w:val="004754FA"/>
    <w:rsid w:val="00476B4D"/>
    <w:rsid w:val="00483218"/>
    <w:rsid w:val="00485E58"/>
    <w:rsid w:val="00487A24"/>
    <w:rsid w:val="00490200"/>
    <w:rsid w:val="00493D7B"/>
    <w:rsid w:val="004A0280"/>
    <w:rsid w:val="004A5D71"/>
    <w:rsid w:val="004B08C7"/>
    <w:rsid w:val="004B2C9C"/>
    <w:rsid w:val="004B4566"/>
    <w:rsid w:val="004B5863"/>
    <w:rsid w:val="004B69E6"/>
    <w:rsid w:val="004C4AAD"/>
    <w:rsid w:val="004D5463"/>
    <w:rsid w:val="004D6773"/>
    <w:rsid w:val="004E3507"/>
    <w:rsid w:val="004F5B51"/>
    <w:rsid w:val="004F631C"/>
    <w:rsid w:val="00504CB3"/>
    <w:rsid w:val="005056C8"/>
    <w:rsid w:val="005201CA"/>
    <w:rsid w:val="00521A76"/>
    <w:rsid w:val="00524186"/>
    <w:rsid w:val="005435F0"/>
    <w:rsid w:val="00554AD8"/>
    <w:rsid w:val="00555756"/>
    <w:rsid w:val="00555CA6"/>
    <w:rsid w:val="00562A75"/>
    <w:rsid w:val="0056355E"/>
    <w:rsid w:val="00563725"/>
    <w:rsid w:val="00566A7D"/>
    <w:rsid w:val="00582567"/>
    <w:rsid w:val="00583C8A"/>
    <w:rsid w:val="005941A1"/>
    <w:rsid w:val="005A1639"/>
    <w:rsid w:val="005A34D7"/>
    <w:rsid w:val="005A74E0"/>
    <w:rsid w:val="005C3684"/>
    <w:rsid w:val="005C617C"/>
    <w:rsid w:val="005D3610"/>
    <w:rsid w:val="005E2797"/>
    <w:rsid w:val="005F3E6F"/>
    <w:rsid w:val="005F4B25"/>
    <w:rsid w:val="005F4F8F"/>
    <w:rsid w:val="005F569F"/>
    <w:rsid w:val="00600660"/>
    <w:rsid w:val="00602669"/>
    <w:rsid w:val="00603226"/>
    <w:rsid w:val="006344CD"/>
    <w:rsid w:val="006425C0"/>
    <w:rsid w:val="0064585E"/>
    <w:rsid w:val="0064614B"/>
    <w:rsid w:val="00647C24"/>
    <w:rsid w:val="00651305"/>
    <w:rsid w:val="00651447"/>
    <w:rsid w:val="00651AF0"/>
    <w:rsid w:val="006540C2"/>
    <w:rsid w:val="00655FD6"/>
    <w:rsid w:val="00660A78"/>
    <w:rsid w:val="00670305"/>
    <w:rsid w:val="00672546"/>
    <w:rsid w:val="00684348"/>
    <w:rsid w:val="00685505"/>
    <w:rsid w:val="00686552"/>
    <w:rsid w:val="00691B99"/>
    <w:rsid w:val="00691BF1"/>
    <w:rsid w:val="006943C0"/>
    <w:rsid w:val="006957C2"/>
    <w:rsid w:val="00697018"/>
    <w:rsid w:val="006A247D"/>
    <w:rsid w:val="006A255D"/>
    <w:rsid w:val="006A2EB9"/>
    <w:rsid w:val="006A5913"/>
    <w:rsid w:val="006A5FE4"/>
    <w:rsid w:val="006B11A1"/>
    <w:rsid w:val="006B33FB"/>
    <w:rsid w:val="006B445B"/>
    <w:rsid w:val="006C479A"/>
    <w:rsid w:val="006D001A"/>
    <w:rsid w:val="006D101D"/>
    <w:rsid w:val="006D3E50"/>
    <w:rsid w:val="006D7BFC"/>
    <w:rsid w:val="006E3696"/>
    <w:rsid w:val="006E6B93"/>
    <w:rsid w:val="006F1769"/>
    <w:rsid w:val="006F1FC9"/>
    <w:rsid w:val="0070065B"/>
    <w:rsid w:val="007014D6"/>
    <w:rsid w:val="007038F7"/>
    <w:rsid w:val="00710BD5"/>
    <w:rsid w:val="00711D80"/>
    <w:rsid w:val="00724F7E"/>
    <w:rsid w:val="00726FEC"/>
    <w:rsid w:val="007363B8"/>
    <w:rsid w:val="007375E9"/>
    <w:rsid w:val="0074442C"/>
    <w:rsid w:val="00744782"/>
    <w:rsid w:val="0074648C"/>
    <w:rsid w:val="00746F35"/>
    <w:rsid w:val="00754956"/>
    <w:rsid w:val="00757BE3"/>
    <w:rsid w:val="007605F6"/>
    <w:rsid w:val="00762455"/>
    <w:rsid w:val="00763234"/>
    <w:rsid w:val="007765E8"/>
    <w:rsid w:val="007767F0"/>
    <w:rsid w:val="007866BD"/>
    <w:rsid w:val="007909A7"/>
    <w:rsid w:val="0079648D"/>
    <w:rsid w:val="007A2467"/>
    <w:rsid w:val="007A607F"/>
    <w:rsid w:val="007B19A2"/>
    <w:rsid w:val="007B7E03"/>
    <w:rsid w:val="007C32F0"/>
    <w:rsid w:val="007C4BBF"/>
    <w:rsid w:val="007C7F4D"/>
    <w:rsid w:val="007D3020"/>
    <w:rsid w:val="007E15DA"/>
    <w:rsid w:val="007F10F8"/>
    <w:rsid w:val="008156C7"/>
    <w:rsid w:val="00815B5A"/>
    <w:rsid w:val="00823632"/>
    <w:rsid w:val="008238D1"/>
    <w:rsid w:val="008258F0"/>
    <w:rsid w:val="008322C2"/>
    <w:rsid w:val="0083349B"/>
    <w:rsid w:val="00846B55"/>
    <w:rsid w:val="008535F6"/>
    <w:rsid w:val="00856D5F"/>
    <w:rsid w:val="00863837"/>
    <w:rsid w:val="0087358B"/>
    <w:rsid w:val="0088222A"/>
    <w:rsid w:val="00886668"/>
    <w:rsid w:val="00886BFF"/>
    <w:rsid w:val="00890187"/>
    <w:rsid w:val="00890F05"/>
    <w:rsid w:val="008965A8"/>
    <w:rsid w:val="00897A6C"/>
    <w:rsid w:val="008A4182"/>
    <w:rsid w:val="008A5541"/>
    <w:rsid w:val="008B43CA"/>
    <w:rsid w:val="008B7477"/>
    <w:rsid w:val="008C067C"/>
    <w:rsid w:val="008C639D"/>
    <w:rsid w:val="008C69EF"/>
    <w:rsid w:val="008E20EA"/>
    <w:rsid w:val="008E5A25"/>
    <w:rsid w:val="008E715B"/>
    <w:rsid w:val="008F359A"/>
    <w:rsid w:val="009022BB"/>
    <w:rsid w:val="00904E12"/>
    <w:rsid w:val="009050CF"/>
    <w:rsid w:val="009101FC"/>
    <w:rsid w:val="00911B58"/>
    <w:rsid w:val="00912C6B"/>
    <w:rsid w:val="009152A6"/>
    <w:rsid w:val="00917D9F"/>
    <w:rsid w:val="00921019"/>
    <w:rsid w:val="00925B5F"/>
    <w:rsid w:val="009350BF"/>
    <w:rsid w:val="009555E0"/>
    <w:rsid w:val="009621EF"/>
    <w:rsid w:val="00964F51"/>
    <w:rsid w:val="00966E36"/>
    <w:rsid w:val="00975212"/>
    <w:rsid w:val="00981333"/>
    <w:rsid w:val="0098172C"/>
    <w:rsid w:val="00981E88"/>
    <w:rsid w:val="00985F28"/>
    <w:rsid w:val="0098736D"/>
    <w:rsid w:val="00994BC1"/>
    <w:rsid w:val="009A0DD7"/>
    <w:rsid w:val="009C2032"/>
    <w:rsid w:val="009C2E68"/>
    <w:rsid w:val="009C38ED"/>
    <w:rsid w:val="009C46E8"/>
    <w:rsid w:val="009D03EA"/>
    <w:rsid w:val="009D4020"/>
    <w:rsid w:val="009D4ED9"/>
    <w:rsid w:val="009E130B"/>
    <w:rsid w:val="009F12DA"/>
    <w:rsid w:val="009F6E45"/>
    <w:rsid w:val="009F7F12"/>
    <w:rsid w:val="00A10012"/>
    <w:rsid w:val="00A110C2"/>
    <w:rsid w:val="00A13A8C"/>
    <w:rsid w:val="00A21C35"/>
    <w:rsid w:val="00A25554"/>
    <w:rsid w:val="00A3526D"/>
    <w:rsid w:val="00A417D3"/>
    <w:rsid w:val="00A4233E"/>
    <w:rsid w:val="00A5131D"/>
    <w:rsid w:val="00A57BBF"/>
    <w:rsid w:val="00A638A3"/>
    <w:rsid w:val="00A76B43"/>
    <w:rsid w:val="00A82687"/>
    <w:rsid w:val="00A82E35"/>
    <w:rsid w:val="00A92E48"/>
    <w:rsid w:val="00A93A81"/>
    <w:rsid w:val="00A95194"/>
    <w:rsid w:val="00AB5ED7"/>
    <w:rsid w:val="00AC0C79"/>
    <w:rsid w:val="00AD04F2"/>
    <w:rsid w:val="00AD594E"/>
    <w:rsid w:val="00AD7A92"/>
    <w:rsid w:val="00AE016F"/>
    <w:rsid w:val="00AE5C30"/>
    <w:rsid w:val="00AE7E72"/>
    <w:rsid w:val="00AF19CE"/>
    <w:rsid w:val="00B014BE"/>
    <w:rsid w:val="00B03A52"/>
    <w:rsid w:val="00B042C0"/>
    <w:rsid w:val="00B15A30"/>
    <w:rsid w:val="00B231A0"/>
    <w:rsid w:val="00B26148"/>
    <w:rsid w:val="00B26C9C"/>
    <w:rsid w:val="00B30204"/>
    <w:rsid w:val="00B30D28"/>
    <w:rsid w:val="00B31051"/>
    <w:rsid w:val="00B47EC0"/>
    <w:rsid w:val="00B53291"/>
    <w:rsid w:val="00B639E7"/>
    <w:rsid w:val="00B7072A"/>
    <w:rsid w:val="00B7282C"/>
    <w:rsid w:val="00B73C52"/>
    <w:rsid w:val="00B741E4"/>
    <w:rsid w:val="00B8051F"/>
    <w:rsid w:val="00B80CA3"/>
    <w:rsid w:val="00B8367B"/>
    <w:rsid w:val="00B842FF"/>
    <w:rsid w:val="00B85665"/>
    <w:rsid w:val="00B8638C"/>
    <w:rsid w:val="00B86BC5"/>
    <w:rsid w:val="00B925FB"/>
    <w:rsid w:val="00B94160"/>
    <w:rsid w:val="00B962DC"/>
    <w:rsid w:val="00B97891"/>
    <w:rsid w:val="00BA4EF6"/>
    <w:rsid w:val="00BB4C1A"/>
    <w:rsid w:val="00BC16D2"/>
    <w:rsid w:val="00BC28F1"/>
    <w:rsid w:val="00BC491F"/>
    <w:rsid w:val="00BC5D6F"/>
    <w:rsid w:val="00BD4D07"/>
    <w:rsid w:val="00BD5682"/>
    <w:rsid w:val="00BD6ED4"/>
    <w:rsid w:val="00BD756D"/>
    <w:rsid w:val="00BF030C"/>
    <w:rsid w:val="00BF5C86"/>
    <w:rsid w:val="00C10BF4"/>
    <w:rsid w:val="00C12E95"/>
    <w:rsid w:val="00C20322"/>
    <w:rsid w:val="00C2317D"/>
    <w:rsid w:val="00C2318E"/>
    <w:rsid w:val="00C24899"/>
    <w:rsid w:val="00C2640B"/>
    <w:rsid w:val="00C27B1F"/>
    <w:rsid w:val="00C35825"/>
    <w:rsid w:val="00C40887"/>
    <w:rsid w:val="00C42563"/>
    <w:rsid w:val="00C522E4"/>
    <w:rsid w:val="00C55B37"/>
    <w:rsid w:val="00C55CA0"/>
    <w:rsid w:val="00C7380F"/>
    <w:rsid w:val="00C831E7"/>
    <w:rsid w:val="00C875BD"/>
    <w:rsid w:val="00C9355C"/>
    <w:rsid w:val="00CA0970"/>
    <w:rsid w:val="00CA56C1"/>
    <w:rsid w:val="00CB007B"/>
    <w:rsid w:val="00CB0924"/>
    <w:rsid w:val="00CB5E8B"/>
    <w:rsid w:val="00CB65EA"/>
    <w:rsid w:val="00CB759D"/>
    <w:rsid w:val="00CC275C"/>
    <w:rsid w:val="00CD24A0"/>
    <w:rsid w:val="00CD6F52"/>
    <w:rsid w:val="00CD71AB"/>
    <w:rsid w:val="00CE1D0C"/>
    <w:rsid w:val="00CE4514"/>
    <w:rsid w:val="00CE7806"/>
    <w:rsid w:val="00CF01D2"/>
    <w:rsid w:val="00CF2324"/>
    <w:rsid w:val="00CF635D"/>
    <w:rsid w:val="00D01713"/>
    <w:rsid w:val="00D02738"/>
    <w:rsid w:val="00D0766D"/>
    <w:rsid w:val="00D07E5F"/>
    <w:rsid w:val="00D16849"/>
    <w:rsid w:val="00D218F9"/>
    <w:rsid w:val="00D303A0"/>
    <w:rsid w:val="00D322FA"/>
    <w:rsid w:val="00D33436"/>
    <w:rsid w:val="00D33D8B"/>
    <w:rsid w:val="00D35C2B"/>
    <w:rsid w:val="00D5031A"/>
    <w:rsid w:val="00D564F9"/>
    <w:rsid w:val="00D62F5F"/>
    <w:rsid w:val="00D63661"/>
    <w:rsid w:val="00D65F60"/>
    <w:rsid w:val="00D72DB6"/>
    <w:rsid w:val="00D763FF"/>
    <w:rsid w:val="00D81CB3"/>
    <w:rsid w:val="00D84C62"/>
    <w:rsid w:val="00D87375"/>
    <w:rsid w:val="00D90B75"/>
    <w:rsid w:val="00D94B4E"/>
    <w:rsid w:val="00DA112E"/>
    <w:rsid w:val="00DB1D23"/>
    <w:rsid w:val="00DC0C99"/>
    <w:rsid w:val="00DC3512"/>
    <w:rsid w:val="00DC5CD2"/>
    <w:rsid w:val="00DD2D26"/>
    <w:rsid w:val="00DE43CB"/>
    <w:rsid w:val="00DE7344"/>
    <w:rsid w:val="00DF1F52"/>
    <w:rsid w:val="00DF296E"/>
    <w:rsid w:val="00E019BE"/>
    <w:rsid w:val="00E1205E"/>
    <w:rsid w:val="00E14A55"/>
    <w:rsid w:val="00E15E13"/>
    <w:rsid w:val="00E163B5"/>
    <w:rsid w:val="00E304DB"/>
    <w:rsid w:val="00E347EC"/>
    <w:rsid w:val="00E3684B"/>
    <w:rsid w:val="00E42872"/>
    <w:rsid w:val="00E42DC2"/>
    <w:rsid w:val="00E43174"/>
    <w:rsid w:val="00E44932"/>
    <w:rsid w:val="00E52783"/>
    <w:rsid w:val="00E554B6"/>
    <w:rsid w:val="00E702F4"/>
    <w:rsid w:val="00E71808"/>
    <w:rsid w:val="00E75A16"/>
    <w:rsid w:val="00E9585A"/>
    <w:rsid w:val="00EA6A5A"/>
    <w:rsid w:val="00EB087D"/>
    <w:rsid w:val="00EB4204"/>
    <w:rsid w:val="00EB4219"/>
    <w:rsid w:val="00EB592A"/>
    <w:rsid w:val="00EB63B5"/>
    <w:rsid w:val="00EC115B"/>
    <w:rsid w:val="00EC2C73"/>
    <w:rsid w:val="00EC6721"/>
    <w:rsid w:val="00ED3670"/>
    <w:rsid w:val="00EE6B21"/>
    <w:rsid w:val="00EF123D"/>
    <w:rsid w:val="00EF1B1D"/>
    <w:rsid w:val="00EF1CD9"/>
    <w:rsid w:val="00EF5A5E"/>
    <w:rsid w:val="00EF65F5"/>
    <w:rsid w:val="00EF7F98"/>
    <w:rsid w:val="00F13D9B"/>
    <w:rsid w:val="00F13FC3"/>
    <w:rsid w:val="00F13FE5"/>
    <w:rsid w:val="00F15342"/>
    <w:rsid w:val="00F158D9"/>
    <w:rsid w:val="00F34402"/>
    <w:rsid w:val="00F425C8"/>
    <w:rsid w:val="00F434F8"/>
    <w:rsid w:val="00F43AEA"/>
    <w:rsid w:val="00F509C4"/>
    <w:rsid w:val="00F569D9"/>
    <w:rsid w:val="00F67758"/>
    <w:rsid w:val="00F71184"/>
    <w:rsid w:val="00F738F7"/>
    <w:rsid w:val="00F76E32"/>
    <w:rsid w:val="00F82776"/>
    <w:rsid w:val="00F85E45"/>
    <w:rsid w:val="00F90DB8"/>
    <w:rsid w:val="00F91C56"/>
    <w:rsid w:val="00F93F3D"/>
    <w:rsid w:val="00F945DD"/>
    <w:rsid w:val="00F9513D"/>
    <w:rsid w:val="00F95B64"/>
    <w:rsid w:val="00FA4BA1"/>
    <w:rsid w:val="00FA5D26"/>
    <w:rsid w:val="00FB2477"/>
    <w:rsid w:val="00FB263B"/>
    <w:rsid w:val="00FB4503"/>
    <w:rsid w:val="00FB45C8"/>
    <w:rsid w:val="00FB577F"/>
    <w:rsid w:val="00FD06D3"/>
    <w:rsid w:val="00FD6BA2"/>
    <w:rsid w:val="00FE267A"/>
    <w:rsid w:val="00FE2F86"/>
    <w:rsid w:val="00FE40D0"/>
    <w:rsid w:val="00FE794C"/>
    <w:rsid w:val="00FF2DCC"/>
    <w:rsid w:val="00FF663F"/>
    <w:rsid w:val="00FF7C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21A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1C09"/>
    <w:rPr>
      <w:rFonts w:ascii="Arial" w:hAnsi="Arial"/>
      <w:sz w:val="24"/>
    </w:rPr>
  </w:style>
  <w:style w:type="paragraph" w:styleId="Heading1">
    <w:name w:val="heading 1"/>
    <w:basedOn w:val="Title"/>
    <w:next w:val="Heading2"/>
    <w:link w:val="Heading1Char"/>
    <w:uiPriority w:val="9"/>
    <w:qFormat/>
    <w:rsid w:val="00A4233E"/>
    <w:pPr>
      <w:outlineLvl w:val="0"/>
    </w:pPr>
    <w:rPr>
      <w:b/>
      <w:color w:val="auto"/>
      <w:sz w:val="40"/>
    </w:rPr>
  </w:style>
  <w:style w:type="paragraph" w:styleId="Heading2">
    <w:name w:val="heading 2"/>
    <w:basedOn w:val="Heading1"/>
    <w:next w:val="Normal"/>
    <w:link w:val="Heading2Char"/>
    <w:uiPriority w:val="9"/>
    <w:unhideWhenUsed/>
    <w:qFormat/>
    <w:rsid w:val="0023745D"/>
    <w:pPr>
      <w:keepNext/>
      <w:numPr>
        <w:ilvl w:val="1"/>
      </w:numPr>
      <w:spacing w:before="300" w:after="120" w:line="276" w:lineRule="auto"/>
      <w:outlineLvl w:val="1"/>
    </w:pPr>
    <w:rPr>
      <w:bCs/>
      <w:color w:val="5D255E"/>
      <w:sz w:val="28"/>
      <w:szCs w:val="26"/>
    </w:rPr>
  </w:style>
  <w:style w:type="paragraph" w:styleId="Heading3">
    <w:name w:val="heading 3"/>
    <w:basedOn w:val="Normal"/>
    <w:next w:val="Normal"/>
    <w:link w:val="Heading3Char"/>
    <w:uiPriority w:val="9"/>
    <w:unhideWhenUsed/>
    <w:qFormat/>
    <w:rsid w:val="00C42563"/>
    <w:pPr>
      <w:keepNext/>
      <w:spacing w:before="240"/>
      <w:outlineLvl w:val="2"/>
    </w:pPr>
    <w:rPr>
      <w:rFonts w:eastAsiaTheme="minorEastAsia" w:cs="Arial"/>
      <w:b/>
      <w:szCs w:val="24"/>
      <w:lang w:eastAsia="en-GB"/>
    </w:rPr>
  </w:style>
  <w:style w:type="paragraph" w:styleId="Heading4">
    <w:name w:val="heading 4"/>
    <w:basedOn w:val="Heading3"/>
    <w:next w:val="Normal"/>
    <w:link w:val="Heading4Char"/>
    <w:uiPriority w:val="9"/>
    <w:unhideWhenUsed/>
    <w:qFormat/>
    <w:rsid w:val="00CF635D"/>
    <w:pPr>
      <w:numPr>
        <w:ilvl w:val="3"/>
      </w:numPr>
      <w:outlineLvl w:val="3"/>
    </w:pPr>
    <w:rPr>
      <w:b w:val="0"/>
      <w:bCs/>
      <w:i/>
      <w:iCs/>
    </w:rPr>
  </w:style>
  <w:style w:type="paragraph" w:styleId="Heading5">
    <w:name w:val="heading 5"/>
    <w:basedOn w:val="Heading4"/>
    <w:next w:val="Normal"/>
    <w:link w:val="Heading5Char"/>
    <w:uiPriority w:val="9"/>
    <w:unhideWhenUsed/>
    <w:qFormat/>
    <w:rsid w:val="00CF635D"/>
    <w:pPr>
      <w:numPr>
        <w:ilvl w:val="4"/>
      </w:numPr>
      <w:outlineLvl w:val="4"/>
    </w:pPr>
    <w:rPr>
      <w:b/>
      <w:i w:val="0"/>
      <w:color w:val="243F60" w:themeColor="accent1" w:themeShade="7F"/>
    </w:rPr>
  </w:style>
  <w:style w:type="paragraph" w:styleId="Heading6">
    <w:name w:val="heading 6"/>
    <w:basedOn w:val="Heading5"/>
    <w:next w:val="Normal"/>
    <w:link w:val="Heading6Char"/>
    <w:uiPriority w:val="9"/>
    <w:unhideWhenUsed/>
    <w:qFormat/>
    <w:rsid w:val="00CF635D"/>
    <w:pPr>
      <w:numPr>
        <w:ilvl w:val="5"/>
      </w:numPr>
      <w:outlineLvl w:val="5"/>
    </w:pPr>
    <w:rPr>
      <w:b w:val="0"/>
      <w:i/>
      <w:iCs w:val="0"/>
    </w:rPr>
  </w:style>
  <w:style w:type="paragraph" w:styleId="Heading7">
    <w:name w:val="heading 7"/>
    <w:basedOn w:val="Heading6"/>
    <w:next w:val="Normal"/>
    <w:link w:val="Heading7Char"/>
    <w:uiPriority w:val="9"/>
    <w:unhideWhenUsed/>
    <w:qFormat/>
    <w:rsid w:val="00CF635D"/>
    <w:pPr>
      <w:numPr>
        <w:ilvl w:val="6"/>
      </w:numPr>
      <w:outlineLvl w:val="6"/>
    </w:pPr>
    <w:rPr>
      <w:i w:val="0"/>
      <w:iCs/>
      <w:color w:val="404040" w:themeColor="text1" w:themeTint="BF"/>
    </w:rPr>
  </w:style>
  <w:style w:type="paragraph" w:styleId="Heading8">
    <w:name w:val="heading 8"/>
    <w:basedOn w:val="Heading7"/>
    <w:next w:val="Normal"/>
    <w:link w:val="Heading8Char"/>
    <w:uiPriority w:val="9"/>
    <w:unhideWhenUsed/>
    <w:qFormat/>
    <w:rsid w:val="00CF635D"/>
    <w:pPr>
      <w:numPr>
        <w:ilvl w:val="7"/>
      </w:numPr>
      <w:outlineLvl w:val="7"/>
    </w:pPr>
    <w:rPr>
      <w:rFonts w:cstheme="majorBidi"/>
      <w:b/>
      <w:i/>
      <w:color w:val="808080" w:themeColor="background1" w:themeShade="80"/>
      <w:szCs w:val="20"/>
    </w:rPr>
  </w:style>
  <w:style w:type="paragraph" w:styleId="Heading9">
    <w:name w:val="heading 9"/>
    <w:basedOn w:val="Heading8"/>
    <w:next w:val="Normal"/>
    <w:link w:val="Heading9Char"/>
    <w:uiPriority w:val="9"/>
    <w:unhideWhenUsed/>
    <w:qFormat/>
    <w:rsid w:val="00CF635D"/>
    <w:pPr>
      <w:numPr>
        <w:ilvl w:val="8"/>
      </w:numPr>
      <w:outlineLvl w:val="8"/>
    </w:pPr>
    <w:rPr>
      <w:b w:val="0"/>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233E"/>
    <w:rPr>
      <w:rFonts w:ascii="Arial" w:eastAsiaTheme="majorEastAsia" w:hAnsi="Arial" w:cstheme="majorBidi"/>
      <w:b/>
      <w:spacing w:val="5"/>
      <w:kern w:val="28"/>
      <w:sz w:val="40"/>
      <w:szCs w:val="52"/>
    </w:rPr>
  </w:style>
  <w:style w:type="character" w:customStyle="1" w:styleId="Heading2Char">
    <w:name w:val="Heading 2 Char"/>
    <w:basedOn w:val="DefaultParagraphFont"/>
    <w:link w:val="Heading2"/>
    <w:uiPriority w:val="9"/>
    <w:rsid w:val="0023745D"/>
    <w:rPr>
      <w:rFonts w:ascii="Arial" w:eastAsiaTheme="majorEastAsia" w:hAnsi="Arial" w:cstheme="majorBidi"/>
      <w:b/>
      <w:bCs/>
      <w:color w:val="5D255E"/>
      <w:spacing w:val="5"/>
      <w:kern w:val="28"/>
      <w:sz w:val="28"/>
      <w:szCs w:val="26"/>
    </w:rPr>
  </w:style>
  <w:style w:type="character" w:customStyle="1" w:styleId="Heading3Char">
    <w:name w:val="Heading 3 Char"/>
    <w:basedOn w:val="DefaultParagraphFont"/>
    <w:link w:val="Heading3"/>
    <w:uiPriority w:val="9"/>
    <w:rsid w:val="00C42563"/>
    <w:rPr>
      <w:rFonts w:ascii="Arial" w:eastAsiaTheme="minorEastAsia" w:hAnsi="Arial" w:cs="Arial"/>
      <w:b/>
      <w:sz w:val="24"/>
      <w:szCs w:val="24"/>
      <w:lang w:eastAsia="en-GB"/>
    </w:rPr>
  </w:style>
  <w:style w:type="character" w:customStyle="1" w:styleId="Heading4Char">
    <w:name w:val="Heading 4 Char"/>
    <w:basedOn w:val="DefaultParagraphFont"/>
    <w:link w:val="Heading4"/>
    <w:uiPriority w:val="9"/>
    <w:rsid w:val="00CF635D"/>
    <w:rPr>
      <w:rFonts w:ascii="Arial" w:eastAsiaTheme="majorEastAsia" w:hAnsi="Arial" w:cs="Arial"/>
      <w:i/>
      <w:iCs/>
      <w:color w:val="4F81BD" w:themeColor="accent1"/>
      <w:sz w:val="26"/>
      <w:szCs w:val="26"/>
    </w:rPr>
  </w:style>
  <w:style w:type="character" w:customStyle="1" w:styleId="Heading5Char">
    <w:name w:val="Heading 5 Char"/>
    <w:basedOn w:val="DefaultParagraphFont"/>
    <w:link w:val="Heading5"/>
    <w:uiPriority w:val="9"/>
    <w:rsid w:val="00CF635D"/>
    <w:rPr>
      <w:rFonts w:ascii="Arial" w:eastAsiaTheme="majorEastAsia" w:hAnsi="Arial" w:cs="Arial"/>
      <w:b/>
      <w:iCs/>
      <w:color w:val="243F60" w:themeColor="accent1" w:themeShade="7F"/>
      <w:sz w:val="24"/>
      <w:szCs w:val="26"/>
    </w:rPr>
  </w:style>
  <w:style w:type="character" w:customStyle="1" w:styleId="Heading6Char">
    <w:name w:val="Heading 6 Char"/>
    <w:basedOn w:val="DefaultParagraphFont"/>
    <w:link w:val="Heading6"/>
    <w:uiPriority w:val="9"/>
    <w:rsid w:val="00CF635D"/>
    <w:rPr>
      <w:rFonts w:ascii="Arial" w:eastAsiaTheme="majorEastAsia" w:hAnsi="Arial" w:cs="Arial"/>
      <w:i/>
      <w:color w:val="243F60" w:themeColor="accent1" w:themeShade="7F"/>
      <w:sz w:val="24"/>
      <w:szCs w:val="26"/>
    </w:rPr>
  </w:style>
  <w:style w:type="character" w:customStyle="1" w:styleId="Heading7Char">
    <w:name w:val="Heading 7 Char"/>
    <w:basedOn w:val="DefaultParagraphFont"/>
    <w:link w:val="Heading7"/>
    <w:uiPriority w:val="9"/>
    <w:rsid w:val="00CF635D"/>
    <w:rPr>
      <w:rFonts w:ascii="Arial" w:eastAsiaTheme="majorEastAsia" w:hAnsi="Arial" w:cs="Arial"/>
      <w:iCs/>
      <w:color w:val="404040" w:themeColor="text1" w:themeTint="BF"/>
      <w:sz w:val="24"/>
      <w:szCs w:val="26"/>
    </w:rPr>
  </w:style>
  <w:style w:type="character" w:customStyle="1" w:styleId="Heading8Char">
    <w:name w:val="Heading 8 Char"/>
    <w:basedOn w:val="DefaultParagraphFont"/>
    <w:link w:val="Heading8"/>
    <w:uiPriority w:val="9"/>
    <w:rsid w:val="00CF635D"/>
    <w:rPr>
      <w:rFonts w:ascii="Arial" w:eastAsiaTheme="majorEastAsia" w:hAnsi="Arial" w:cstheme="majorBidi"/>
      <w:b/>
      <w:i/>
      <w:iCs/>
      <w:color w:val="808080" w:themeColor="background1" w:themeShade="80"/>
      <w:sz w:val="24"/>
      <w:szCs w:val="20"/>
    </w:rPr>
  </w:style>
  <w:style w:type="character" w:customStyle="1" w:styleId="Heading9Char">
    <w:name w:val="Heading 9 Char"/>
    <w:basedOn w:val="DefaultParagraphFont"/>
    <w:link w:val="Heading9"/>
    <w:uiPriority w:val="9"/>
    <w:rsid w:val="00CF635D"/>
    <w:rPr>
      <w:rFonts w:ascii="Arial" w:eastAsiaTheme="majorEastAsia" w:hAnsi="Arial" w:cstheme="majorBidi"/>
      <w:color w:val="808080" w:themeColor="background1" w:themeShade="80"/>
      <w:sz w:val="24"/>
      <w:szCs w:val="20"/>
    </w:rPr>
  </w:style>
  <w:style w:type="paragraph" w:customStyle="1" w:styleId="BulletedList">
    <w:name w:val="Bulleted List"/>
    <w:basedOn w:val="ListParagraph"/>
    <w:qFormat/>
    <w:rsid w:val="00CF635D"/>
    <w:pPr>
      <w:numPr>
        <w:numId w:val="1"/>
      </w:numPr>
      <w:spacing w:after="0" w:line="240" w:lineRule="auto"/>
    </w:pPr>
  </w:style>
  <w:style w:type="paragraph" w:styleId="ListParagraph">
    <w:name w:val="List Paragraph"/>
    <w:basedOn w:val="Normal"/>
    <w:uiPriority w:val="34"/>
    <w:qFormat/>
    <w:rsid w:val="00CF635D"/>
    <w:pPr>
      <w:ind w:left="720"/>
      <w:contextualSpacing/>
    </w:pPr>
  </w:style>
  <w:style w:type="paragraph" w:styleId="Title">
    <w:name w:val="Title"/>
    <w:basedOn w:val="Normal"/>
    <w:next w:val="Normal"/>
    <w:link w:val="TitleChar"/>
    <w:uiPriority w:val="10"/>
    <w:qFormat/>
    <w:rsid w:val="003A25E3"/>
    <w:pP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A25E3"/>
    <w:rPr>
      <w:rFonts w:ascii="Arial" w:eastAsiaTheme="majorEastAsia" w:hAnsi="Arial" w:cstheme="majorBidi"/>
      <w:color w:val="17365D" w:themeColor="text2" w:themeShade="BF"/>
      <w:spacing w:val="5"/>
      <w:kern w:val="28"/>
      <w:sz w:val="52"/>
      <w:szCs w:val="52"/>
    </w:rPr>
  </w:style>
  <w:style w:type="paragraph" w:customStyle="1" w:styleId="Question">
    <w:name w:val="Question"/>
    <w:basedOn w:val="Normal"/>
    <w:qFormat/>
    <w:rsid w:val="00FF7C7C"/>
    <w:pPr>
      <w:spacing w:after="0"/>
    </w:pPr>
    <w:rPr>
      <w:b/>
      <w:color w:val="000000" w:themeColor="text1"/>
    </w:rPr>
  </w:style>
  <w:style w:type="table" w:styleId="TableGrid">
    <w:name w:val="Table Grid"/>
    <w:basedOn w:val="TableNormal"/>
    <w:uiPriority w:val="59"/>
    <w:rsid w:val="00654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E5A25"/>
    <w:rPr>
      <w:color w:val="808080"/>
    </w:rPr>
  </w:style>
  <w:style w:type="paragraph" w:styleId="BalloonText">
    <w:name w:val="Balloon Text"/>
    <w:basedOn w:val="Normal"/>
    <w:link w:val="BalloonTextChar"/>
    <w:uiPriority w:val="99"/>
    <w:semiHidden/>
    <w:unhideWhenUsed/>
    <w:rsid w:val="008E5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A25"/>
    <w:rPr>
      <w:rFonts w:ascii="Tahoma" w:hAnsi="Tahoma" w:cs="Tahoma"/>
      <w:sz w:val="16"/>
      <w:szCs w:val="16"/>
    </w:rPr>
  </w:style>
  <w:style w:type="paragraph" w:customStyle="1" w:styleId="Editablefield">
    <w:name w:val="Editable field"/>
    <w:basedOn w:val="Normal"/>
    <w:next w:val="Question"/>
    <w:link w:val="EditablefieldChar"/>
    <w:rsid w:val="009F6E45"/>
    <w:pPr>
      <w:pBdr>
        <w:top w:val="single" w:sz="8" w:space="1" w:color="4F81BD" w:themeColor="accent1"/>
        <w:left w:val="single" w:sz="8" w:space="4" w:color="4F81BD" w:themeColor="accent1"/>
        <w:bottom w:val="single" w:sz="8" w:space="1" w:color="4F81BD" w:themeColor="accent1"/>
        <w:right w:val="single" w:sz="8" w:space="4" w:color="4F81BD" w:themeColor="accent1"/>
      </w:pBdr>
    </w:pPr>
    <w:rPr>
      <w:color w:val="000000" w:themeColor="text1"/>
    </w:rPr>
  </w:style>
  <w:style w:type="character" w:styleId="IntenseEmphasis">
    <w:name w:val="Intense Emphasis"/>
    <w:basedOn w:val="DefaultParagraphFont"/>
    <w:uiPriority w:val="21"/>
    <w:qFormat/>
    <w:rsid w:val="00CB65EA"/>
    <w:rPr>
      <w:b/>
      <w:bCs/>
      <w:i/>
      <w:iCs/>
      <w:color w:val="4F81BD" w:themeColor="accent1"/>
    </w:rPr>
  </w:style>
  <w:style w:type="character" w:customStyle="1" w:styleId="EditablefieldChar">
    <w:name w:val="Editable field Char"/>
    <w:basedOn w:val="DefaultParagraphFont"/>
    <w:link w:val="Editablefield"/>
    <w:rsid w:val="009F6E45"/>
    <w:rPr>
      <w:rFonts w:ascii="Arial" w:hAnsi="Arial"/>
      <w:color w:val="000000" w:themeColor="text1"/>
      <w:sz w:val="24"/>
    </w:rPr>
  </w:style>
  <w:style w:type="paragraph" w:customStyle="1" w:styleId="Guidance">
    <w:name w:val="Guidance"/>
    <w:basedOn w:val="Normal"/>
    <w:link w:val="GuidanceChar"/>
    <w:qFormat/>
    <w:rsid w:val="008E715B"/>
    <w:rPr>
      <w:i/>
      <w:szCs w:val="24"/>
      <w:lang w:eastAsia="en-GB"/>
    </w:rPr>
  </w:style>
  <w:style w:type="character" w:customStyle="1" w:styleId="GuidanceChar">
    <w:name w:val="Guidance Char"/>
    <w:basedOn w:val="DefaultParagraphFont"/>
    <w:link w:val="Guidance"/>
    <w:rsid w:val="008E715B"/>
    <w:rPr>
      <w:rFonts w:ascii="Arial" w:hAnsi="Arial"/>
      <w:i/>
      <w:sz w:val="24"/>
      <w:szCs w:val="24"/>
      <w:lang w:eastAsia="en-GB"/>
    </w:rPr>
  </w:style>
  <w:style w:type="paragraph" w:styleId="Header">
    <w:name w:val="header"/>
    <w:basedOn w:val="Normal"/>
    <w:link w:val="HeaderChar"/>
    <w:uiPriority w:val="99"/>
    <w:unhideWhenUsed/>
    <w:rsid w:val="009050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0CF"/>
  </w:style>
  <w:style w:type="paragraph" w:styleId="Footer">
    <w:name w:val="footer"/>
    <w:basedOn w:val="Normal"/>
    <w:link w:val="FooterChar"/>
    <w:uiPriority w:val="99"/>
    <w:unhideWhenUsed/>
    <w:rsid w:val="009050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0CF"/>
  </w:style>
  <w:style w:type="paragraph" w:customStyle="1" w:styleId="TableField">
    <w:name w:val="Table Field"/>
    <w:basedOn w:val="Normal"/>
    <w:rsid w:val="008322C2"/>
    <w:pPr>
      <w:tabs>
        <w:tab w:val="left" w:pos="426"/>
      </w:tabs>
      <w:spacing w:after="0"/>
    </w:pPr>
    <w:rPr>
      <w:color w:val="00A9CE"/>
    </w:rPr>
  </w:style>
  <w:style w:type="table" w:customStyle="1" w:styleId="TableGrid2">
    <w:name w:val="Table Grid2"/>
    <w:basedOn w:val="TableNormal"/>
    <w:next w:val="TableGrid"/>
    <w:uiPriority w:val="59"/>
    <w:rsid w:val="007605F6"/>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ACalusse">
    <w:name w:val="MTA Calusse"/>
    <w:basedOn w:val="Normal"/>
    <w:qFormat/>
    <w:rsid w:val="003F1C09"/>
    <w:pPr>
      <w:spacing w:after="240"/>
      <w:jc w:val="both"/>
    </w:pPr>
    <w:rPr>
      <w:rFonts w:cs="Arial"/>
      <w:szCs w:val="24"/>
      <w:lang w:eastAsia="en-GB"/>
    </w:rPr>
  </w:style>
  <w:style w:type="paragraph" w:styleId="BodyTextIndent2">
    <w:name w:val="Body Text Indent 2"/>
    <w:basedOn w:val="Normal"/>
    <w:link w:val="BodyTextIndent2Char"/>
    <w:unhideWhenUsed/>
    <w:rsid w:val="00043EA7"/>
    <w:pPr>
      <w:tabs>
        <w:tab w:val="num" w:pos="709"/>
      </w:tabs>
      <w:spacing w:before="120" w:after="0" w:line="240" w:lineRule="auto"/>
      <w:ind w:left="709"/>
    </w:pPr>
    <w:rPr>
      <w:rFonts w:ascii="Arial Narrow" w:eastAsia="Times New Roman" w:hAnsi="Arial Narrow" w:cs="Times New Roman"/>
      <w:szCs w:val="20"/>
    </w:rPr>
  </w:style>
  <w:style w:type="character" w:customStyle="1" w:styleId="BodyTextIndent2Char">
    <w:name w:val="Body Text Indent 2 Char"/>
    <w:basedOn w:val="DefaultParagraphFont"/>
    <w:link w:val="BodyTextIndent2"/>
    <w:rsid w:val="00043EA7"/>
    <w:rPr>
      <w:rFonts w:ascii="Arial Narrow" w:eastAsia="Times New Roman" w:hAnsi="Arial Narrow" w:cs="Times New Roman"/>
      <w:sz w:val="24"/>
      <w:szCs w:val="20"/>
    </w:rPr>
  </w:style>
  <w:style w:type="paragraph" w:customStyle="1" w:styleId="Commentary">
    <w:name w:val="Commentary"/>
    <w:basedOn w:val="Normal"/>
    <w:qFormat/>
    <w:rsid w:val="00CB0924"/>
    <w:pPr>
      <w:spacing w:before="120"/>
    </w:pPr>
    <w:rPr>
      <w:rFonts w:eastAsiaTheme="minorEastAsia"/>
      <w:i/>
      <w:sz w:val="22"/>
      <w:lang w:eastAsia="en-GB"/>
    </w:rPr>
  </w:style>
  <w:style w:type="character" w:styleId="Hyperlink">
    <w:name w:val="Hyperlink"/>
    <w:basedOn w:val="DefaultParagraphFont"/>
    <w:uiPriority w:val="99"/>
    <w:unhideWhenUsed/>
    <w:rsid w:val="00CB0924"/>
    <w:rPr>
      <w:color w:val="0000FF" w:themeColor="hyperlink"/>
      <w:u w:val="single"/>
    </w:rPr>
  </w:style>
  <w:style w:type="character" w:styleId="CommentReference">
    <w:name w:val="annotation reference"/>
    <w:basedOn w:val="DefaultParagraphFont"/>
    <w:uiPriority w:val="99"/>
    <w:semiHidden/>
    <w:unhideWhenUsed/>
    <w:rsid w:val="00103676"/>
    <w:rPr>
      <w:sz w:val="16"/>
      <w:szCs w:val="16"/>
    </w:rPr>
  </w:style>
  <w:style w:type="paragraph" w:styleId="CommentText">
    <w:name w:val="annotation text"/>
    <w:basedOn w:val="Normal"/>
    <w:link w:val="CommentTextChar"/>
    <w:uiPriority w:val="99"/>
    <w:semiHidden/>
    <w:unhideWhenUsed/>
    <w:rsid w:val="00103676"/>
    <w:pPr>
      <w:spacing w:line="240" w:lineRule="auto"/>
    </w:pPr>
    <w:rPr>
      <w:sz w:val="20"/>
      <w:szCs w:val="20"/>
    </w:rPr>
  </w:style>
  <w:style w:type="character" w:customStyle="1" w:styleId="CommentTextChar">
    <w:name w:val="Comment Text Char"/>
    <w:basedOn w:val="DefaultParagraphFont"/>
    <w:link w:val="CommentText"/>
    <w:uiPriority w:val="99"/>
    <w:semiHidden/>
    <w:rsid w:val="0010367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03676"/>
    <w:rPr>
      <w:b/>
      <w:bCs/>
    </w:rPr>
  </w:style>
  <w:style w:type="character" w:customStyle="1" w:styleId="CommentSubjectChar">
    <w:name w:val="Comment Subject Char"/>
    <w:basedOn w:val="CommentTextChar"/>
    <w:link w:val="CommentSubject"/>
    <w:uiPriority w:val="99"/>
    <w:semiHidden/>
    <w:rsid w:val="00103676"/>
    <w:rPr>
      <w:rFonts w:ascii="Arial" w:hAnsi="Arial"/>
      <w:b/>
      <w:bCs/>
      <w:sz w:val="20"/>
      <w:szCs w:val="20"/>
    </w:rPr>
  </w:style>
  <w:style w:type="paragraph" w:styleId="z-TopofForm">
    <w:name w:val="HTML Top of Form"/>
    <w:basedOn w:val="Normal"/>
    <w:next w:val="Normal"/>
    <w:link w:val="z-TopofFormChar"/>
    <w:hidden/>
    <w:uiPriority w:val="99"/>
    <w:semiHidden/>
    <w:unhideWhenUsed/>
    <w:rsid w:val="009F6E45"/>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9F6E4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F6E45"/>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9F6E45"/>
    <w:rPr>
      <w:rFonts w:ascii="Arial" w:hAnsi="Arial" w:cs="Arial"/>
      <w:vanish/>
      <w:sz w:val="16"/>
      <w:szCs w:val="16"/>
    </w:rPr>
  </w:style>
  <w:style w:type="character" w:styleId="FollowedHyperlink">
    <w:name w:val="FollowedHyperlink"/>
    <w:basedOn w:val="DefaultParagraphFont"/>
    <w:uiPriority w:val="99"/>
    <w:semiHidden/>
    <w:unhideWhenUsed/>
    <w:rsid w:val="00DD2D26"/>
    <w:rPr>
      <w:color w:val="800080" w:themeColor="followedHyperlink"/>
      <w:u w:val="single"/>
    </w:rPr>
  </w:style>
  <w:style w:type="paragraph" w:customStyle="1" w:styleId="Schedule">
    <w:name w:val="Schedule"/>
    <w:basedOn w:val="Normal"/>
    <w:rsid w:val="00C35825"/>
    <w:pPr>
      <w:keepNext/>
      <w:numPr>
        <w:numId w:val="2"/>
      </w:numPr>
      <w:tabs>
        <w:tab w:val="clear" w:pos="0"/>
      </w:tabs>
      <w:spacing w:after="240" w:line="240" w:lineRule="auto"/>
      <w:ind w:left="-567"/>
      <w:jc w:val="center"/>
    </w:pPr>
    <w:rPr>
      <w:rFonts w:ascii="Times New Roman" w:eastAsia="Times New Roman" w:hAnsi="Times New Roman" w:cs="Times New Roman"/>
      <w:b/>
      <w:bCs/>
      <w:caps/>
      <w:sz w:val="28"/>
      <w:szCs w:val="28"/>
      <w:lang w:eastAsia="en-GB"/>
    </w:rPr>
  </w:style>
  <w:style w:type="paragraph" w:styleId="BodyTextIndent">
    <w:name w:val="Body Text Indent"/>
    <w:basedOn w:val="Normal"/>
    <w:link w:val="BodyTextIndentChar"/>
    <w:uiPriority w:val="99"/>
    <w:semiHidden/>
    <w:unhideWhenUsed/>
    <w:rsid w:val="00975212"/>
    <w:pPr>
      <w:spacing w:after="120"/>
      <w:ind w:left="283"/>
    </w:pPr>
  </w:style>
  <w:style w:type="character" w:customStyle="1" w:styleId="BodyTextIndentChar">
    <w:name w:val="Body Text Indent Char"/>
    <w:basedOn w:val="DefaultParagraphFont"/>
    <w:link w:val="BodyTextIndent"/>
    <w:uiPriority w:val="99"/>
    <w:semiHidden/>
    <w:rsid w:val="00975212"/>
    <w:rPr>
      <w:rFonts w:ascii="Arial" w:hAnsi="Arial"/>
      <w:sz w:val="24"/>
    </w:rPr>
  </w:style>
  <w:style w:type="paragraph" w:styleId="EndnoteText">
    <w:name w:val="endnote text"/>
    <w:basedOn w:val="Normal"/>
    <w:link w:val="EndnoteTextChar"/>
    <w:uiPriority w:val="99"/>
    <w:semiHidden/>
    <w:unhideWhenUsed/>
    <w:rsid w:val="001D0C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D0CE4"/>
    <w:rPr>
      <w:rFonts w:ascii="Arial" w:hAnsi="Arial"/>
      <w:sz w:val="20"/>
      <w:szCs w:val="20"/>
    </w:rPr>
  </w:style>
  <w:style w:type="character" w:styleId="EndnoteReference">
    <w:name w:val="endnote reference"/>
    <w:basedOn w:val="DefaultParagraphFont"/>
    <w:uiPriority w:val="99"/>
    <w:semiHidden/>
    <w:unhideWhenUsed/>
    <w:rsid w:val="001D0CE4"/>
    <w:rPr>
      <w:vertAlign w:val="superscript"/>
    </w:rPr>
  </w:style>
  <w:style w:type="paragraph" w:styleId="FootnoteText">
    <w:name w:val="footnote text"/>
    <w:basedOn w:val="Normal"/>
    <w:link w:val="FootnoteTextChar"/>
    <w:uiPriority w:val="99"/>
    <w:semiHidden/>
    <w:unhideWhenUsed/>
    <w:rsid w:val="001D0C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0CE4"/>
    <w:rPr>
      <w:rFonts w:ascii="Arial" w:hAnsi="Arial"/>
      <w:sz w:val="20"/>
      <w:szCs w:val="20"/>
    </w:rPr>
  </w:style>
  <w:style w:type="character" w:styleId="FootnoteReference">
    <w:name w:val="footnote reference"/>
    <w:basedOn w:val="DefaultParagraphFont"/>
    <w:uiPriority w:val="99"/>
    <w:semiHidden/>
    <w:unhideWhenUsed/>
    <w:rsid w:val="001D0CE4"/>
    <w:rPr>
      <w:vertAlign w:val="superscript"/>
    </w:rPr>
  </w:style>
  <w:style w:type="paragraph" w:styleId="Subtitle">
    <w:name w:val="Subtitle"/>
    <w:basedOn w:val="Normal"/>
    <w:next w:val="Normal"/>
    <w:link w:val="SubtitleChar"/>
    <w:uiPriority w:val="11"/>
    <w:qFormat/>
    <w:rsid w:val="00FF663F"/>
    <w:pPr>
      <w:numPr>
        <w:ilvl w:val="1"/>
      </w:numPr>
      <w:spacing w:after="0" w:line="240" w:lineRule="auto"/>
    </w:pPr>
    <w:rPr>
      <w:rFonts w:eastAsiaTheme="majorEastAsia" w:cstheme="majorBidi"/>
      <w:b/>
      <w:iCs/>
      <w:szCs w:val="24"/>
    </w:rPr>
  </w:style>
  <w:style w:type="character" w:customStyle="1" w:styleId="SubtitleChar">
    <w:name w:val="Subtitle Char"/>
    <w:basedOn w:val="DefaultParagraphFont"/>
    <w:link w:val="Subtitle"/>
    <w:uiPriority w:val="11"/>
    <w:rsid w:val="00FF663F"/>
    <w:rPr>
      <w:rFonts w:ascii="Arial" w:eastAsiaTheme="majorEastAsia" w:hAnsi="Arial" w:cstheme="majorBidi"/>
      <w:b/>
      <w:iCs/>
      <w:sz w:val="24"/>
      <w:szCs w:val="24"/>
    </w:rPr>
  </w:style>
  <w:style w:type="character" w:styleId="Emphasis">
    <w:name w:val="Emphasis"/>
    <w:basedOn w:val="DefaultParagraphFont"/>
    <w:uiPriority w:val="20"/>
    <w:qFormat/>
    <w:rsid w:val="009022BB"/>
    <w:rPr>
      <w:i/>
      <w:iCs/>
    </w:rPr>
  </w:style>
  <w:style w:type="character" w:customStyle="1" w:styleId="Style1">
    <w:name w:val="Style1"/>
    <w:basedOn w:val="DefaultParagraphFont"/>
    <w:uiPriority w:val="1"/>
    <w:rsid w:val="009022BB"/>
    <w:rPr>
      <w:rFonts w:ascii="Arial" w:hAnsi="Arial"/>
      <w:b/>
      <w:color w:val="4F81BD" w:themeColor="accent1"/>
      <w:sz w:val="24"/>
    </w:rPr>
  </w:style>
  <w:style w:type="character" w:customStyle="1" w:styleId="Style2">
    <w:name w:val="Style2"/>
    <w:basedOn w:val="DefaultParagraphFont"/>
    <w:uiPriority w:val="1"/>
    <w:rsid w:val="00E14A55"/>
    <w:rPr>
      <w:rFonts w:ascii="Arial" w:hAnsi="Arial"/>
      <w:color w:val="0000FF"/>
      <w:sz w:val="24"/>
    </w:rPr>
  </w:style>
  <w:style w:type="character" w:customStyle="1" w:styleId="Style3">
    <w:name w:val="Style3"/>
    <w:basedOn w:val="DefaultParagraphFont"/>
    <w:uiPriority w:val="1"/>
    <w:rsid w:val="001721B3"/>
    <w:rPr>
      <w:rFonts w:ascii="Arial" w:hAnsi="Arial"/>
      <w:b w:val="0"/>
      <w:color w:val="0000FF"/>
      <w:sz w:val="24"/>
    </w:rPr>
  </w:style>
  <w:style w:type="paragraph" w:styleId="IntenseQuote">
    <w:name w:val="Intense Quote"/>
    <w:basedOn w:val="Normal"/>
    <w:next w:val="Normal"/>
    <w:link w:val="IntenseQuoteChar"/>
    <w:uiPriority w:val="30"/>
    <w:qFormat/>
    <w:rsid w:val="006A255D"/>
    <w:pPr>
      <w:spacing w:before="120"/>
    </w:pPr>
    <w:rPr>
      <w:rFonts w:eastAsiaTheme="minorEastAsia"/>
      <w:b/>
      <w:color w:val="331188"/>
      <w:sz w:val="22"/>
      <w:lang w:eastAsia="en-GB"/>
    </w:rPr>
  </w:style>
  <w:style w:type="character" w:customStyle="1" w:styleId="IntenseQuoteChar">
    <w:name w:val="Intense Quote Char"/>
    <w:basedOn w:val="DefaultParagraphFont"/>
    <w:link w:val="IntenseQuote"/>
    <w:uiPriority w:val="30"/>
    <w:rsid w:val="006A255D"/>
    <w:rPr>
      <w:rFonts w:ascii="Arial" w:eastAsiaTheme="minorEastAsia" w:hAnsi="Arial"/>
      <w:b/>
      <w:color w:val="331188"/>
      <w:lang w:eastAsia="en-GB"/>
    </w:rPr>
  </w:style>
  <w:style w:type="table" w:customStyle="1" w:styleId="TableGrid1">
    <w:name w:val="Table Grid1"/>
    <w:basedOn w:val="TableNormal"/>
    <w:next w:val="TableGrid"/>
    <w:uiPriority w:val="59"/>
    <w:rsid w:val="00776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65E8"/>
    <w:pPr>
      <w:autoSpaceDE w:val="0"/>
      <w:autoSpaceDN w:val="0"/>
      <w:adjustRightInd w:val="0"/>
      <w:spacing w:after="0" w:line="240" w:lineRule="auto"/>
    </w:pPr>
    <w:rPr>
      <w:rFonts w:ascii="Arial" w:hAnsi="Arial" w:cs="Arial"/>
      <w:color w:val="000000"/>
      <w:sz w:val="24"/>
      <w:szCs w:val="24"/>
    </w:rPr>
  </w:style>
  <w:style w:type="table" w:customStyle="1" w:styleId="TableGrid3">
    <w:name w:val="Table Grid3"/>
    <w:basedOn w:val="TableNormal"/>
    <w:next w:val="TableGrid"/>
    <w:uiPriority w:val="59"/>
    <w:rsid w:val="005435F0"/>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648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122E5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1D745C"/>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042C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73089">
      <w:bodyDiv w:val="1"/>
      <w:marLeft w:val="0"/>
      <w:marRight w:val="0"/>
      <w:marTop w:val="0"/>
      <w:marBottom w:val="0"/>
      <w:divBdr>
        <w:top w:val="none" w:sz="0" w:space="0" w:color="auto"/>
        <w:left w:val="none" w:sz="0" w:space="0" w:color="auto"/>
        <w:bottom w:val="none" w:sz="0" w:space="0" w:color="auto"/>
        <w:right w:val="none" w:sz="0" w:space="0" w:color="auto"/>
      </w:divBdr>
    </w:div>
    <w:div w:id="311179880">
      <w:bodyDiv w:val="1"/>
      <w:marLeft w:val="0"/>
      <w:marRight w:val="0"/>
      <w:marTop w:val="0"/>
      <w:marBottom w:val="0"/>
      <w:divBdr>
        <w:top w:val="none" w:sz="0" w:space="0" w:color="auto"/>
        <w:left w:val="none" w:sz="0" w:space="0" w:color="auto"/>
        <w:bottom w:val="none" w:sz="0" w:space="0" w:color="auto"/>
        <w:right w:val="none" w:sz="0" w:space="0" w:color="auto"/>
      </w:divBdr>
    </w:div>
    <w:div w:id="547494930">
      <w:bodyDiv w:val="1"/>
      <w:marLeft w:val="0"/>
      <w:marRight w:val="0"/>
      <w:marTop w:val="0"/>
      <w:marBottom w:val="0"/>
      <w:divBdr>
        <w:top w:val="none" w:sz="0" w:space="0" w:color="auto"/>
        <w:left w:val="none" w:sz="0" w:space="0" w:color="auto"/>
        <w:bottom w:val="none" w:sz="0" w:space="0" w:color="auto"/>
        <w:right w:val="none" w:sz="0" w:space="0" w:color="auto"/>
      </w:divBdr>
    </w:div>
    <w:div w:id="716321783">
      <w:bodyDiv w:val="1"/>
      <w:marLeft w:val="0"/>
      <w:marRight w:val="0"/>
      <w:marTop w:val="0"/>
      <w:marBottom w:val="0"/>
      <w:divBdr>
        <w:top w:val="none" w:sz="0" w:space="0" w:color="auto"/>
        <w:left w:val="none" w:sz="0" w:space="0" w:color="auto"/>
        <w:bottom w:val="none" w:sz="0" w:space="0" w:color="auto"/>
        <w:right w:val="none" w:sz="0" w:space="0" w:color="auto"/>
      </w:divBdr>
    </w:div>
    <w:div w:id="858272033">
      <w:bodyDiv w:val="1"/>
      <w:marLeft w:val="0"/>
      <w:marRight w:val="0"/>
      <w:marTop w:val="0"/>
      <w:marBottom w:val="0"/>
      <w:divBdr>
        <w:top w:val="none" w:sz="0" w:space="0" w:color="auto"/>
        <w:left w:val="none" w:sz="0" w:space="0" w:color="auto"/>
        <w:bottom w:val="none" w:sz="0" w:space="0" w:color="auto"/>
        <w:right w:val="none" w:sz="0" w:space="0" w:color="auto"/>
      </w:divBdr>
    </w:div>
    <w:div w:id="1121847189">
      <w:bodyDiv w:val="1"/>
      <w:marLeft w:val="0"/>
      <w:marRight w:val="0"/>
      <w:marTop w:val="0"/>
      <w:marBottom w:val="0"/>
      <w:divBdr>
        <w:top w:val="none" w:sz="0" w:space="0" w:color="auto"/>
        <w:left w:val="none" w:sz="0" w:space="0" w:color="auto"/>
        <w:bottom w:val="none" w:sz="0" w:space="0" w:color="auto"/>
        <w:right w:val="none" w:sz="0" w:space="0" w:color="auto"/>
      </w:divBdr>
    </w:div>
    <w:div w:id="1596672026">
      <w:bodyDiv w:val="1"/>
      <w:marLeft w:val="0"/>
      <w:marRight w:val="0"/>
      <w:marTop w:val="0"/>
      <w:marBottom w:val="0"/>
      <w:divBdr>
        <w:top w:val="none" w:sz="0" w:space="0" w:color="auto"/>
        <w:left w:val="none" w:sz="0" w:space="0" w:color="auto"/>
        <w:bottom w:val="none" w:sz="0" w:space="0" w:color="auto"/>
        <w:right w:val="none" w:sz="0" w:space="0" w:color="auto"/>
      </w:divBdr>
    </w:div>
    <w:div w:id="1597130004">
      <w:bodyDiv w:val="1"/>
      <w:marLeft w:val="0"/>
      <w:marRight w:val="0"/>
      <w:marTop w:val="0"/>
      <w:marBottom w:val="0"/>
      <w:divBdr>
        <w:top w:val="none" w:sz="0" w:space="0" w:color="auto"/>
        <w:left w:val="none" w:sz="0" w:space="0" w:color="auto"/>
        <w:bottom w:val="none" w:sz="0" w:space="0" w:color="auto"/>
        <w:right w:val="none" w:sz="0" w:space="0" w:color="auto"/>
      </w:divBdr>
    </w:div>
    <w:div w:id="181340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h.snapsurveys.com/s.asp?k=155862505933"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ra.nhs.u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ra.nhs.uk/planning-and-improving-research/policies-standards-legislation/uk-policy-framework-health-social-care-researc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ransceleratebiopharmainc.com/gcp-training-attestation/" TargetMode="External"/><Relationship Id="rId4" Type="http://schemas.openxmlformats.org/officeDocument/2006/relationships/settings" Target="settings.xml"/><Relationship Id="rId9" Type="http://schemas.openxmlformats.org/officeDocument/2006/relationships/hyperlink" Target="https://www.hra.nhs.uk/about-us/news-updates/updated-guidance-good-clinical-practice-gcp-trainin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6A0B4A8DD6F4A5A90006B02DCDB8C55"/>
        <w:category>
          <w:name w:val="General"/>
          <w:gallery w:val="placeholder"/>
        </w:category>
        <w:types>
          <w:type w:val="bbPlcHdr"/>
        </w:types>
        <w:behaviors>
          <w:behavior w:val="content"/>
        </w:behaviors>
        <w:guid w:val="{F74B8A70-0A8E-425C-876E-42DD452B7D51}"/>
      </w:docPartPr>
      <w:docPartBody>
        <w:p w:rsidR="00E12F1B" w:rsidRDefault="00C823F1" w:rsidP="003A52DF">
          <w:pPr>
            <w:pStyle w:val="C6A0B4A8DD6F4A5A90006B02DCDB8C5580"/>
          </w:pPr>
          <w:r w:rsidRPr="005056C8">
            <w:rPr>
              <w:rFonts w:eastAsia="Times New Roman" w:cs="Arial"/>
              <w:color w:val="808080" w:themeColor="background1" w:themeShade="80"/>
              <w:lang w:eastAsia="en-GB"/>
            </w:rPr>
            <w:t>Enter name</w:t>
          </w:r>
        </w:p>
      </w:docPartBody>
    </w:docPart>
    <w:docPart>
      <w:docPartPr>
        <w:name w:val="628D1D54DE1A4872AC660A4B53515A02"/>
        <w:category>
          <w:name w:val="General"/>
          <w:gallery w:val="placeholder"/>
        </w:category>
        <w:types>
          <w:type w:val="bbPlcHdr"/>
        </w:types>
        <w:behaviors>
          <w:behavior w:val="content"/>
        </w:behaviors>
        <w:guid w:val="{695B9ABE-F4C0-4D95-A7B5-3355C0CFFF48}"/>
      </w:docPartPr>
      <w:docPartBody>
        <w:p w:rsidR="00E12F1B" w:rsidRDefault="00C823F1" w:rsidP="003A52DF">
          <w:pPr>
            <w:pStyle w:val="628D1D54DE1A4872AC660A4B53515A0280"/>
          </w:pPr>
          <w:r w:rsidRPr="005056C8">
            <w:rPr>
              <w:rStyle w:val="PlaceholderText"/>
              <w:rFonts w:cs="Arial"/>
              <w:color w:val="808080" w:themeColor="background1" w:themeShade="80"/>
              <w:szCs w:val="24"/>
            </w:rPr>
            <w:t>Enter post</w:t>
          </w:r>
        </w:p>
      </w:docPartBody>
    </w:docPart>
    <w:docPart>
      <w:docPartPr>
        <w:name w:val="32ED938C7EB24CDCBF6836BD375621FC"/>
        <w:category>
          <w:name w:val="General"/>
          <w:gallery w:val="placeholder"/>
        </w:category>
        <w:types>
          <w:type w:val="bbPlcHdr"/>
        </w:types>
        <w:behaviors>
          <w:behavior w:val="content"/>
        </w:behaviors>
        <w:guid w:val="{D6C9E2CD-7EA1-4B0A-A977-CDDC0F715C64}"/>
      </w:docPartPr>
      <w:docPartBody>
        <w:p w:rsidR="00E12F1B" w:rsidRDefault="00C823F1" w:rsidP="003A52DF">
          <w:pPr>
            <w:pStyle w:val="32ED938C7EB24CDCBF6836BD375621FC80"/>
          </w:pPr>
          <w:r w:rsidRPr="005056C8">
            <w:rPr>
              <w:rStyle w:val="PlaceholderText"/>
              <w:rFonts w:cs="Arial"/>
              <w:szCs w:val="24"/>
            </w:rPr>
            <w:t>Enter name of organisation</w:t>
          </w:r>
        </w:p>
      </w:docPartBody>
    </w:docPart>
    <w:docPart>
      <w:docPartPr>
        <w:name w:val="7FDE970EA94A437180C1BFC76C7FA780"/>
        <w:category>
          <w:name w:val="General"/>
          <w:gallery w:val="placeholder"/>
        </w:category>
        <w:types>
          <w:type w:val="bbPlcHdr"/>
        </w:types>
        <w:behaviors>
          <w:behavior w:val="content"/>
        </w:behaviors>
        <w:guid w:val="{8350F89C-DAE8-4473-96AB-66895C066C91}"/>
      </w:docPartPr>
      <w:docPartBody>
        <w:p w:rsidR="00E12F1B" w:rsidRDefault="00C823F1" w:rsidP="003A52DF">
          <w:pPr>
            <w:pStyle w:val="7FDE970EA94A437180C1BFC76C7FA78080"/>
          </w:pPr>
          <w:r w:rsidRPr="005056C8">
            <w:rPr>
              <w:rStyle w:val="PlaceholderText"/>
              <w:rFonts w:cs="Arial"/>
              <w:szCs w:val="24"/>
            </w:rPr>
            <w:t>Enter email address</w:t>
          </w:r>
        </w:p>
      </w:docPartBody>
    </w:docPart>
    <w:docPart>
      <w:docPartPr>
        <w:name w:val="D17BB891454A402DA4863A2CA3E472E5"/>
        <w:category>
          <w:name w:val="General"/>
          <w:gallery w:val="placeholder"/>
        </w:category>
        <w:types>
          <w:type w:val="bbPlcHdr"/>
        </w:types>
        <w:behaviors>
          <w:behavior w:val="content"/>
        </w:behaviors>
        <w:guid w:val="{E18F3144-BED8-421D-9658-BBF754FA7592}"/>
      </w:docPartPr>
      <w:docPartBody>
        <w:p w:rsidR="00E12F1B" w:rsidRDefault="00C823F1" w:rsidP="003A52DF">
          <w:pPr>
            <w:pStyle w:val="D17BB891454A402DA4863A2CA3E472E580"/>
          </w:pPr>
          <w:r w:rsidRPr="005056C8">
            <w:rPr>
              <w:rStyle w:val="PlaceholderText"/>
              <w:rFonts w:cs="Arial"/>
              <w:szCs w:val="24"/>
            </w:rPr>
            <w:t>Enter telephone number</w:t>
          </w:r>
        </w:p>
      </w:docPartBody>
    </w:docPart>
    <w:docPart>
      <w:docPartPr>
        <w:name w:val="43564265EA3C4164A9C09243F9E4352E"/>
        <w:category>
          <w:name w:val="General"/>
          <w:gallery w:val="placeholder"/>
        </w:category>
        <w:types>
          <w:type w:val="bbPlcHdr"/>
        </w:types>
        <w:behaviors>
          <w:behavior w:val="content"/>
        </w:behaviors>
        <w:guid w:val="{A07A9557-547A-4C0E-860B-D5E63B140339}"/>
      </w:docPartPr>
      <w:docPartBody>
        <w:p w:rsidR="00FC4289" w:rsidRDefault="00C823F1" w:rsidP="003A52DF">
          <w:pPr>
            <w:pStyle w:val="43564265EA3C4164A9C09243F9E4352E46"/>
          </w:pPr>
          <w:r w:rsidRPr="005056C8">
            <w:rPr>
              <w:rStyle w:val="PlaceholderText"/>
              <w:rFonts w:cs="Arial"/>
              <w:color w:val="808080" w:themeColor="background1" w:themeShade="80"/>
            </w:rPr>
            <w:t>Enter full title of study</w:t>
          </w:r>
        </w:p>
      </w:docPartBody>
    </w:docPart>
    <w:docPart>
      <w:docPartPr>
        <w:name w:val="C20BF2FF2B6C47AE923A53DCCDAE01B4"/>
        <w:category>
          <w:name w:val="General"/>
          <w:gallery w:val="placeholder"/>
        </w:category>
        <w:types>
          <w:type w:val="bbPlcHdr"/>
        </w:types>
        <w:behaviors>
          <w:behavior w:val="content"/>
        </w:behaviors>
        <w:guid w:val="{C5D05291-75BA-475B-8390-49392647A3A3}"/>
      </w:docPartPr>
      <w:docPartBody>
        <w:p w:rsidR="00456AF5" w:rsidRDefault="00C823F1" w:rsidP="003A52DF">
          <w:pPr>
            <w:pStyle w:val="C20BF2FF2B6C47AE923A53DCCDAE01B420"/>
          </w:pPr>
          <w:r w:rsidRPr="005056C8">
            <w:rPr>
              <w:rStyle w:val="PlaceholderText"/>
              <w:rFonts w:cs="Arial"/>
              <w:szCs w:val="24"/>
            </w:rPr>
            <w:t>Click here to enter text</w:t>
          </w:r>
        </w:p>
      </w:docPartBody>
    </w:docPart>
    <w:docPart>
      <w:docPartPr>
        <w:name w:val="E3A7D4662EE049B4AAFF1A553B09F026"/>
        <w:category>
          <w:name w:val="General"/>
          <w:gallery w:val="placeholder"/>
        </w:category>
        <w:types>
          <w:type w:val="bbPlcHdr"/>
        </w:types>
        <w:behaviors>
          <w:behavior w:val="content"/>
        </w:behaviors>
        <w:guid w:val="{9B549620-C614-4D00-B098-0F74921EEF47}"/>
      </w:docPartPr>
      <w:docPartBody>
        <w:p w:rsidR="00456AF5" w:rsidRDefault="00C823F1" w:rsidP="003A52DF">
          <w:pPr>
            <w:pStyle w:val="E3A7D4662EE049B4AAFF1A553B09F02620"/>
          </w:pPr>
          <w:r w:rsidRPr="005056C8">
            <w:rPr>
              <w:rStyle w:val="PlaceholderText"/>
              <w:rFonts w:cs="Arial"/>
              <w:szCs w:val="24"/>
            </w:rPr>
            <w:t>Click here to enter text</w:t>
          </w:r>
        </w:p>
      </w:docPartBody>
    </w:docPart>
    <w:docPart>
      <w:docPartPr>
        <w:name w:val="39F11AB764884030B1F064A88E186E9E"/>
        <w:category>
          <w:name w:val="General"/>
          <w:gallery w:val="placeholder"/>
        </w:category>
        <w:types>
          <w:type w:val="bbPlcHdr"/>
        </w:types>
        <w:behaviors>
          <w:behavior w:val="content"/>
        </w:behaviors>
        <w:guid w:val="{1F5C20FB-97C6-4FB7-A9DB-43EA5C3E9C78}"/>
      </w:docPartPr>
      <w:docPartBody>
        <w:p w:rsidR="00456AF5" w:rsidRDefault="00C823F1" w:rsidP="003A52DF">
          <w:pPr>
            <w:pStyle w:val="39F11AB764884030B1F064A88E186E9E20"/>
          </w:pPr>
          <w:r w:rsidRPr="005056C8">
            <w:rPr>
              <w:rStyle w:val="PlaceholderText"/>
              <w:rFonts w:cs="Arial"/>
              <w:szCs w:val="24"/>
            </w:rPr>
            <w:t>Click here to enter text</w:t>
          </w:r>
        </w:p>
      </w:docPartBody>
    </w:docPart>
    <w:docPart>
      <w:docPartPr>
        <w:name w:val="1A999F21B376490AB8D575907CE59E7B"/>
        <w:category>
          <w:name w:val="General"/>
          <w:gallery w:val="placeholder"/>
        </w:category>
        <w:types>
          <w:type w:val="bbPlcHdr"/>
        </w:types>
        <w:behaviors>
          <w:behavior w:val="content"/>
        </w:behaviors>
        <w:guid w:val="{F1E98D34-89BF-4B2E-8848-1671A00DEF9F}"/>
      </w:docPartPr>
      <w:docPartBody>
        <w:p w:rsidR="00456AF5" w:rsidRDefault="00C823F1" w:rsidP="003A52DF">
          <w:pPr>
            <w:pStyle w:val="1A999F21B376490AB8D575907CE59E7B20"/>
          </w:pPr>
          <w:r w:rsidRPr="005056C8">
            <w:rPr>
              <w:rStyle w:val="PlaceholderText"/>
              <w:rFonts w:cs="Arial"/>
              <w:szCs w:val="24"/>
            </w:rPr>
            <w:t>Click here to enter text</w:t>
          </w:r>
        </w:p>
      </w:docPartBody>
    </w:docPart>
    <w:docPart>
      <w:docPartPr>
        <w:name w:val="8EAEA33C31644D28A4306484094DAF29"/>
        <w:category>
          <w:name w:val="General"/>
          <w:gallery w:val="placeholder"/>
        </w:category>
        <w:types>
          <w:type w:val="bbPlcHdr"/>
        </w:types>
        <w:behaviors>
          <w:behavior w:val="content"/>
        </w:behaviors>
        <w:guid w:val="{B7EB588F-6E4B-4809-A7F7-DE56F22B1EBA}"/>
      </w:docPartPr>
      <w:docPartBody>
        <w:p w:rsidR="00456AF5" w:rsidRDefault="00C823F1" w:rsidP="003A52DF">
          <w:pPr>
            <w:pStyle w:val="8EAEA33C31644D28A4306484094DAF2920"/>
          </w:pPr>
          <w:r w:rsidRPr="005056C8">
            <w:rPr>
              <w:rStyle w:val="PlaceholderText"/>
              <w:rFonts w:cs="Arial"/>
              <w:szCs w:val="24"/>
            </w:rPr>
            <w:t>Click here to enter text</w:t>
          </w:r>
        </w:p>
      </w:docPartBody>
    </w:docPart>
    <w:docPart>
      <w:docPartPr>
        <w:name w:val="7E8EC04E88984B5584976201F2779921"/>
        <w:category>
          <w:name w:val="General"/>
          <w:gallery w:val="placeholder"/>
        </w:category>
        <w:types>
          <w:type w:val="bbPlcHdr"/>
        </w:types>
        <w:behaviors>
          <w:behavior w:val="content"/>
        </w:behaviors>
        <w:guid w:val="{C8C95B18-63D4-4A4E-9176-BA615D0FF971}"/>
      </w:docPartPr>
      <w:docPartBody>
        <w:p w:rsidR="00456AF5" w:rsidRDefault="00C823F1" w:rsidP="003A52DF">
          <w:pPr>
            <w:pStyle w:val="7E8EC04E88984B5584976201F277992120"/>
          </w:pPr>
          <w:r w:rsidRPr="005056C8">
            <w:rPr>
              <w:rStyle w:val="PlaceholderText"/>
              <w:rFonts w:cs="Arial"/>
              <w:szCs w:val="24"/>
            </w:rPr>
            <w:t>Click here to enter text</w:t>
          </w:r>
        </w:p>
      </w:docPartBody>
    </w:docPart>
    <w:docPart>
      <w:docPartPr>
        <w:name w:val="6020CC53C6D54DCC87E814609E1A1BF6"/>
        <w:category>
          <w:name w:val="General"/>
          <w:gallery w:val="placeholder"/>
        </w:category>
        <w:types>
          <w:type w:val="bbPlcHdr"/>
        </w:types>
        <w:behaviors>
          <w:behavior w:val="content"/>
        </w:behaviors>
        <w:guid w:val="{366FE754-D083-4BE3-89F2-876CB3BDE80F}"/>
      </w:docPartPr>
      <w:docPartBody>
        <w:p w:rsidR="00456AF5" w:rsidRDefault="00C823F1" w:rsidP="003A52DF">
          <w:pPr>
            <w:pStyle w:val="6020CC53C6D54DCC87E814609E1A1BF620"/>
          </w:pPr>
          <w:r w:rsidRPr="005056C8">
            <w:rPr>
              <w:rStyle w:val="PlaceholderText"/>
              <w:rFonts w:cs="Arial"/>
              <w:szCs w:val="24"/>
            </w:rPr>
            <w:t>Click here to enter text</w:t>
          </w:r>
        </w:p>
      </w:docPartBody>
    </w:docPart>
    <w:docPart>
      <w:docPartPr>
        <w:name w:val="3BF5ED9F310143A5A8A9BCE7EBC5ACCD"/>
        <w:category>
          <w:name w:val="General"/>
          <w:gallery w:val="placeholder"/>
        </w:category>
        <w:types>
          <w:type w:val="bbPlcHdr"/>
        </w:types>
        <w:behaviors>
          <w:behavior w:val="content"/>
        </w:behaviors>
        <w:guid w:val="{4F3DAC57-5E65-498E-BD4C-A89CE178C900}"/>
      </w:docPartPr>
      <w:docPartBody>
        <w:p w:rsidR="00456AF5" w:rsidRDefault="00C823F1" w:rsidP="003A52DF">
          <w:pPr>
            <w:pStyle w:val="3BF5ED9F310143A5A8A9BCE7EBC5ACCD20"/>
          </w:pPr>
          <w:r w:rsidRPr="005056C8">
            <w:rPr>
              <w:rStyle w:val="PlaceholderText"/>
              <w:rFonts w:cs="Arial"/>
              <w:szCs w:val="24"/>
            </w:rPr>
            <w:t>Click here to enter text</w:t>
          </w:r>
        </w:p>
      </w:docPartBody>
    </w:docPart>
    <w:docPart>
      <w:docPartPr>
        <w:name w:val="7C94BDCDB31448ED82EB637AE874BD6C"/>
        <w:category>
          <w:name w:val="General"/>
          <w:gallery w:val="placeholder"/>
        </w:category>
        <w:types>
          <w:type w:val="bbPlcHdr"/>
        </w:types>
        <w:behaviors>
          <w:behavior w:val="content"/>
        </w:behaviors>
        <w:guid w:val="{CF6C55BD-43BC-49DF-A7E1-8039312316F6}"/>
      </w:docPartPr>
      <w:docPartBody>
        <w:p w:rsidR="00456AF5" w:rsidRDefault="00C823F1" w:rsidP="003A52DF">
          <w:pPr>
            <w:pStyle w:val="7C94BDCDB31448ED82EB637AE874BD6C20"/>
          </w:pPr>
          <w:r w:rsidRPr="005056C8">
            <w:rPr>
              <w:rStyle w:val="PlaceholderText"/>
              <w:rFonts w:cs="Arial"/>
              <w:szCs w:val="24"/>
            </w:rPr>
            <w:t>Click here to enter text</w:t>
          </w:r>
        </w:p>
      </w:docPartBody>
    </w:docPart>
    <w:docPart>
      <w:docPartPr>
        <w:name w:val="55D43482999F4BFBB2CE7322DEAFF8A6"/>
        <w:category>
          <w:name w:val="General"/>
          <w:gallery w:val="placeholder"/>
        </w:category>
        <w:types>
          <w:type w:val="bbPlcHdr"/>
        </w:types>
        <w:behaviors>
          <w:behavior w:val="content"/>
        </w:behaviors>
        <w:guid w:val="{ACC772DE-7F1D-41BE-B961-027F5AFC24ED}"/>
      </w:docPartPr>
      <w:docPartBody>
        <w:p w:rsidR="00456AF5" w:rsidRDefault="00C823F1" w:rsidP="003A52DF">
          <w:pPr>
            <w:pStyle w:val="55D43482999F4BFBB2CE7322DEAFF8A620"/>
          </w:pPr>
          <w:r w:rsidRPr="005056C8">
            <w:rPr>
              <w:rStyle w:val="PlaceholderText"/>
              <w:rFonts w:cs="Arial"/>
              <w:szCs w:val="24"/>
            </w:rPr>
            <w:t>Click here to enter text</w:t>
          </w:r>
        </w:p>
      </w:docPartBody>
    </w:docPart>
    <w:docPart>
      <w:docPartPr>
        <w:name w:val="A7AFBE60B98C4BA3A821E8837C4D0A3B"/>
        <w:category>
          <w:name w:val="General"/>
          <w:gallery w:val="placeholder"/>
        </w:category>
        <w:types>
          <w:type w:val="bbPlcHdr"/>
        </w:types>
        <w:behaviors>
          <w:behavior w:val="content"/>
        </w:behaviors>
        <w:guid w:val="{EBB1F84D-C924-43E1-821F-B430F419A823}"/>
      </w:docPartPr>
      <w:docPartBody>
        <w:p w:rsidR="00456AF5" w:rsidRDefault="00C823F1" w:rsidP="003A52DF">
          <w:pPr>
            <w:pStyle w:val="A7AFBE60B98C4BA3A821E8837C4D0A3B20"/>
          </w:pPr>
          <w:r w:rsidRPr="005056C8">
            <w:rPr>
              <w:rStyle w:val="PlaceholderText"/>
              <w:rFonts w:cs="Arial"/>
              <w:szCs w:val="24"/>
            </w:rPr>
            <w:t>Click here to enter text</w:t>
          </w:r>
        </w:p>
      </w:docPartBody>
    </w:docPart>
    <w:docPart>
      <w:docPartPr>
        <w:name w:val="9AFDD60054FF45EFB3E31A0922E81FCE"/>
        <w:category>
          <w:name w:val="General"/>
          <w:gallery w:val="placeholder"/>
        </w:category>
        <w:types>
          <w:type w:val="bbPlcHdr"/>
        </w:types>
        <w:behaviors>
          <w:behavior w:val="content"/>
        </w:behaviors>
        <w:guid w:val="{AD1E4395-D64B-4B7C-BBEF-715CC62A2D87}"/>
      </w:docPartPr>
      <w:docPartBody>
        <w:p w:rsidR="00456AF5" w:rsidRDefault="00C823F1" w:rsidP="003A52DF">
          <w:pPr>
            <w:pStyle w:val="9AFDD60054FF45EFB3E31A0922E81FCE20"/>
          </w:pPr>
          <w:r w:rsidRPr="005056C8">
            <w:rPr>
              <w:rStyle w:val="PlaceholderText"/>
              <w:rFonts w:cs="Arial"/>
              <w:szCs w:val="24"/>
            </w:rPr>
            <w:t>Click here to enter text</w:t>
          </w:r>
        </w:p>
      </w:docPartBody>
    </w:docPart>
    <w:docPart>
      <w:docPartPr>
        <w:name w:val="429C6AD6202545B98003FF9F0024D988"/>
        <w:category>
          <w:name w:val="General"/>
          <w:gallery w:val="placeholder"/>
        </w:category>
        <w:types>
          <w:type w:val="bbPlcHdr"/>
        </w:types>
        <w:behaviors>
          <w:behavior w:val="content"/>
        </w:behaviors>
        <w:guid w:val="{59F87699-9839-49F0-BE51-AE5E72E23EA4}"/>
      </w:docPartPr>
      <w:docPartBody>
        <w:p w:rsidR="00456AF5" w:rsidRDefault="00C823F1" w:rsidP="003A52DF">
          <w:pPr>
            <w:pStyle w:val="429C6AD6202545B98003FF9F0024D98820"/>
          </w:pPr>
          <w:r w:rsidRPr="005056C8">
            <w:rPr>
              <w:rStyle w:val="PlaceholderText"/>
              <w:rFonts w:cs="Arial"/>
              <w:szCs w:val="24"/>
            </w:rPr>
            <w:t>Click here to enter text</w:t>
          </w:r>
        </w:p>
      </w:docPartBody>
    </w:docPart>
    <w:docPart>
      <w:docPartPr>
        <w:name w:val="ABC86FE9068E44C8AA271DBBBD1A8B3B"/>
        <w:category>
          <w:name w:val="General"/>
          <w:gallery w:val="placeholder"/>
        </w:category>
        <w:types>
          <w:type w:val="bbPlcHdr"/>
        </w:types>
        <w:behaviors>
          <w:behavior w:val="content"/>
        </w:behaviors>
        <w:guid w:val="{AE79CAA2-110F-4FA2-8F0E-861548F2075A}"/>
      </w:docPartPr>
      <w:docPartBody>
        <w:p w:rsidR="00456AF5" w:rsidRDefault="00C823F1" w:rsidP="003A52DF">
          <w:pPr>
            <w:pStyle w:val="ABC86FE9068E44C8AA271DBBBD1A8B3B20"/>
          </w:pPr>
          <w:r w:rsidRPr="005056C8">
            <w:rPr>
              <w:rStyle w:val="PlaceholderText"/>
              <w:rFonts w:cs="Arial"/>
              <w:szCs w:val="24"/>
            </w:rPr>
            <w:t>Click here to enter text</w:t>
          </w:r>
        </w:p>
      </w:docPartBody>
    </w:docPart>
    <w:docPart>
      <w:docPartPr>
        <w:name w:val="F4DA1893E5704D3285E6ACC7FB682C81"/>
        <w:category>
          <w:name w:val="General"/>
          <w:gallery w:val="placeholder"/>
        </w:category>
        <w:types>
          <w:type w:val="bbPlcHdr"/>
        </w:types>
        <w:behaviors>
          <w:behavior w:val="content"/>
        </w:behaviors>
        <w:guid w:val="{E1739B1E-92C3-49BD-946E-F6DDA9875E06}"/>
      </w:docPartPr>
      <w:docPartBody>
        <w:p w:rsidR="00456AF5" w:rsidRDefault="00C823F1" w:rsidP="003A52DF">
          <w:pPr>
            <w:pStyle w:val="F4DA1893E5704D3285E6ACC7FB682C8120"/>
          </w:pPr>
          <w:r w:rsidRPr="005056C8">
            <w:rPr>
              <w:rStyle w:val="PlaceholderText"/>
              <w:rFonts w:cs="Arial"/>
              <w:szCs w:val="24"/>
            </w:rPr>
            <w:t>Click here to enter text</w:t>
          </w:r>
        </w:p>
      </w:docPartBody>
    </w:docPart>
    <w:docPart>
      <w:docPartPr>
        <w:name w:val="9B200F4E44774F2FBC68C76F2CAF4769"/>
        <w:category>
          <w:name w:val="General"/>
          <w:gallery w:val="placeholder"/>
        </w:category>
        <w:types>
          <w:type w:val="bbPlcHdr"/>
        </w:types>
        <w:behaviors>
          <w:behavior w:val="content"/>
        </w:behaviors>
        <w:guid w:val="{B283BC38-458F-4A82-9408-86141409E36B}"/>
      </w:docPartPr>
      <w:docPartBody>
        <w:p w:rsidR="00456AF5" w:rsidRDefault="00C823F1" w:rsidP="003A52DF">
          <w:pPr>
            <w:pStyle w:val="9B200F4E44774F2FBC68C76F2CAF476920"/>
          </w:pPr>
          <w:r w:rsidRPr="005056C8">
            <w:rPr>
              <w:rStyle w:val="PlaceholderText"/>
              <w:rFonts w:cs="Arial"/>
              <w:szCs w:val="24"/>
            </w:rPr>
            <w:t>Click here to enter text</w:t>
          </w:r>
        </w:p>
      </w:docPartBody>
    </w:docPart>
    <w:docPart>
      <w:docPartPr>
        <w:name w:val="1FF65E2BF2CE46D0AD253E7E416EFDE7"/>
        <w:category>
          <w:name w:val="General"/>
          <w:gallery w:val="placeholder"/>
        </w:category>
        <w:types>
          <w:type w:val="bbPlcHdr"/>
        </w:types>
        <w:behaviors>
          <w:behavior w:val="content"/>
        </w:behaviors>
        <w:guid w:val="{C60DD6D8-3DE2-4F12-BD6B-8234E24A65B1}"/>
      </w:docPartPr>
      <w:docPartBody>
        <w:p w:rsidR="00456AF5" w:rsidRDefault="00C823F1" w:rsidP="003A52DF">
          <w:pPr>
            <w:pStyle w:val="1FF65E2BF2CE46D0AD253E7E416EFDE720"/>
          </w:pPr>
          <w:r w:rsidRPr="005056C8">
            <w:rPr>
              <w:rStyle w:val="PlaceholderText"/>
              <w:rFonts w:cs="Arial"/>
              <w:szCs w:val="24"/>
            </w:rPr>
            <w:t>Click here to enter text</w:t>
          </w:r>
        </w:p>
      </w:docPartBody>
    </w:docPart>
    <w:docPart>
      <w:docPartPr>
        <w:name w:val="A598746A05BA40BC9049C80E78F5D9C0"/>
        <w:category>
          <w:name w:val="General"/>
          <w:gallery w:val="placeholder"/>
        </w:category>
        <w:types>
          <w:type w:val="bbPlcHdr"/>
        </w:types>
        <w:behaviors>
          <w:behavior w:val="content"/>
        </w:behaviors>
        <w:guid w:val="{FC41161B-5303-436E-A721-7C6CD04BF261}"/>
      </w:docPartPr>
      <w:docPartBody>
        <w:p w:rsidR="00456AF5" w:rsidRDefault="00C823F1" w:rsidP="003A52DF">
          <w:pPr>
            <w:pStyle w:val="A598746A05BA40BC9049C80E78F5D9C020"/>
          </w:pPr>
          <w:r w:rsidRPr="005056C8">
            <w:rPr>
              <w:rStyle w:val="PlaceholderText"/>
              <w:rFonts w:cs="Arial"/>
              <w:szCs w:val="24"/>
            </w:rPr>
            <w:t>Click here to enter text</w:t>
          </w:r>
        </w:p>
      </w:docPartBody>
    </w:docPart>
    <w:docPart>
      <w:docPartPr>
        <w:name w:val="531CBCA6141E4C309DDA53BB7792DB25"/>
        <w:category>
          <w:name w:val="General"/>
          <w:gallery w:val="placeholder"/>
        </w:category>
        <w:types>
          <w:type w:val="bbPlcHdr"/>
        </w:types>
        <w:behaviors>
          <w:behavior w:val="content"/>
        </w:behaviors>
        <w:guid w:val="{D8E530DE-FC26-43B4-8617-1E810B40A847}"/>
      </w:docPartPr>
      <w:docPartBody>
        <w:p w:rsidR="00456AF5" w:rsidRDefault="00C823F1" w:rsidP="003A52DF">
          <w:pPr>
            <w:pStyle w:val="531CBCA6141E4C309DDA53BB7792DB2520"/>
          </w:pPr>
          <w:r w:rsidRPr="005056C8">
            <w:rPr>
              <w:rStyle w:val="PlaceholderText"/>
              <w:rFonts w:cs="Arial"/>
              <w:szCs w:val="24"/>
            </w:rPr>
            <w:t>Click here to enter text</w:t>
          </w:r>
        </w:p>
      </w:docPartBody>
    </w:docPart>
    <w:docPart>
      <w:docPartPr>
        <w:name w:val="C7A428092E64425D9E1E25ACA54279EE"/>
        <w:category>
          <w:name w:val="General"/>
          <w:gallery w:val="placeholder"/>
        </w:category>
        <w:types>
          <w:type w:val="bbPlcHdr"/>
        </w:types>
        <w:behaviors>
          <w:behavior w:val="content"/>
        </w:behaviors>
        <w:guid w:val="{CEE08751-21F7-449F-9627-C627159FBBAF}"/>
      </w:docPartPr>
      <w:docPartBody>
        <w:p w:rsidR="00456AF5" w:rsidRDefault="00C823F1" w:rsidP="003A52DF">
          <w:pPr>
            <w:pStyle w:val="C7A428092E64425D9E1E25ACA54279EE20"/>
          </w:pPr>
          <w:r w:rsidRPr="005056C8">
            <w:rPr>
              <w:rStyle w:val="PlaceholderText"/>
              <w:rFonts w:cs="Arial"/>
              <w:szCs w:val="24"/>
            </w:rPr>
            <w:t>Click here to enter text</w:t>
          </w:r>
        </w:p>
      </w:docPartBody>
    </w:docPart>
    <w:docPart>
      <w:docPartPr>
        <w:name w:val="130953120544485C8D9B920F998B4D7E"/>
        <w:category>
          <w:name w:val="General"/>
          <w:gallery w:val="placeholder"/>
        </w:category>
        <w:types>
          <w:type w:val="bbPlcHdr"/>
        </w:types>
        <w:behaviors>
          <w:behavior w:val="content"/>
        </w:behaviors>
        <w:guid w:val="{362D1651-3C8F-4217-B106-6C52AA73D5BF}"/>
      </w:docPartPr>
      <w:docPartBody>
        <w:p w:rsidR="00456AF5" w:rsidRDefault="00C823F1" w:rsidP="003A52DF">
          <w:pPr>
            <w:pStyle w:val="130953120544485C8D9B920F998B4D7E20"/>
          </w:pPr>
          <w:r w:rsidRPr="005056C8">
            <w:rPr>
              <w:rStyle w:val="PlaceholderText"/>
              <w:rFonts w:cs="Arial"/>
              <w:szCs w:val="24"/>
            </w:rPr>
            <w:t>Click here to enter text</w:t>
          </w:r>
        </w:p>
      </w:docPartBody>
    </w:docPart>
    <w:docPart>
      <w:docPartPr>
        <w:name w:val="0A2B5D60567342029C65DD3FF6A31C53"/>
        <w:category>
          <w:name w:val="General"/>
          <w:gallery w:val="placeholder"/>
        </w:category>
        <w:types>
          <w:type w:val="bbPlcHdr"/>
        </w:types>
        <w:behaviors>
          <w:behavior w:val="content"/>
        </w:behaviors>
        <w:guid w:val="{AAA1F7E4-70C5-44AB-9FDC-FF0AF87F026F}"/>
      </w:docPartPr>
      <w:docPartBody>
        <w:p w:rsidR="00456AF5" w:rsidRDefault="00C823F1" w:rsidP="003A52DF">
          <w:pPr>
            <w:pStyle w:val="0A2B5D60567342029C65DD3FF6A31C5320"/>
          </w:pPr>
          <w:r w:rsidRPr="005056C8">
            <w:rPr>
              <w:rStyle w:val="PlaceholderText"/>
              <w:rFonts w:cs="Arial"/>
              <w:szCs w:val="24"/>
            </w:rPr>
            <w:t>Click here to enter text</w:t>
          </w:r>
        </w:p>
      </w:docPartBody>
    </w:docPart>
    <w:docPart>
      <w:docPartPr>
        <w:name w:val="C4631880F0CE4531994D76E3BEE26BDD"/>
        <w:category>
          <w:name w:val="General"/>
          <w:gallery w:val="placeholder"/>
        </w:category>
        <w:types>
          <w:type w:val="bbPlcHdr"/>
        </w:types>
        <w:behaviors>
          <w:behavior w:val="content"/>
        </w:behaviors>
        <w:guid w:val="{FEFE0493-192D-4D80-8E57-3DFD72F83EDB}"/>
      </w:docPartPr>
      <w:docPartBody>
        <w:p w:rsidR="00456AF5" w:rsidRDefault="00C823F1" w:rsidP="003A52DF">
          <w:pPr>
            <w:pStyle w:val="C4631880F0CE4531994D76E3BEE26BDD20"/>
          </w:pPr>
          <w:r w:rsidRPr="005056C8">
            <w:rPr>
              <w:rStyle w:val="PlaceholderText"/>
              <w:rFonts w:cs="Arial"/>
              <w:szCs w:val="24"/>
            </w:rPr>
            <w:t>Click here to enter text</w:t>
          </w:r>
        </w:p>
      </w:docPartBody>
    </w:docPart>
    <w:docPart>
      <w:docPartPr>
        <w:name w:val="FF0C09B9E24A4ED484FAB61D54BD297B"/>
        <w:category>
          <w:name w:val="General"/>
          <w:gallery w:val="placeholder"/>
        </w:category>
        <w:types>
          <w:type w:val="bbPlcHdr"/>
        </w:types>
        <w:behaviors>
          <w:behavior w:val="content"/>
        </w:behaviors>
        <w:guid w:val="{C55166F1-86D9-4600-AE08-40837E48766C}"/>
      </w:docPartPr>
      <w:docPartBody>
        <w:p w:rsidR="00456AF5" w:rsidRDefault="00C823F1" w:rsidP="003A52DF">
          <w:pPr>
            <w:pStyle w:val="FF0C09B9E24A4ED484FAB61D54BD297B20"/>
          </w:pPr>
          <w:r w:rsidRPr="005056C8">
            <w:rPr>
              <w:rStyle w:val="PlaceholderText"/>
              <w:rFonts w:cs="Arial"/>
              <w:szCs w:val="24"/>
            </w:rPr>
            <w:t>Click here to enter text</w:t>
          </w:r>
        </w:p>
      </w:docPartBody>
    </w:docPart>
    <w:docPart>
      <w:docPartPr>
        <w:name w:val="D29349CAB8564B8C9A7E29744D8D5576"/>
        <w:category>
          <w:name w:val="General"/>
          <w:gallery w:val="placeholder"/>
        </w:category>
        <w:types>
          <w:type w:val="bbPlcHdr"/>
        </w:types>
        <w:behaviors>
          <w:behavior w:val="content"/>
        </w:behaviors>
        <w:guid w:val="{1C6CA6EE-2295-4F6F-9DD9-CFE4359F16C8}"/>
      </w:docPartPr>
      <w:docPartBody>
        <w:p w:rsidR="00456AF5" w:rsidRDefault="00C823F1" w:rsidP="003A52DF">
          <w:pPr>
            <w:pStyle w:val="D29349CAB8564B8C9A7E29744D8D557620"/>
          </w:pPr>
          <w:r w:rsidRPr="005056C8">
            <w:rPr>
              <w:rStyle w:val="PlaceholderText"/>
              <w:rFonts w:cs="Arial"/>
              <w:szCs w:val="24"/>
            </w:rPr>
            <w:t>Click here to enter text</w:t>
          </w:r>
        </w:p>
      </w:docPartBody>
    </w:docPart>
    <w:docPart>
      <w:docPartPr>
        <w:name w:val="81B2AAD4A00C48A382D5DB0F393CB9B5"/>
        <w:category>
          <w:name w:val="General"/>
          <w:gallery w:val="placeholder"/>
        </w:category>
        <w:types>
          <w:type w:val="bbPlcHdr"/>
        </w:types>
        <w:behaviors>
          <w:behavior w:val="content"/>
        </w:behaviors>
        <w:guid w:val="{9F068061-71A6-4F5B-8031-D2EDD601E858}"/>
      </w:docPartPr>
      <w:docPartBody>
        <w:p w:rsidR="00E72DD0" w:rsidRDefault="00C823F1" w:rsidP="003A52DF">
          <w:pPr>
            <w:pStyle w:val="81B2AAD4A00C48A382D5DB0F393CB9B520"/>
          </w:pPr>
          <w:r w:rsidRPr="005056C8">
            <w:rPr>
              <w:rStyle w:val="PlaceholderText"/>
              <w:rFonts w:cs="Arial"/>
              <w:b w:val="0"/>
              <w:color w:val="808080" w:themeColor="background1" w:themeShade="80"/>
            </w:rPr>
            <w:t>Enter name</w:t>
          </w:r>
        </w:p>
      </w:docPartBody>
    </w:docPart>
    <w:docPart>
      <w:docPartPr>
        <w:name w:val="31B458956ED34D08AE8B5C55A00FCF04"/>
        <w:category>
          <w:name w:val="General"/>
          <w:gallery w:val="placeholder"/>
        </w:category>
        <w:types>
          <w:type w:val="bbPlcHdr"/>
        </w:types>
        <w:behaviors>
          <w:behavior w:val="content"/>
        </w:behaviors>
        <w:guid w:val="{B15E2DEC-21E5-4E28-9539-4910B98BD2A7}"/>
      </w:docPartPr>
      <w:docPartBody>
        <w:p w:rsidR="00E72DD0" w:rsidRDefault="00C823F1" w:rsidP="003A52DF">
          <w:pPr>
            <w:pStyle w:val="31B458956ED34D08AE8B5C55A00FCF0420"/>
          </w:pPr>
          <w:r w:rsidRPr="005056C8">
            <w:rPr>
              <w:rStyle w:val="EditablefieldChar"/>
              <w:rFonts w:cs="Arial"/>
              <w:b w:val="0"/>
              <w:color w:val="808080" w:themeColor="background1" w:themeShade="80"/>
            </w:rPr>
            <w:t>Enter telephone number</w:t>
          </w:r>
        </w:p>
      </w:docPartBody>
    </w:docPart>
    <w:docPart>
      <w:docPartPr>
        <w:name w:val="E0858FBC32DA42E9B316D34171F2B2B5"/>
        <w:category>
          <w:name w:val="General"/>
          <w:gallery w:val="placeholder"/>
        </w:category>
        <w:types>
          <w:type w:val="bbPlcHdr"/>
        </w:types>
        <w:behaviors>
          <w:behavior w:val="content"/>
        </w:behaviors>
        <w:guid w:val="{9BD71A9A-0331-4199-A1D9-A7702A62A685}"/>
      </w:docPartPr>
      <w:docPartBody>
        <w:p w:rsidR="00E72DD0" w:rsidRDefault="00C823F1" w:rsidP="003A52DF">
          <w:pPr>
            <w:pStyle w:val="E0858FBC32DA42E9B316D34171F2B2B520"/>
          </w:pPr>
          <w:r w:rsidRPr="005056C8">
            <w:rPr>
              <w:rStyle w:val="PlaceholderText"/>
              <w:rFonts w:cs="Arial"/>
              <w:b w:val="0"/>
              <w:color w:val="808080" w:themeColor="background1" w:themeShade="80"/>
            </w:rPr>
            <w:t>Enter email address</w:t>
          </w:r>
        </w:p>
      </w:docPartBody>
    </w:docPart>
    <w:docPart>
      <w:docPartPr>
        <w:name w:val="B7B6A9DA9E1647C1A6950FE791563ABE"/>
        <w:category>
          <w:name w:val="General"/>
          <w:gallery w:val="placeholder"/>
        </w:category>
        <w:types>
          <w:type w:val="bbPlcHdr"/>
        </w:types>
        <w:behaviors>
          <w:behavior w:val="content"/>
        </w:behaviors>
        <w:guid w:val="{9158900F-41D3-4812-8C6B-0C15385E3D77}"/>
      </w:docPartPr>
      <w:docPartBody>
        <w:p w:rsidR="00E72DD0" w:rsidRDefault="00C823F1" w:rsidP="003A52DF">
          <w:pPr>
            <w:pStyle w:val="B7B6A9DA9E1647C1A6950FE791563ABE20"/>
          </w:pPr>
          <w:r w:rsidRPr="005056C8">
            <w:rPr>
              <w:rStyle w:val="PlaceholderText"/>
              <w:rFonts w:cs="Arial"/>
              <w:color w:val="808080" w:themeColor="background1" w:themeShade="80"/>
            </w:rPr>
            <w:t>Select role</w:t>
          </w:r>
        </w:p>
      </w:docPartBody>
    </w:docPart>
    <w:docPart>
      <w:docPartPr>
        <w:name w:val="1A292920EFE14BEA825F9CC7FCEA0DD7"/>
        <w:category>
          <w:name w:val="General"/>
          <w:gallery w:val="placeholder"/>
        </w:category>
        <w:types>
          <w:type w:val="bbPlcHdr"/>
        </w:types>
        <w:behaviors>
          <w:behavior w:val="content"/>
        </w:behaviors>
        <w:guid w:val="{BEBB9F68-74F3-4057-AB8A-490AFCA5F14A}"/>
      </w:docPartPr>
      <w:docPartBody>
        <w:p w:rsidR="00503E0D" w:rsidRDefault="00C823F1" w:rsidP="003A52DF">
          <w:pPr>
            <w:pStyle w:val="1A292920EFE14BEA825F9CC7FCEA0DD720"/>
          </w:pPr>
          <w:r w:rsidRPr="005056C8">
            <w:rPr>
              <w:rStyle w:val="PlaceholderText"/>
              <w:rFonts w:cs="Arial"/>
              <w:b w:val="0"/>
              <w:color w:val="808080" w:themeColor="background1" w:themeShade="80"/>
            </w:rPr>
            <w:t>Select predicted start date</w:t>
          </w:r>
        </w:p>
      </w:docPartBody>
    </w:docPart>
    <w:docPart>
      <w:docPartPr>
        <w:name w:val="057D023C4E3C465F89B1EBF1A18709B1"/>
        <w:category>
          <w:name w:val="General"/>
          <w:gallery w:val="placeholder"/>
        </w:category>
        <w:types>
          <w:type w:val="bbPlcHdr"/>
        </w:types>
        <w:behaviors>
          <w:behavior w:val="content"/>
        </w:behaviors>
        <w:guid w:val="{F9F01950-3944-4616-B8AB-34384D1A8E54}"/>
      </w:docPartPr>
      <w:docPartBody>
        <w:p w:rsidR="00503E0D" w:rsidRDefault="00C823F1" w:rsidP="003A52DF">
          <w:pPr>
            <w:pStyle w:val="057D023C4E3C465F89B1EBF1A18709B120"/>
          </w:pPr>
          <w:r w:rsidRPr="005056C8">
            <w:rPr>
              <w:rStyle w:val="PlaceholderText"/>
              <w:rFonts w:cs="Arial"/>
              <w:b w:val="0"/>
              <w:color w:val="808080" w:themeColor="background1" w:themeShade="80"/>
            </w:rPr>
            <w:t>Select predicted end date</w:t>
          </w:r>
        </w:p>
      </w:docPartBody>
    </w:docPart>
    <w:docPart>
      <w:docPartPr>
        <w:name w:val="65B901B55617414B868A832C324928D9"/>
        <w:category>
          <w:name w:val="General"/>
          <w:gallery w:val="placeholder"/>
        </w:category>
        <w:types>
          <w:type w:val="bbPlcHdr"/>
        </w:types>
        <w:behaviors>
          <w:behavior w:val="content"/>
        </w:behaviors>
        <w:guid w:val="{6FE9D28F-F0BC-4446-B69F-14F3D35DC0AB}"/>
      </w:docPartPr>
      <w:docPartBody>
        <w:p w:rsidR="00503E0D" w:rsidRDefault="00C823F1" w:rsidP="003A52DF">
          <w:pPr>
            <w:pStyle w:val="65B901B55617414B868A832C324928D920"/>
          </w:pPr>
          <w:r w:rsidRPr="005056C8">
            <w:rPr>
              <w:rStyle w:val="PlaceholderText"/>
              <w:rFonts w:cs="Arial"/>
              <w:b w:val="0"/>
              <w:color w:val="808080" w:themeColor="background1" w:themeShade="80"/>
            </w:rPr>
            <w:t>Select predicted site initiation visit date</w:t>
          </w:r>
        </w:p>
      </w:docPartBody>
    </w:docPart>
    <w:docPart>
      <w:docPartPr>
        <w:name w:val="AA3C5942F6B64E52AA89A73522FAEF57"/>
        <w:category>
          <w:name w:val="General"/>
          <w:gallery w:val="placeholder"/>
        </w:category>
        <w:types>
          <w:type w:val="bbPlcHdr"/>
        </w:types>
        <w:behaviors>
          <w:behavior w:val="content"/>
        </w:behaviors>
        <w:guid w:val="{41B42D3C-D4AA-4C45-8EF9-3BD2AF7D226B}"/>
      </w:docPartPr>
      <w:docPartBody>
        <w:p w:rsidR="00503E0D" w:rsidRDefault="00C823F1" w:rsidP="003A52DF">
          <w:pPr>
            <w:pStyle w:val="AA3C5942F6B64E52AA89A73522FAEF5719"/>
          </w:pPr>
          <w:r w:rsidRPr="005056C8">
            <w:rPr>
              <w:rStyle w:val="PlaceholderText"/>
              <w:rFonts w:cs="Arial"/>
              <w:b w:val="0"/>
              <w:color w:val="808080" w:themeColor="background1" w:themeShade="80"/>
            </w:rPr>
            <w:t>Select predicted start date for participant recruitment</w:t>
          </w:r>
        </w:p>
      </w:docPartBody>
    </w:docPart>
    <w:docPart>
      <w:docPartPr>
        <w:name w:val="40961627E2274C90A8DBF0352AF304FA"/>
        <w:category>
          <w:name w:val="General"/>
          <w:gallery w:val="placeholder"/>
        </w:category>
        <w:types>
          <w:type w:val="bbPlcHdr"/>
        </w:types>
        <w:behaviors>
          <w:behavior w:val="content"/>
        </w:behaviors>
        <w:guid w:val="{A95FB034-6E36-4B87-A741-91BF2D61FB37}"/>
      </w:docPartPr>
      <w:docPartBody>
        <w:p w:rsidR="00503E0D" w:rsidRDefault="00C823F1" w:rsidP="003A52DF">
          <w:pPr>
            <w:pStyle w:val="40961627E2274C90A8DBF0352AF304FA19"/>
          </w:pPr>
          <w:r w:rsidRPr="005056C8">
            <w:rPr>
              <w:rStyle w:val="PlaceholderText"/>
              <w:rFonts w:cs="Arial"/>
              <w:b w:val="0"/>
              <w:color w:val="808080" w:themeColor="background1" w:themeShade="80"/>
            </w:rPr>
            <w:t>Select predicted end date for participant recruitment</w:t>
          </w:r>
        </w:p>
      </w:docPartBody>
    </w:docPart>
    <w:docPart>
      <w:docPartPr>
        <w:name w:val="2E10DBAEE53747B49C6492F9E78441A4"/>
        <w:category>
          <w:name w:val="General"/>
          <w:gallery w:val="placeholder"/>
        </w:category>
        <w:types>
          <w:type w:val="bbPlcHdr"/>
        </w:types>
        <w:behaviors>
          <w:behavior w:val="content"/>
        </w:behaviors>
        <w:guid w:val="{1A122974-A658-4974-B551-629874F7E5AA}"/>
      </w:docPartPr>
      <w:docPartBody>
        <w:p w:rsidR="00503E0D" w:rsidRDefault="00C823F1" w:rsidP="003A52DF">
          <w:pPr>
            <w:pStyle w:val="2E10DBAEE53747B49C6492F9E78441A419"/>
          </w:pPr>
          <w:r w:rsidRPr="005056C8">
            <w:rPr>
              <w:rStyle w:val="PlaceholderText"/>
              <w:rFonts w:cs="Arial"/>
              <w:b w:val="0"/>
              <w:color w:val="808080" w:themeColor="background1" w:themeShade="80"/>
            </w:rPr>
            <w:t>Select predicted end date for all study activities</w:t>
          </w:r>
        </w:p>
      </w:docPartBody>
    </w:docPart>
    <w:docPart>
      <w:docPartPr>
        <w:name w:val="4305F4DD513946CF8F8D4FF5DFCF956A"/>
        <w:category>
          <w:name w:val="General"/>
          <w:gallery w:val="placeholder"/>
        </w:category>
        <w:types>
          <w:type w:val="bbPlcHdr"/>
        </w:types>
        <w:behaviors>
          <w:behavior w:val="content"/>
        </w:behaviors>
        <w:guid w:val="{7767EC52-DF13-4145-A424-BA39E9DF6CA7}"/>
      </w:docPartPr>
      <w:docPartBody>
        <w:p w:rsidR="00503E0D" w:rsidRDefault="00C823F1" w:rsidP="003A52DF">
          <w:pPr>
            <w:pStyle w:val="4305F4DD513946CF8F8D4FF5DFCF956A19"/>
          </w:pPr>
          <w:r w:rsidRPr="005056C8">
            <w:rPr>
              <w:rStyle w:val="PlaceholderText"/>
              <w:rFonts w:cs="Arial"/>
              <w:b w:val="0"/>
              <w:color w:val="808080" w:themeColor="background1" w:themeShade="80"/>
            </w:rPr>
            <w:t>Enter expected participant / sample numbers</w:t>
          </w:r>
        </w:p>
      </w:docPartBody>
    </w:docPart>
    <w:docPart>
      <w:docPartPr>
        <w:name w:val="C00CD879ED20455FA3AE581A66D2CEEC"/>
        <w:category>
          <w:name w:val="General"/>
          <w:gallery w:val="placeholder"/>
        </w:category>
        <w:types>
          <w:type w:val="bbPlcHdr"/>
        </w:types>
        <w:behaviors>
          <w:behavior w:val="content"/>
        </w:behaviors>
        <w:guid w:val="{3E0C7DA4-4C2B-4DFF-871A-042B5E34B76B}"/>
      </w:docPartPr>
      <w:docPartBody>
        <w:p w:rsidR="00503E0D" w:rsidRDefault="00C823F1" w:rsidP="003A52DF">
          <w:pPr>
            <w:pStyle w:val="C00CD879ED20455FA3AE581A66D2CEEC19"/>
          </w:pPr>
          <w:r w:rsidRPr="005056C8">
            <w:rPr>
              <w:rStyle w:val="PlaceholderText"/>
              <w:rFonts w:cs="Arial"/>
              <w:b w:val="0"/>
              <w:color w:val="808080" w:themeColor="background1" w:themeShade="80"/>
            </w:rPr>
            <w:t>Enter training that will be provided</w:t>
          </w:r>
        </w:p>
      </w:docPartBody>
    </w:docPart>
    <w:docPart>
      <w:docPartPr>
        <w:name w:val="BC06F1BDCF72481B9C221EDFA6051443"/>
        <w:category>
          <w:name w:val="General"/>
          <w:gallery w:val="placeholder"/>
        </w:category>
        <w:types>
          <w:type w:val="bbPlcHdr"/>
        </w:types>
        <w:behaviors>
          <w:behavior w:val="content"/>
        </w:behaviors>
        <w:guid w:val="{B2E8AE25-B899-4E9D-9A91-760E485D7E8B}"/>
      </w:docPartPr>
      <w:docPartBody>
        <w:p w:rsidR="00503E0D" w:rsidRDefault="00C823F1" w:rsidP="003A52DF">
          <w:pPr>
            <w:pStyle w:val="BC06F1BDCF72481B9C221EDFA605144319"/>
          </w:pPr>
          <w:r w:rsidRPr="005056C8">
            <w:rPr>
              <w:rStyle w:val="PlaceholderText"/>
              <w:rFonts w:cs="Arial"/>
              <w:b w:val="0"/>
              <w:color w:val="808080" w:themeColor="background1" w:themeShade="80"/>
            </w:rPr>
            <w:t xml:space="preserve"> Enter training expectation</w:t>
          </w:r>
        </w:p>
      </w:docPartBody>
    </w:docPart>
    <w:docPart>
      <w:docPartPr>
        <w:name w:val="2B565187B9294267944FCD3A6690EE05"/>
        <w:category>
          <w:name w:val="General"/>
          <w:gallery w:val="placeholder"/>
        </w:category>
        <w:types>
          <w:type w:val="bbPlcHdr"/>
        </w:types>
        <w:behaviors>
          <w:behavior w:val="content"/>
        </w:behaviors>
        <w:guid w:val="{9E29D799-444A-4402-8326-AB09E1B8D409}"/>
      </w:docPartPr>
      <w:docPartBody>
        <w:p w:rsidR="00503E0D" w:rsidRDefault="00C823F1" w:rsidP="003A52DF">
          <w:pPr>
            <w:pStyle w:val="2B565187B9294267944FCD3A6690EE0517"/>
          </w:pPr>
          <w:r w:rsidRPr="005056C8">
            <w:rPr>
              <w:rStyle w:val="PlaceholderText"/>
              <w:rFonts w:cs="Arial"/>
              <w:b w:val="0"/>
            </w:rPr>
            <w:t>Enter name of participating NHS / HSC Organisation</w:t>
          </w:r>
        </w:p>
      </w:docPartBody>
    </w:docPart>
    <w:docPart>
      <w:docPartPr>
        <w:name w:val="A150F4B797D347C08E6ABC3A796BBC08"/>
        <w:category>
          <w:name w:val="General"/>
          <w:gallery w:val="placeholder"/>
        </w:category>
        <w:types>
          <w:type w:val="bbPlcHdr"/>
        </w:types>
        <w:behaviors>
          <w:behavior w:val="content"/>
        </w:behaviors>
        <w:guid w:val="{BA1F4D1E-1E05-4D13-9E60-B1A446A864F1}"/>
      </w:docPartPr>
      <w:docPartBody>
        <w:p w:rsidR="00EA1AC7" w:rsidRDefault="00C823F1" w:rsidP="003A52DF">
          <w:pPr>
            <w:pStyle w:val="A150F4B797D347C08E6ABC3A796BBC0811"/>
          </w:pPr>
          <w:r w:rsidRPr="005056C8">
            <w:rPr>
              <w:rFonts w:cs="Arial"/>
              <w:b w:val="0"/>
              <w:color w:val="808080" w:themeColor="background1" w:themeShade="80"/>
            </w:rPr>
            <w:t>If no, give details</w:t>
          </w:r>
        </w:p>
      </w:docPartBody>
    </w:docPart>
    <w:docPart>
      <w:docPartPr>
        <w:name w:val="ED03C6226E07412FBCD743DD158F3D70"/>
        <w:category>
          <w:name w:val="General"/>
          <w:gallery w:val="placeholder"/>
        </w:category>
        <w:types>
          <w:type w:val="bbPlcHdr"/>
        </w:types>
        <w:behaviors>
          <w:behavior w:val="content"/>
        </w:behaviors>
        <w:guid w:val="{5FF9428C-6BAE-4D45-BE75-541B6425D337}"/>
      </w:docPartPr>
      <w:docPartBody>
        <w:p w:rsidR="001E0891" w:rsidRDefault="00C823F1" w:rsidP="003A52DF">
          <w:pPr>
            <w:pStyle w:val="ED03C6226E07412FBCD743DD158F3D7011"/>
          </w:pPr>
          <w:r w:rsidRPr="005056C8">
            <w:rPr>
              <w:rStyle w:val="PlaceholderText"/>
              <w:rFonts w:cs="Arial"/>
              <w:b w:val="0"/>
              <w:color w:val="808080" w:themeColor="background1" w:themeShade="80"/>
            </w:rPr>
            <w:t>Select yes or no</w:t>
          </w:r>
        </w:p>
      </w:docPartBody>
    </w:docPart>
    <w:docPart>
      <w:docPartPr>
        <w:name w:val="BB364983010D46819AE00147CD8D6B20"/>
        <w:category>
          <w:name w:val="General"/>
          <w:gallery w:val="placeholder"/>
        </w:category>
        <w:types>
          <w:type w:val="bbPlcHdr"/>
        </w:types>
        <w:behaviors>
          <w:behavior w:val="content"/>
        </w:behaviors>
        <w:guid w:val="{CC5FD53E-48D8-480E-A966-B4EAD56387C0}"/>
      </w:docPartPr>
      <w:docPartBody>
        <w:p w:rsidR="00EC1C65" w:rsidRDefault="00C823F1" w:rsidP="003A52DF">
          <w:pPr>
            <w:pStyle w:val="BB364983010D46819AE00147CD8D6B206"/>
          </w:pPr>
          <w:r w:rsidRPr="005056C8">
            <w:rPr>
              <w:rStyle w:val="PlaceholderText"/>
              <w:rFonts w:cs="Arial"/>
              <w:b w:val="0"/>
            </w:rPr>
            <w:t>Enter IRAS Project ID</w:t>
          </w:r>
        </w:p>
      </w:docPartBody>
    </w:docPart>
    <w:docPart>
      <w:docPartPr>
        <w:name w:val="9BA44051E12049B4BE6923DC451DD773"/>
        <w:category>
          <w:name w:val="General"/>
          <w:gallery w:val="placeholder"/>
        </w:category>
        <w:types>
          <w:type w:val="bbPlcHdr"/>
        </w:types>
        <w:behaviors>
          <w:behavior w:val="content"/>
        </w:behaviors>
        <w:guid w:val="{2C602CB5-40D0-4A89-8F9D-8D28C31F9FE6}"/>
      </w:docPartPr>
      <w:docPartBody>
        <w:p w:rsidR="002B26C1" w:rsidRDefault="00C823F1">
          <w:r w:rsidRPr="005056C8">
            <w:rPr>
              <w:rStyle w:val="PlaceholderText"/>
              <w:rFonts w:cs="Arial"/>
            </w:rPr>
            <w:t>Enter details</w:t>
          </w:r>
        </w:p>
      </w:docPartBody>
    </w:docPart>
    <w:docPart>
      <w:docPartPr>
        <w:name w:val="BC05615360DE4D36A91E3F0A1950A811"/>
        <w:category>
          <w:name w:val="General"/>
          <w:gallery w:val="placeholder"/>
        </w:category>
        <w:types>
          <w:type w:val="bbPlcHdr"/>
        </w:types>
        <w:behaviors>
          <w:behavior w:val="content"/>
        </w:behaviors>
        <w:guid w:val="{F03EB076-5E24-4E0C-B6DE-916F87F6C35A}"/>
      </w:docPartPr>
      <w:docPartBody>
        <w:p w:rsidR="00FC4DD9" w:rsidRDefault="00C823F1">
          <w:r w:rsidRPr="005056C8">
            <w:rPr>
              <w:rStyle w:val="EditablefieldChar"/>
              <w:rFonts w:cs="Arial"/>
              <w:color w:val="808080" w:themeColor="background1" w:themeShade="80"/>
            </w:rPr>
            <w:t>Select from drop down list</w:t>
          </w:r>
        </w:p>
      </w:docPartBody>
    </w:docPart>
    <w:docPart>
      <w:docPartPr>
        <w:name w:val="9E02E93B6CED4D7ABB29735E373C69DC"/>
        <w:category>
          <w:name w:val="General"/>
          <w:gallery w:val="placeholder"/>
        </w:category>
        <w:types>
          <w:type w:val="bbPlcHdr"/>
        </w:types>
        <w:behaviors>
          <w:behavior w:val="content"/>
        </w:behaviors>
        <w:guid w:val="{023F3C4C-2CB9-4496-BD77-0FDB9894E16E}"/>
      </w:docPartPr>
      <w:docPartBody>
        <w:p w:rsidR="00A836B7" w:rsidRDefault="00C823F1">
          <w:r w:rsidRPr="005056C8">
            <w:rPr>
              <w:rFonts w:cs="Arial"/>
              <w:color w:val="808080" w:themeColor="background1" w:themeShade="80"/>
            </w:rPr>
            <w:t>Enter funding/resources/equipment to be provided</w:t>
          </w:r>
        </w:p>
      </w:docPartBody>
    </w:docPart>
    <w:docPart>
      <w:docPartPr>
        <w:name w:val="F995B016846F485BA7BA91B867DAB7E3"/>
        <w:category>
          <w:name w:val="General"/>
          <w:gallery w:val="placeholder"/>
        </w:category>
        <w:types>
          <w:type w:val="bbPlcHdr"/>
        </w:types>
        <w:behaviors>
          <w:behavior w:val="content"/>
        </w:behaviors>
        <w:guid w:val="{03FE2CF0-1270-403C-92CD-81E4C9742B1F}"/>
      </w:docPartPr>
      <w:docPartBody>
        <w:p w:rsidR="00A836B7" w:rsidRDefault="00C823F1">
          <w:r w:rsidRPr="005056C8">
            <w:rPr>
              <w:rStyle w:val="PlaceholderText"/>
              <w:rFonts w:cs="Arial"/>
              <w:szCs w:val="24"/>
            </w:rPr>
            <w:t>Click here to enter text</w:t>
          </w:r>
        </w:p>
      </w:docPartBody>
    </w:docPart>
    <w:docPart>
      <w:docPartPr>
        <w:name w:val="F176C2BE57DC43B89CB0BC7391CFEF18"/>
        <w:category>
          <w:name w:val="General"/>
          <w:gallery w:val="placeholder"/>
        </w:category>
        <w:types>
          <w:type w:val="bbPlcHdr"/>
        </w:types>
        <w:behaviors>
          <w:behavior w:val="content"/>
        </w:behaviors>
        <w:guid w:val="{EDE8C1DC-8627-4BAE-BA00-44FD9703829E}"/>
      </w:docPartPr>
      <w:docPartBody>
        <w:p w:rsidR="00A836B7" w:rsidRDefault="00C823F1">
          <w:r w:rsidRPr="005056C8">
            <w:rPr>
              <w:rStyle w:val="PlaceholderText"/>
              <w:rFonts w:cs="Arial"/>
              <w:szCs w:val="24"/>
            </w:rPr>
            <w:t>Click here to enter text</w:t>
          </w:r>
        </w:p>
      </w:docPartBody>
    </w:docPart>
    <w:docPart>
      <w:docPartPr>
        <w:name w:val="79D860F595B44DDC85A2CFEB0D404298"/>
        <w:category>
          <w:name w:val="General"/>
          <w:gallery w:val="placeholder"/>
        </w:category>
        <w:types>
          <w:type w:val="bbPlcHdr"/>
        </w:types>
        <w:behaviors>
          <w:behavior w:val="content"/>
        </w:behaviors>
        <w:guid w:val="{4F5A1AB0-41E6-4B5B-BA52-0D71128F922D}"/>
      </w:docPartPr>
      <w:docPartBody>
        <w:p w:rsidR="00645CC0" w:rsidRDefault="00C823F1">
          <w:r w:rsidRPr="007D3020">
            <w:rPr>
              <w:rFonts w:cs="Arial"/>
              <w:color w:val="808080" w:themeColor="background1" w:themeShade="80"/>
            </w:rPr>
            <w:t>Enter legal name</w:t>
          </w:r>
        </w:p>
      </w:docPartBody>
    </w:docPart>
    <w:docPart>
      <w:docPartPr>
        <w:name w:val="ED062368BF6C462885F6B1605A17B931"/>
        <w:category>
          <w:name w:val="General"/>
          <w:gallery w:val="placeholder"/>
        </w:category>
        <w:types>
          <w:type w:val="bbPlcHdr"/>
        </w:types>
        <w:behaviors>
          <w:behavior w:val="content"/>
        </w:behaviors>
        <w:guid w:val="{81F44F60-834E-4ECC-A51F-E80AFBDD6777}"/>
      </w:docPartPr>
      <w:docPartBody>
        <w:p w:rsidR="005F44D2" w:rsidRDefault="00C823F1">
          <w:r w:rsidRPr="005056C8">
            <w:rPr>
              <w:rStyle w:val="PlaceholderText"/>
              <w:rFonts w:cs="Arial"/>
              <w:szCs w:val="24"/>
            </w:rPr>
            <w:t>Click here to enter text</w:t>
          </w:r>
        </w:p>
      </w:docPartBody>
    </w:docPart>
    <w:docPart>
      <w:docPartPr>
        <w:name w:val="7696DA4DB5584AB4B8127C701CF987C5"/>
        <w:category>
          <w:name w:val="General"/>
          <w:gallery w:val="placeholder"/>
        </w:category>
        <w:types>
          <w:type w:val="bbPlcHdr"/>
        </w:types>
        <w:behaviors>
          <w:behavior w:val="content"/>
        </w:behaviors>
        <w:guid w:val="{7E892022-11C0-4293-BC09-E513317D19E1}"/>
      </w:docPartPr>
      <w:docPartBody>
        <w:p w:rsidR="005F44D2" w:rsidRDefault="00C823F1">
          <w:r w:rsidRPr="005056C8">
            <w:rPr>
              <w:rStyle w:val="PlaceholderText"/>
              <w:rFonts w:cs="Arial"/>
              <w:szCs w:val="24"/>
            </w:rPr>
            <w:t>Click here to enter text</w:t>
          </w:r>
        </w:p>
      </w:docPartBody>
    </w:docPart>
    <w:docPart>
      <w:docPartPr>
        <w:name w:val="877234FC16CD4022A245F10A19C04759"/>
        <w:category>
          <w:name w:val="General"/>
          <w:gallery w:val="placeholder"/>
        </w:category>
        <w:types>
          <w:type w:val="bbPlcHdr"/>
        </w:types>
        <w:behaviors>
          <w:behavior w:val="content"/>
        </w:behaviors>
        <w:guid w:val="{ED3C80FB-8D7B-4711-8D25-6F38C33EBF93}"/>
      </w:docPartPr>
      <w:docPartBody>
        <w:p w:rsidR="005F44D2" w:rsidRDefault="00C823F1">
          <w:r w:rsidRPr="005056C8">
            <w:rPr>
              <w:rStyle w:val="PlaceholderText"/>
              <w:rFonts w:cs="Arial"/>
              <w:szCs w:val="24"/>
            </w:rPr>
            <w:t>Click here to enter text</w:t>
          </w:r>
        </w:p>
      </w:docPartBody>
    </w:docPart>
    <w:docPart>
      <w:docPartPr>
        <w:name w:val="807D84C6E87D4C0C92F98C96E394483B"/>
        <w:category>
          <w:name w:val="General"/>
          <w:gallery w:val="placeholder"/>
        </w:category>
        <w:types>
          <w:type w:val="bbPlcHdr"/>
        </w:types>
        <w:behaviors>
          <w:behavior w:val="content"/>
        </w:behaviors>
        <w:guid w:val="{FDB872A1-4876-4E57-8485-8B63A4474368}"/>
      </w:docPartPr>
      <w:docPartBody>
        <w:p w:rsidR="005F44D2" w:rsidRDefault="00C823F1">
          <w:r w:rsidRPr="005056C8">
            <w:rPr>
              <w:rStyle w:val="PlaceholderText"/>
              <w:rFonts w:cs="Arial"/>
              <w:szCs w:val="24"/>
            </w:rPr>
            <w:t>Enter name</w:t>
          </w:r>
        </w:p>
      </w:docPartBody>
    </w:docPart>
    <w:docPart>
      <w:docPartPr>
        <w:name w:val="5421CFEF1DE8412BB729EA0F8F20BD20"/>
        <w:category>
          <w:name w:val="General"/>
          <w:gallery w:val="placeholder"/>
        </w:category>
        <w:types>
          <w:type w:val="bbPlcHdr"/>
        </w:types>
        <w:behaviors>
          <w:behavior w:val="content"/>
        </w:behaviors>
        <w:guid w:val="{A5509BDA-59FF-4210-9C2D-3DAA0BEA4017}"/>
      </w:docPartPr>
      <w:docPartBody>
        <w:p w:rsidR="005F44D2" w:rsidRDefault="00C823F1">
          <w:r w:rsidRPr="005056C8">
            <w:rPr>
              <w:rStyle w:val="PlaceholderText"/>
              <w:rFonts w:cs="Arial"/>
              <w:szCs w:val="24"/>
            </w:rPr>
            <w:t>Enter job title</w:t>
          </w:r>
        </w:p>
      </w:docPartBody>
    </w:docPart>
    <w:docPart>
      <w:docPartPr>
        <w:name w:val="8BEF1624DB9B4BAA82713948D21F4BFA"/>
        <w:category>
          <w:name w:val="General"/>
          <w:gallery w:val="placeholder"/>
        </w:category>
        <w:types>
          <w:type w:val="bbPlcHdr"/>
        </w:types>
        <w:behaviors>
          <w:behavior w:val="content"/>
        </w:behaviors>
        <w:guid w:val="{A3EF1312-2DE4-4AB6-91CE-5A24071274C3}"/>
      </w:docPartPr>
      <w:docPartBody>
        <w:p w:rsidR="005F44D2" w:rsidRDefault="00C823F1">
          <w:r w:rsidRPr="005056C8">
            <w:rPr>
              <w:rFonts w:cs="Arial"/>
              <w:color w:val="808080" w:themeColor="background1" w:themeShade="80"/>
              <w:szCs w:val="24"/>
            </w:rPr>
            <w:t>Enter organisation name</w:t>
          </w:r>
        </w:p>
      </w:docPartBody>
    </w:docPart>
    <w:docPart>
      <w:docPartPr>
        <w:name w:val="84773519606545B282F57C314FC86854"/>
        <w:category>
          <w:name w:val="General"/>
          <w:gallery w:val="placeholder"/>
        </w:category>
        <w:types>
          <w:type w:val="bbPlcHdr"/>
        </w:types>
        <w:behaviors>
          <w:behavior w:val="content"/>
        </w:behaviors>
        <w:guid w:val="{58B578C0-4DC6-4072-81B6-03803032B254}"/>
      </w:docPartPr>
      <w:docPartBody>
        <w:p w:rsidR="005F44D2" w:rsidRDefault="00C823F1">
          <w:r w:rsidRPr="005056C8">
            <w:rPr>
              <w:rStyle w:val="PlaceholderText"/>
              <w:rFonts w:cs="Arial"/>
              <w:szCs w:val="24"/>
            </w:rPr>
            <w:t>Select date of authorisation</w:t>
          </w:r>
        </w:p>
      </w:docPartBody>
    </w:docPart>
    <w:docPart>
      <w:docPartPr>
        <w:name w:val="95F30BCDB8CF4930943825305F04FB59"/>
        <w:category>
          <w:name w:val="General"/>
          <w:gallery w:val="placeholder"/>
        </w:category>
        <w:types>
          <w:type w:val="bbPlcHdr"/>
        </w:types>
        <w:behaviors>
          <w:behavior w:val="content"/>
        </w:behaviors>
        <w:guid w:val="{CD81FC97-2580-4997-B82A-7AB6250DC8C4}"/>
      </w:docPartPr>
      <w:docPartBody>
        <w:p w:rsidR="005F44D2" w:rsidRDefault="00C823F1">
          <w:r w:rsidRPr="002F2AE5">
            <w:rPr>
              <w:rStyle w:val="PlaceholderText"/>
              <w:color w:val="808080" w:themeColor="background1" w:themeShade="80"/>
              <w:sz w:val="20"/>
              <w:szCs w:val="20"/>
            </w:rPr>
            <w:t>Enter IRAS Project ID</w:t>
          </w:r>
        </w:p>
      </w:docPartBody>
    </w:docPart>
    <w:docPart>
      <w:docPartPr>
        <w:name w:val="A9BFEB5E81AA4B64B9ED6C5B737198C6"/>
        <w:category>
          <w:name w:val="General"/>
          <w:gallery w:val="placeholder"/>
        </w:category>
        <w:types>
          <w:type w:val="bbPlcHdr"/>
        </w:types>
        <w:behaviors>
          <w:behavior w:val="content"/>
        </w:behaviors>
        <w:guid w:val="{727C633D-9FC6-4A0F-98AA-37344DFDC1E8}"/>
      </w:docPartPr>
      <w:docPartBody>
        <w:p w:rsidR="005F44D2" w:rsidRDefault="00C823F1">
          <w:r w:rsidRPr="00375EA4">
            <w:rPr>
              <w:rStyle w:val="PlaceholderText"/>
              <w:sz w:val="20"/>
            </w:rPr>
            <w:t>Click or tap here to enter text.</w:t>
          </w:r>
        </w:p>
      </w:docPartBody>
    </w:docPart>
    <w:docPart>
      <w:docPartPr>
        <w:name w:val="2B94239D2269405D8101393CE6A98A82"/>
        <w:category>
          <w:name w:val="General"/>
          <w:gallery w:val="placeholder"/>
        </w:category>
        <w:types>
          <w:type w:val="bbPlcHdr"/>
        </w:types>
        <w:behaviors>
          <w:behavior w:val="content"/>
        </w:behaviors>
        <w:guid w:val="{EB5FAB35-6962-40CC-9F83-9BD372A26E62}"/>
      </w:docPartPr>
      <w:docPartBody>
        <w:p w:rsidR="00C823F1" w:rsidRDefault="00C823F1">
          <w:r>
            <w:rPr>
              <w:rStyle w:val="PlaceholderText"/>
            </w:rPr>
            <w:t>Select yes or n</w:t>
          </w:r>
          <w:r w:rsidRPr="008961BA">
            <w:rPr>
              <w:rStyle w:val="PlaceholderText"/>
            </w:rPr>
            <w:t>o.</w:t>
          </w:r>
        </w:p>
      </w:docPartBody>
    </w:docPart>
    <w:docPart>
      <w:docPartPr>
        <w:name w:val="85EB27692C9E45C2B4BA9CFF7E96A29C"/>
        <w:category>
          <w:name w:val="General"/>
          <w:gallery w:val="placeholder"/>
        </w:category>
        <w:types>
          <w:type w:val="bbPlcHdr"/>
        </w:types>
        <w:behaviors>
          <w:behavior w:val="content"/>
        </w:behaviors>
        <w:guid w:val="{94B6CDE6-F23A-4F25-8D89-24E07FC97626}"/>
      </w:docPartPr>
      <w:docPartBody>
        <w:p w:rsidR="00C823F1" w:rsidRDefault="00C823F1">
          <w:r>
            <w:rPr>
              <w:rStyle w:val="PlaceholderText"/>
            </w:rPr>
            <w:t>Select yes or n</w:t>
          </w:r>
          <w:r w:rsidRPr="008961BA">
            <w:rPr>
              <w:rStyle w:val="PlaceholderText"/>
            </w:rPr>
            <w:t>o.</w:t>
          </w:r>
        </w:p>
      </w:docPartBody>
    </w:docPart>
    <w:docPart>
      <w:docPartPr>
        <w:name w:val="CE5A5682F2CB422D80A066F62E591F8E"/>
        <w:category>
          <w:name w:val="General"/>
          <w:gallery w:val="placeholder"/>
        </w:category>
        <w:types>
          <w:type w:val="bbPlcHdr"/>
        </w:types>
        <w:behaviors>
          <w:behavior w:val="content"/>
        </w:behaviors>
        <w:guid w:val="{BB527B1F-967C-4259-901E-530A4D901D33}"/>
      </w:docPartPr>
      <w:docPartBody>
        <w:p w:rsidR="00C823F1" w:rsidRDefault="00C823F1">
          <w:r>
            <w:rPr>
              <w:rStyle w:val="PlaceholderText"/>
            </w:rPr>
            <w:t>Select yes or n</w:t>
          </w:r>
          <w:r w:rsidRPr="008961BA">
            <w:rPr>
              <w:rStyle w:val="PlaceholderText"/>
            </w:rPr>
            <w:t>o.</w:t>
          </w:r>
        </w:p>
      </w:docPartBody>
    </w:docPart>
    <w:docPart>
      <w:docPartPr>
        <w:name w:val="0300A3629F014C918090840D934361DD"/>
        <w:category>
          <w:name w:val="General"/>
          <w:gallery w:val="placeholder"/>
        </w:category>
        <w:types>
          <w:type w:val="bbPlcHdr"/>
        </w:types>
        <w:behaviors>
          <w:behavior w:val="content"/>
        </w:behaviors>
        <w:guid w:val="{76B49B27-0554-4915-93EC-68CC0ADC1C6E}"/>
      </w:docPartPr>
      <w:docPartBody>
        <w:p w:rsidR="00C823F1" w:rsidRDefault="00C823F1">
          <w:r>
            <w:rPr>
              <w:rStyle w:val="PlaceholderText"/>
            </w:rPr>
            <w:t>Select yes or n</w:t>
          </w:r>
          <w:r w:rsidRPr="008961BA">
            <w:rPr>
              <w:rStyle w:val="PlaceholderText"/>
            </w:rPr>
            <w:t>o.</w:t>
          </w:r>
        </w:p>
      </w:docPartBody>
    </w:docPart>
    <w:docPart>
      <w:docPartPr>
        <w:name w:val="990EF428F45A40F5B3ED27A300851E8C"/>
        <w:category>
          <w:name w:val="General"/>
          <w:gallery w:val="placeholder"/>
        </w:category>
        <w:types>
          <w:type w:val="bbPlcHdr"/>
        </w:types>
        <w:behaviors>
          <w:behavior w:val="content"/>
        </w:behaviors>
        <w:guid w:val="{A08D9055-C76D-41D5-9361-733B02EB87AF}"/>
      </w:docPartPr>
      <w:docPartBody>
        <w:p w:rsidR="00C823F1" w:rsidRDefault="00C823F1">
          <w:r>
            <w:rPr>
              <w:rStyle w:val="PlaceholderText"/>
            </w:rPr>
            <w:t>Select yes or n</w:t>
          </w:r>
          <w:r w:rsidRPr="008961BA">
            <w:rPr>
              <w:rStyle w:val="PlaceholderText"/>
            </w:rPr>
            <w:t>o.</w:t>
          </w:r>
        </w:p>
      </w:docPartBody>
    </w:docPart>
    <w:docPart>
      <w:docPartPr>
        <w:name w:val="8C61828770B043E49E5C86534D7AD0F4"/>
        <w:category>
          <w:name w:val="General"/>
          <w:gallery w:val="placeholder"/>
        </w:category>
        <w:types>
          <w:type w:val="bbPlcHdr"/>
        </w:types>
        <w:behaviors>
          <w:behavior w:val="content"/>
        </w:behaviors>
        <w:guid w:val="{D9919F8E-B8A1-4742-AC3D-964ECFD25928}"/>
      </w:docPartPr>
      <w:docPartBody>
        <w:p w:rsidR="003541D3" w:rsidRDefault="003541D3">
          <w:r>
            <w:rPr>
              <w:rStyle w:val="PlaceholderText"/>
            </w:rPr>
            <w:t>Select from drop down</w:t>
          </w:r>
        </w:p>
      </w:docPartBody>
    </w:docPart>
    <w:docPart>
      <w:docPartPr>
        <w:name w:val="1943F8CBC0B74D66963E1687273C7648"/>
        <w:category>
          <w:name w:val="General"/>
          <w:gallery w:val="placeholder"/>
        </w:category>
        <w:types>
          <w:type w:val="bbPlcHdr"/>
        </w:types>
        <w:behaviors>
          <w:behavior w:val="content"/>
        </w:behaviors>
        <w:guid w:val="{6E8F09F3-9AA4-485E-B4E2-62C8E6326B1E}"/>
      </w:docPartPr>
      <w:docPartBody>
        <w:p w:rsidR="003541D3" w:rsidRDefault="003541D3">
          <w:r w:rsidRPr="005056C8">
            <w:rPr>
              <w:rStyle w:val="PlaceholderText"/>
              <w:rFonts w:cs="Arial"/>
            </w:rPr>
            <w:t>Select from drop down</w:t>
          </w:r>
        </w:p>
      </w:docPartBody>
    </w:docPart>
    <w:docPart>
      <w:docPartPr>
        <w:name w:val="3AC0D26A51214B0598CE861FC38F51C0"/>
        <w:category>
          <w:name w:val="General"/>
          <w:gallery w:val="placeholder"/>
        </w:category>
        <w:types>
          <w:type w:val="bbPlcHdr"/>
        </w:types>
        <w:behaviors>
          <w:behavior w:val="content"/>
        </w:behaviors>
        <w:guid w:val="{AEA4D3F1-85ED-4977-91AB-4BC0CFF2F230}"/>
      </w:docPartPr>
      <w:docPartBody>
        <w:p w:rsidR="003541D3" w:rsidRDefault="003541D3">
          <w:r w:rsidRPr="005056C8">
            <w:rPr>
              <w:rStyle w:val="PlaceholderText"/>
              <w:rFonts w:cs="Arial"/>
            </w:rPr>
            <w:t>If yes, please detail conflict of interest</w:t>
          </w:r>
        </w:p>
      </w:docPartBody>
    </w:docPart>
    <w:docPart>
      <w:docPartPr>
        <w:name w:val="59FA5962C57C4EFC8420F5D3F81BA4C7"/>
        <w:category>
          <w:name w:val="General"/>
          <w:gallery w:val="placeholder"/>
        </w:category>
        <w:types>
          <w:type w:val="bbPlcHdr"/>
        </w:types>
        <w:behaviors>
          <w:behavior w:val="content"/>
        </w:behaviors>
        <w:guid w:val="{951861CD-7EAD-44AC-AA89-806FD7ACE400}"/>
      </w:docPartPr>
      <w:docPartBody>
        <w:p w:rsidR="008E59D2" w:rsidRDefault="003541D3">
          <w:r w:rsidRPr="005056C8">
            <w:rPr>
              <w:rStyle w:val="PlaceholderText"/>
              <w:rFonts w:cs="Arial"/>
              <w:szCs w:val="24"/>
            </w:rPr>
            <w:t>Enter name</w:t>
          </w:r>
        </w:p>
      </w:docPartBody>
    </w:docPart>
    <w:docPart>
      <w:docPartPr>
        <w:name w:val="EAADC7232B6A459AB84EB3280CEC8830"/>
        <w:category>
          <w:name w:val="General"/>
          <w:gallery w:val="placeholder"/>
        </w:category>
        <w:types>
          <w:type w:val="bbPlcHdr"/>
        </w:types>
        <w:behaviors>
          <w:behavior w:val="content"/>
        </w:behaviors>
        <w:guid w:val="{46B11CCE-B6DD-408D-BD99-35D2B5D7516B}"/>
      </w:docPartPr>
      <w:docPartBody>
        <w:p w:rsidR="008E59D2" w:rsidRDefault="003541D3">
          <w:r w:rsidRPr="005056C8">
            <w:rPr>
              <w:rStyle w:val="PlaceholderText"/>
              <w:rFonts w:cs="Arial"/>
              <w:szCs w:val="24"/>
            </w:rPr>
            <w:t>Enter job title</w:t>
          </w:r>
        </w:p>
      </w:docPartBody>
    </w:docPart>
    <w:docPart>
      <w:docPartPr>
        <w:name w:val="EC725D2B3538476FA979DAEFF2B4BAC1"/>
        <w:category>
          <w:name w:val="General"/>
          <w:gallery w:val="placeholder"/>
        </w:category>
        <w:types>
          <w:type w:val="bbPlcHdr"/>
        </w:types>
        <w:behaviors>
          <w:behavior w:val="content"/>
        </w:behaviors>
        <w:guid w:val="{779CE0FF-2D0C-4666-9C03-A593A96FFB3F}"/>
      </w:docPartPr>
      <w:docPartBody>
        <w:p w:rsidR="008E59D2" w:rsidRDefault="003541D3">
          <w:r w:rsidRPr="005056C8">
            <w:rPr>
              <w:rFonts w:cs="Arial"/>
              <w:color w:val="808080" w:themeColor="background1" w:themeShade="80"/>
              <w:szCs w:val="24"/>
            </w:rPr>
            <w:t>Enter organisation name</w:t>
          </w:r>
        </w:p>
      </w:docPartBody>
    </w:docPart>
    <w:docPart>
      <w:docPartPr>
        <w:name w:val="ACD7BD0AD63D405C90C689C5A5BCA582"/>
        <w:category>
          <w:name w:val="General"/>
          <w:gallery w:val="placeholder"/>
        </w:category>
        <w:types>
          <w:type w:val="bbPlcHdr"/>
        </w:types>
        <w:behaviors>
          <w:behavior w:val="content"/>
        </w:behaviors>
        <w:guid w:val="{A87321CB-8BE0-45F2-A146-4D0A9C728EEE}"/>
      </w:docPartPr>
      <w:docPartBody>
        <w:p w:rsidR="008E59D2" w:rsidRDefault="003541D3">
          <w:r w:rsidRPr="005056C8">
            <w:rPr>
              <w:rStyle w:val="PlaceholderText"/>
              <w:rFonts w:cs="Arial"/>
              <w:szCs w:val="24"/>
            </w:rPr>
            <w:t>Select date of authorisation</w:t>
          </w:r>
        </w:p>
      </w:docPartBody>
    </w:docPart>
    <w:docPart>
      <w:docPartPr>
        <w:name w:val="5D0625751321442F8DE1C4CBE55DF6D9"/>
        <w:category>
          <w:name w:val="General"/>
          <w:gallery w:val="placeholder"/>
        </w:category>
        <w:types>
          <w:type w:val="bbPlcHdr"/>
        </w:types>
        <w:behaviors>
          <w:behavior w:val="content"/>
        </w:behaviors>
        <w:guid w:val="{9524DB0C-9708-419F-AB51-63EC8851D59F}"/>
      </w:docPartPr>
      <w:docPartBody>
        <w:p w:rsidR="00E50B13" w:rsidRDefault="00E50B13">
          <w:r w:rsidRPr="005056C8">
            <w:rPr>
              <w:rStyle w:val="PlaceholderText"/>
              <w:rFonts w:cs="Arial"/>
              <w:b/>
            </w:rPr>
            <w:t>Enter IRAS Project ID</w:t>
          </w:r>
        </w:p>
      </w:docPartBody>
    </w:docPart>
    <w:docPart>
      <w:docPartPr>
        <w:name w:val="066FCA07F8BE4C90BC2DE49F32D42E4D"/>
        <w:category>
          <w:name w:val="General"/>
          <w:gallery w:val="placeholder"/>
        </w:category>
        <w:types>
          <w:type w:val="bbPlcHdr"/>
        </w:types>
        <w:behaviors>
          <w:behavior w:val="content"/>
        </w:behaviors>
        <w:guid w:val="{08E4E776-43D0-433C-8FA7-E443B546EBF8}"/>
      </w:docPartPr>
      <w:docPartBody>
        <w:p w:rsidR="00E50B13" w:rsidRDefault="00E50B13">
          <w:r w:rsidRPr="005056C8">
            <w:rPr>
              <w:rStyle w:val="PlaceholderText"/>
              <w:rFonts w:cs="Arial"/>
              <w:color w:val="808080" w:themeColor="background1" w:themeShade="80"/>
            </w:rPr>
            <w:t>Enter full title of study</w:t>
          </w:r>
        </w:p>
      </w:docPartBody>
    </w:docPart>
    <w:docPart>
      <w:docPartPr>
        <w:name w:val="E79721EE08A2449F944DBB31EEF1E930"/>
        <w:category>
          <w:name w:val="General"/>
          <w:gallery w:val="placeholder"/>
        </w:category>
        <w:types>
          <w:type w:val="bbPlcHdr"/>
        </w:types>
        <w:behaviors>
          <w:behavior w:val="content"/>
        </w:behaviors>
        <w:guid w:val="{A87EAAE9-EA85-4EC7-8E1F-13CC30393C29}"/>
      </w:docPartPr>
      <w:docPartBody>
        <w:p w:rsidR="005923F8" w:rsidRDefault="00E50B13">
          <w:r w:rsidRPr="005056C8">
            <w:rPr>
              <w:rStyle w:val="PlaceholderText"/>
              <w:rFonts w:cs="Arial"/>
              <w:color w:val="808080" w:themeColor="background1" w:themeShade="80"/>
            </w:rPr>
            <w:t>Enter full title of study</w:t>
          </w:r>
        </w:p>
      </w:docPartBody>
    </w:docPart>
    <w:docPart>
      <w:docPartPr>
        <w:name w:val="FD08C24A06FE49CB9B5653209F1C0492"/>
        <w:category>
          <w:name w:val="General"/>
          <w:gallery w:val="placeholder"/>
        </w:category>
        <w:types>
          <w:type w:val="bbPlcHdr"/>
        </w:types>
        <w:behaviors>
          <w:behavior w:val="content"/>
        </w:behaviors>
        <w:guid w:val="{3964E47F-8944-4DAC-994B-7EDD44046552}"/>
      </w:docPartPr>
      <w:docPartBody>
        <w:p w:rsidR="005923F8" w:rsidRDefault="00E50B13">
          <w:r w:rsidRPr="007D3020">
            <w:rPr>
              <w:rFonts w:cs="Arial"/>
              <w:color w:val="808080" w:themeColor="background1" w:themeShade="80"/>
            </w:rPr>
            <w:t>Enter legal name</w:t>
          </w:r>
        </w:p>
      </w:docPartBody>
    </w:docPart>
    <w:docPart>
      <w:docPartPr>
        <w:name w:val="577951E719C840CF92FF1D7F54621AA1"/>
        <w:category>
          <w:name w:val="General"/>
          <w:gallery w:val="placeholder"/>
        </w:category>
        <w:types>
          <w:type w:val="bbPlcHdr"/>
        </w:types>
        <w:behaviors>
          <w:behavior w:val="content"/>
        </w:behaviors>
        <w:guid w:val="{E00288E7-C3F6-4845-BA00-BD1D8D0DCB03}"/>
      </w:docPartPr>
      <w:docPartBody>
        <w:p w:rsidR="005923F8" w:rsidRDefault="00E50B13">
          <w:r w:rsidRPr="005056C8">
            <w:rPr>
              <w:rStyle w:val="PlaceholderText"/>
              <w:rFonts w:cs="Arial"/>
              <w:b/>
              <w:color w:val="808080" w:themeColor="background1" w:themeShade="80"/>
            </w:rPr>
            <w:t>Enter name</w:t>
          </w:r>
        </w:p>
      </w:docPartBody>
    </w:docPart>
    <w:docPart>
      <w:docPartPr>
        <w:name w:val="40D7A9E516BA4555B8CCD6CA8ED4AB4E"/>
        <w:category>
          <w:name w:val="General"/>
          <w:gallery w:val="placeholder"/>
        </w:category>
        <w:types>
          <w:type w:val="bbPlcHdr"/>
        </w:types>
        <w:behaviors>
          <w:behavior w:val="content"/>
        </w:behaviors>
        <w:guid w:val="{B270B73C-8EB1-4C60-9714-3A2EF4886D06}"/>
      </w:docPartPr>
      <w:docPartBody>
        <w:p w:rsidR="005923F8" w:rsidRDefault="00E50B13">
          <w:r w:rsidRPr="005056C8">
            <w:rPr>
              <w:rStyle w:val="EditablefieldChar"/>
              <w:rFonts w:cs="Arial"/>
              <w:b/>
              <w:color w:val="808080" w:themeColor="background1" w:themeShade="80"/>
            </w:rPr>
            <w:t>Enter telephone number</w:t>
          </w:r>
        </w:p>
      </w:docPartBody>
    </w:docPart>
    <w:docPart>
      <w:docPartPr>
        <w:name w:val="03C01A054CE64514AC8CC8ABB02C961C"/>
        <w:category>
          <w:name w:val="General"/>
          <w:gallery w:val="placeholder"/>
        </w:category>
        <w:types>
          <w:type w:val="bbPlcHdr"/>
        </w:types>
        <w:behaviors>
          <w:behavior w:val="content"/>
        </w:behaviors>
        <w:guid w:val="{2FA5A1B7-A7C8-4E32-8E3E-73847F48C213}"/>
      </w:docPartPr>
      <w:docPartBody>
        <w:p w:rsidR="005923F8" w:rsidRDefault="00E50B13">
          <w:r w:rsidRPr="005056C8">
            <w:rPr>
              <w:rStyle w:val="PlaceholderText"/>
              <w:rFonts w:cs="Arial"/>
              <w:b/>
              <w:color w:val="808080" w:themeColor="background1" w:themeShade="80"/>
            </w:rPr>
            <w:t>Enter email address</w:t>
          </w:r>
        </w:p>
      </w:docPartBody>
    </w:docPart>
    <w:docPart>
      <w:docPartPr>
        <w:name w:val="052DA507CD0E4E54842ED3C8EF56A5BF"/>
        <w:category>
          <w:name w:val="General"/>
          <w:gallery w:val="placeholder"/>
        </w:category>
        <w:types>
          <w:type w:val="bbPlcHdr"/>
        </w:types>
        <w:behaviors>
          <w:behavior w:val="content"/>
        </w:behaviors>
        <w:guid w:val="{69886F84-7747-447E-ABB1-BFB77484BA32}"/>
      </w:docPartPr>
      <w:docPartBody>
        <w:p w:rsidR="005923F8" w:rsidRDefault="00E50B13">
          <w:r w:rsidRPr="005056C8">
            <w:rPr>
              <w:rStyle w:val="PlaceholderText"/>
              <w:rFonts w:cs="Arial"/>
              <w:b/>
            </w:rPr>
            <w:t>Enter name of participating NHS / HSC Organisation</w:t>
          </w:r>
        </w:p>
      </w:docPartBody>
    </w:docPart>
    <w:docPart>
      <w:docPartPr>
        <w:name w:val="3B5152E2AD514E4FA579065ACCF52451"/>
        <w:category>
          <w:name w:val="General"/>
          <w:gallery w:val="placeholder"/>
        </w:category>
        <w:types>
          <w:type w:val="bbPlcHdr"/>
        </w:types>
        <w:behaviors>
          <w:behavior w:val="content"/>
        </w:behaviors>
        <w:guid w:val="{86FF824A-F4A4-4F67-936A-3E9745DBFCD5}"/>
      </w:docPartPr>
      <w:docPartBody>
        <w:p w:rsidR="005923F8" w:rsidRDefault="00E50B13">
          <w:r w:rsidRPr="005056C8">
            <w:rPr>
              <w:rFonts w:eastAsia="Times New Roman" w:cs="Arial"/>
              <w:color w:val="808080" w:themeColor="background1" w:themeShade="80"/>
            </w:rPr>
            <w:t>Enter name</w:t>
          </w:r>
        </w:p>
      </w:docPartBody>
    </w:docPart>
    <w:docPart>
      <w:docPartPr>
        <w:name w:val="9ADFF61EFA154138B2080FCF8D6FC020"/>
        <w:category>
          <w:name w:val="General"/>
          <w:gallery w:val="placeholder"/>
        </w:category>
        <w:types>
          <w:type w:val="bbPlcHdr"/>
        </w:types>
        <w:behaviors>
          <w:behavior w:val="content"/>
        </w:behaviors>
        <w:guid w:val="{A5CADD6E-144B-4B12-927C-625A5FA4BE17}"/>
      </w:docPartPr>
      <w:docPartBody>
        <w:p w:rsidR="005923F8" w:rsidRDefault="00E50B13">
          <w:r w:rsidRPr="005056C8">
            <w:rPr>
              <w:rStyle w:val="PlaceholderText"/>
              <w:rFonts w:cs="Arial"/>
              <w:color w:val="808080" w:themeColor="background1" w:themeShade="80"/>
              <w:szCs w:val="24"/>
            </w:rPr>
            <w:t>Enter post</w:t>
          </w:r>
        </w:p>
      </w:docPartBody>
    </w:docPart>
    <w:docPart>
      <w:docPartPr>
        <w:name w:val="E33A5708364949178C2F7537D22E7273"/>
        <w:category>
          <w:name w:val="General"/>
          <w:gallery w:val="placeholder"/>
        </w:category>
        <w:types>
          <w:type w:val="bbPlcHdr"/>
        </w:types>
        <w:behaviors>
          <w:behavior w:val="content"/>
        </w:behaviors>
        <w:guid w:val="{034B8959-62A2-42A2-9705-78A95F19104D}"/>
      </w:docPartPr>
      <w:docPartBody>
        <w:p w:rsidR="005923F8" w:rsidRDefault="00E50B13">
          <w:r w:rsidRPr="007D3020">
            <w:rPr>
              <w:rFonts w:cs="Arial"/>
              <w:color w:val="808080" w:themeColor="background1" w:themeShade="80"/>
            </w:rPr>
            <w:t>Enter legal name</w:t>
          </w:r>
        </w:p>
      </w:docPartBody>
    </w:docPart>
    <w:docPart>
      <w:docPartPr>
        <w:name w:val="642652A4F27A4339BCEEF4C101C17341"/>
        <w:category>
          <w:name w:val="General"/>
          <w:gallery w:val="placeholder"/>
        </w:category>
        <w:types>
          <w:type w:val="bbPlcHdr"/>
        </w:types>
        <w:behaviors>
          <w:behavior w:val="content"/>
        </w:behaviors>
        <w:guid w:val="{D510C27E-19DF-4B6F-B5F6-2F821AEF6E07}"/>
      </w:docPartPr>
      <w:docPartBody>
        <w:p w:rsidR="005923F8" w:rsidRDefault="00E50B13">
          <w:r w:rsidRPr="005056C8">
            <w:rPr>
              <w:rStyle w:val="PlaceholderText"/>
              <w:rFonts w:cs="Arial"/>
              <w:szCs w:val="24"/>
            </w:rPr>
            <w:t>Enter email address</w:t>
          </w:r>
        </w:p>
      </w:docPartBody>
    </w:docPart>
    <w:docPart>
      <w:docPartPr>
        <w:name w:val="105A415AFD95462FAD416B0F8C745509"/>
        <w:category>
          <w:name w:val="General"/>
          <w:gallery w:val="placeholder"/>
        </w:category>
        <w:types>
          <w:type w:val="bbPlcHdr"/>
        </w:types>
        <w:behaviors>
          <w:behavior w:val="content"/>
        </w:behaviors>
        <w:guid w:val="{834EA15D-A5E3-41EF-917B-57141E64F4E9}"/>
      </w:docPartPr>
      <w:docPartBody>
        <w:p w:rsidR="005923F8" w:rsidRDefault="00E50B13">
          <w:r w:rsidRPr="005056C8">
            <w:rPr>
              <w:rStyle w:val="PlaceholderText"/>
              <w:rFonts w:cs="Arial"/>
              <w:szCs w:val="24"/>
            </w:rPr>
            <w:t>Enter telephone number</w:t>
          </w:r>
        </w:p>
      </w:docPartBody>
    </w:docPart>
    <w:docPart>
      <w:docPartPr>
        <w:name w:val="E7174BF812CA4158A4E54EED1CECB66F"/>
        <w:category>
          <w:name w:val="General"/>
          <w:gallery w:val="placeholder"/>
        </w:category>
        <w:types>
          <w:type w:val="bbPlcHdr"/>
        </w:types>
        <w:behaviors>
          <w:behavior w:val="content"/>
        </w:behaviors>
        <w:guid w:val="{5B1D85D7-4185-41B1-A6CF-D10E8DB2A842}"/>
      </w:docPartPr>
      <w:docPartBody>
        <w:p w:rsidR="005923F8" w:rsidRDefault="00E50B13">
          <w:r w:rsidRPr="005056C8">
            <w:rPr>
              <w:rStyle w:val="PlaceholderText"/>
              <w:rFonts w:cs="Arial"/>
              <w:b/>
              <w:color w:val="808080" w:themeColor="background1" w:themeShade="80"/>
            </w:rPr>
            <w:t>Enter expected participant / sample numbers</w:t>
          </w:r>
        </w:p>
      </w:docPartBody>
    </w:docPart>
    <w:docPart>
      <w:docPartPr>
        <w:name w:val="9099597776D44C42BC7165C719AA84F4"/>
        <w:category>
          <w:name w:val="General"/>
          <w:gallery w:val="placeholder"/>
        </w:category>
        <w:types>
          <w:type w:val="bbPlcHdr"/>
        </w:types>
        <w:behaviors>
          <w:behavior w:val="content"/>
        </w:behaviors>
        <w:guid w:val="{3FA7C0F7-9A6F-451B-8DC0-1050ADB183FC}"/>
      </w:docPartPr>
      <w:docPartBody>
        <w:p w:rsidR="005923F8" w:rsidRDefault="00E50B13">
          <w:r w:rsidRPr="005056C8">
            <w:rPr>
              <w:rStyle w:val="PlaceholderText"/>
              <w:rFonts w:cs="Arial"/>
            </w:rPr>
            <w:t>Enter details</w:t>
          </w:r>
        </w:p>
      </w:docPartBody>
    </w:docPart>
    <w:docPart>
      <w:docPartPr>
        <w:name w:val="70DE4C68C9324D5E9F6ED59A1F35A171"/>
        <w:category>
          <w:name w:val="General"/>
          <w:gallery w:val="placeholder"/>
        </w:category>
        <w:types>
          <w:type w:val="bbPlcHdr"/>
        </w:types>
        <w:behaviors>
          <w:behavior w:val="content"/>
        </w:behaviors>
        <w:guid w:val="{9ECA357B-07E5-48D2-A677-6D0E3A6EB76F}"/>
      </w:docPartPr>
      <w:docPartBody>
        <w:p w:rsidR="005923F8" w:rsidRDefault="00E50B13">
          <w:r w:rsidRPr="005056C8">
            <w:rPr>
              <w:rStyle w:val="PlaceholderText"/>
              <w:rFonts w:cs="Arial"/>
              <w:b/>
              <w:color w:val="808080" w:themeColor="background1" w:themeShade="80"/>
            </w:rPr>
            <w:t>Enter training that will be provided</w:t>
          </w:r>
        </w:p>
      </w:docPartBody>
    </w:docPart>
    <w:docPart>
      <w:docPartPr>
        <w:name w:val="0CDAB046297547D98B0D21DE4EEA5297"/>
        <w:category>
          <w:name w:val="General"/>
          <w:gallery w:val="placeholder"/>
        </w:category>
        <w:types>
          <w:type w:val="bbPlcHdr"/>
        </w:types>
        <w:behaviors>
          <w:behavior w:val="content"/>
        </w:behaviors>
        <w:guid w:val="{4F9A4376-6B76-4D66-B7A6-DA995001538B}"/>
      </w:docPartPr>
      <w:docPartBody>
        <w:p w:rsidR="005923F8" w:rsidRDefault="00E50B13">
          <w:r w:rsidRPr="005056C8">
            <w:rPr>
              <w:rFonts w:cs="Arial"/>
              <w:color w:val="808080" w:themeColor="background1" w:themeShade="80"/>
            </w:rPr>
            <w:t>Enter funding/resources/equipment to be provided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2"/>
  </w:compat>
  <w:rsids>
    <w:rsidRoot w:val="003A75F1"/>
    <w:rsid w:val="000271B6"/>
    <w:rsid w:val="0004075C"/>
    <w:rsid w:val="00040EE0"/>
    <w:rsid w:val="0005095D"/>
    <w:rsid w:val="001812C0"/>
    <w:rsid w:val="001B65E2"/>
    <w:rsid w:val="001C6DEB"/>
    <w:rsid w:val="001E0891"/>
    <w:rsid w:val="001F7CFE"/>
    <w:rsid w:val="002014ED"/>
    <w:rsid w:val="002230A6"/>
    <w:rsid w:val="00292D3C"/>
    <w:rsid w:val="002A6621"/>
    <w:rsid w:val="002B26C1"/>
    <w:rsid w:val="002B383B"/>
    <w:rsid w:val="002D46EA"/>
    <w:rsid w:val="002E316C"/>
    <w:rsid w:val="0031305D"/>
    <w:rsid w:val="003476D9"/>
    <w:rsid w:val="003541D3"/>
    <w:rsid w:val="003A4D8A"/>
    <w:rsid w:val="003A52DF"/>
    <w:rsid w:val="003A75F1"/>
    <w:rsid w:val="003C0A6F"/>
    <w:rsid w:val="00456AF5"/>
    <w:rsid w:val="00492C0E"/>
    <w:rsid w:val="004E2FC3"/>
    <w:rsid w:val="00503E0D"/>
    <w:rsid w:val="005923F8"/>
    <w:rsid w:val="005A577F"/>
    <w:rsid w:val="005E01C8"/>
    <w:rsid w:val="005E7E24"/>
    <w:rsid w:val="005F44D2"/>
    <w:rsid w:val="00601C65"/>
    <w:rsid w:val="00610A02"/>
    <w:rsid w:val="0063126C"/>
    <w:rsid w:val="00645CC0"/>
    <w:rsid w:val="00657B51"/>
    <w:rsid w:val="006B2980"/>
    <w:rsid w:val="006B39F0"/>
    <w:rsid w:val="006C0F2D"/>
    <w:rsid w:val="006E3C77"/>
    <w:rsid w:val="006F3E5F"/>
    <w:rsid w:val="00710AFA"/>
    <w:rsid w:val="00713509"/>
    <w:rsid w:val="007175C4"/>
    <w:rsid w:val="007671CF"/>
    <w:rsid w:val="00780C1B"/>
    <w:rsid w:val="008E59D2"/>
    <w:rsid w:val="00960331"/>
    <w:rsid w:val="00987567"/>
    <w:rsid w:val="00A37FA3"/>
    <w:rsid w:val="00A4789A"/>
    <w:rsid w:val="00A836B7"/>
    <w:rsid w:val="00A9374F"/>
    <w:rsid w:val="00AA078B"/>
    <w:rsid w:val="00AA7D2E"/>
    <w:rsid w:val="00B410F0"/>
    <w:rsid w:val="00BC0701"/>
    <w:rsid w:val="00C0536E"/>
    <w:rsid w:val="00C7215C"/>
    <w:rsid w:val="00C823F1"/>
    <w:rsid w:val="00CD7C4D"/>
    <w:rsid w:val="00CF37CD"/>
    <w:rsid w:val="00D07EA8"/>
    <w:rsid w:val="00D361EE"/>
    <w:rsid w:val="00D843BA"/>
    <w:rsid w:val="00DE5DEE"/>
    <w:rsid w:val="00DF2F61"/>
    <w:rsid w:val="00E00712"/>
    <w:rsid w:val="00E12F1B"/>
    <w:rsid w:val="00E26060"/>
    <w:rsid w:val="00E50B13"/>
    <w:rsid w:val="00E72DD0"/>
    <w:rsid w:val="00EA1AC7"/>
    <w:rsid w:val="00EC1C65"/>
    <w:rsid w:val="00ED56C1"/>
    <w:rsid w:val="00EE0A0B"/>
    <w:rsid w:val="00EF3D2C"/>
    <w:rsid w:val="00F51F03"/>
    <w:rsid w:val="00F5578C"/>
    <w:rsid w:val="00F63969"/>
    <w:rsid w:val="00F72D14"/>
    <w:rsid w:val="00FC4289"/>
    <w:rsid w:val="00FC4DD9"/>
    <w:rsid w:val="00FE76A2"/>
    <w:rsid w:val="00FF54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5C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0B13"/>
    <w:rPr>
      <w:color w:val="808080"/>
    </w:rPr>
  </w:style>
  <w:style w:type="paragraph" w:customStyle="1" w:styleId="022F49629BA742E5AD9B929A8D8074FE">
    <w:name w:val="022F49629BA742E5AD9B929A8D8074FE"/>
    <w:rsid w:val="003A75F1"/>
    <w:pPr>
      <w:ind w:left="720"/>
      <w:contextualSpacing/>
    </w:pPr>
    <w:rPr>
      <w:rFonts w:eastAsiaTheme="minorHAnsi"/>
      <w:lang w:eastAsia="en-US"/>
    </w:rPr>
  </w:style>
  <w:style w:type="paragraph" w:customStyle="1" w:styleId="672972E3EBF34FDF8B3BF536EA9125F7">
    <w:name w:val="672972E3EBF34FDF8B3BF536EA9125F7"/>
    <w:rsid w:val="003A75F1"/>
    <w:rPr>
      <w:rFonts w:ascii="Arial" w:eastAsiaTheme="minorHAnsi" w:hAnsi="Arial"/>
      <w:color w:val="0072CE"/>
      <w:sz w:val="24"/>
      <w:lang w:eastAsia="en-US"/>
    </w:rPr>
  </w:style>
  <w:style w:type="paragraph" w:customStyle="1" w:styleId="EE6DF16F41EE4F5D8C2B510869E85442">
    <w:name w:val="EE6DF16F41EE4F5D8C2B510869E85442"/>
    <w:rsid w:val="003A75F1"/>
    <w:rPr>
      <w:rFonts w:ascii="Arial" w:eastAsiaTheme="minorHAnsi" w:hAnsi="Arial"/>
      <w:color w:val="0072CE"/>
      <w:sz w:val="24"/>
      <w:lang w:eastAsia="en-US"/>
    </w:rPr>
  </w:style>
  <w:style w:type="paragraph" w:customStyle="1" w:styleId="5713F1138C4F49029F5C88C3BF1CB1DA">
    <w:name w:val="5713F1138C4F49029F5C88C3BF1CB1DA"/>
    <w:rsid w:val="003A75F1"/>
    <w:rPr>
      <w:rFonts w:ascii="Arial" w:eastAsiaTheme="minorHAnsi" w:hAnsi="Arial"/>
      <w:color w:val="0072CE"/>
      <w:sz w:val="24"/>
      <w:lang w:eastAsia="en-US"/>
    </w:rPr>
  </w:style>
  <w:style w:type="paragraph" w:customStyle="1" w:styleId="672972E3EBF34FDF8B3BF536EA9125F71">
    <w:name w:val="672972E3EBF34FDF8B3BF536EA9125F71"/>
    <w:rsid w:val="003A75F1"/>
    <w:rPr>
      <w:rFonts w:ascii="Arial" w:eastAsiaTheme="minorHAnsi" w:hAnsi="Arial"/>
      <w:color w:val="0072CE"/>
      <w:sz w:val="24"/>
      <w:lang w:eastAsia="en-US"/>
    </w:rPr>
  </w:style>
  <w:style w:type="paragraph" w:customStyle="1" w:styleId="EE6DF16F41EE4F5D8C2B510869E854421">
    <w:name w:val="EE6DF16F41EE4F5D8C2B510869E854421"/>
    <w:rsid w:val="003A75F1"/>
    <w:rPr>
      <w:rFonts w:ascii="Arial" w:eastAsiaTheme="minorHAnsi" w:hAnsi="Arial"/>
      <w:color w:val="0072CE"/>
      <w:sz w:val="24"/>
      <w:lang w:eastAsia="en-US"/>
    </w:rPr>
  </w:style>
  <w:style w:type="paragraph" w:customStyle="1" w:styleId="5713F1138C4F49029F5C88C3BF1CB1DA1">
    <w:name w:val="5713F1138C4F49029F5C88C3BF1CB1DA1"/>
    <w:rsid w:val="003A75F1"/>
    <w:rPr>
      <w:rFonts w:ascii="Arial" w:eastAsiaTheme="minorHAnsi" w:hAnsi="Arial"/>
      <w:color w:val="0072CE"/>
      <w:sz w:val="24"/>
      <w:lang w:eastAsia="en-US"/>
    </w:rPr>
  </w:style>
  <w:style w:type="paragraph" w:customStyle="1" w:styleId="672972E3EBF34FDF8B3BF536EA9125F72">
    <w:name w:val="672972E3EBF34FDF8B3BF536EA9125F72"/>
    <w:rsid w:val="003A75F1"/>
    <w:pPr>
      <w:pBdr>
        <w:top w:val="single" w:sz="8" w:space="1" w:color="5B9BD5" w:themeColor="accent1"/>
        <w:left w:val="single" w:sz="8" w:space="4" w:color="5B9BD5" w:themeColor="accent1"/>
        <w:bottom w:val="single" w:sz="8" w:space="1" w:color="5B9BD5" w:themeColor="accent1"/>
        <w:right w:val="single" w:sz="8" w:space="4" w:color="5B9BD5" w:themeColor="accent1"/>
      </w:pBdr>
    </w:pPr>
    <w:rPr>
      <w:rFonts w:ascii="Arial" w:eastAsiaTheme="minorHAnsi" w:hAnsi="Arial"/>
      <w:sz w:val="24"/>
      <w:lang w:eastAsia="en-US"/>
    </w:rPr>
  </w:style>
  <w:style w:type="paragraph" w:customStyle="1" w:styleId="EE6DF16F41EE4F5D8C2B510869E854422">
    <w:name w:val="EE6DF16F41EE4F5D8C2B510869E854422"/>
    <w:rsid w:val="003A75F1"/>
    <w:rPr>
      <w:rFonts w:ascii="Arial" w:eastAsiaTheme="minorHAnsi" w:hAnsi="Arial"/>
      <w:color w:val="0072CE"/>
      <w:sz w:val="24"/>
      <w:lang w:eastAsia="en-US"/>
    </w:rPr>
  </w:style>
  <w:style w:type="paragraph" w:customStyle="1" w:styleId="5713F1138C4F49029F5C88C3BF1CB1DA2">
    <w:name w:val="5713F1138C4F49029F5C88C3BF1CB1DA2"/>
    <w:rsid w:val="003A75F1"/>
    <w:rPr>
      <w:rFonts w:ascii="Arial" w:eastAsiaTheme="minorHAnsi" w:hAnsi="Arial"/>
      <w:color w:val="0072CE"/>
      <w:sz w:val="24"/>
      <w:lang w:eastAsia="en-US"/>
    </w:rPr>
  </w:style>
  <w:style w:type="paragraph" w:customStyle="1" w:styleId="Editablefield">
    <w:name w:val="Editable field"/>
    <w:basedOn w:val="Normal"/>
    <w:next w:val="Normal"/>
    <w:link w:val="EditablefieldChar"/>
    <w:rsid w:val="00E50B13"/>
    <w:pPr>
      <w:pBdr>
        <w:top w:val="single" w:sz="8" w:space="1" w:color="5B9BD5" w:themeColor="accent1"/>
        <w:left w:val="single" w:sz="8" w:space="4" w:color="5B9BD5" w:themeColor="accent1"/>
        <w:bottom w:val="single" w:sz="8" w:space="1" w:color="5B9BD5" w:themeColor="accent1"/>
        <w:right w:val="single" w:sz="8" w:space="4" w:color="5B9BD5" w:themeColor="accent1"/>
      </w:pBdr>
    </w:pPr>
    <w:rPr>
      <w:rFonts w:ascii="Arial" w:eastAsiaTheme="minorHAnsi" w:hAnsi="Arial"/>
      <w:color w:val="000000" w:themeColor="text1"/>
      <w:sz w:val="24"/>
      <w:lang w:eastAsia="en-US"/>
    </w:rPr>
  </w:style>
  <w:style w:type="character" w:customStyle="1" w:styleId="EditablefieldChar">
    <w:name w:val="Editable field Char"/>
    <w:basedOn w:val="DefaultParagraphFont"/>
    <w:link w:val="Editablefield"/>
    <w:rsid w:val="00E50B13"/>
    <w:rPr>
      <w:rFonts w:ascii="Arial" w:eastAsiaTheme="minorHAnsi" w:hAnsi="Arial"/>
      <w:color w:val="000000" w:themeColor="text1"/>
      <w:sz w:val="24"/>
      <w:lang w:eastAsia="en-US"/>
    </w:rPr>
  </w:style>
  <w:style w:type="paragraph" w:customStyle="1" w:styleId="672972E3EBF34FDF8B3BF536EA9125F73">
    <w:name w:val="672972E3EBF34FDF8B3BF536EA9125F73"/>
    <w:rsid w:val="003A75F1"/>
    <w:rPr>
      <w:rFonts w:ascii="Arial" w:eastAsiaTheme="minorHAnsi" w:hAnsi="Arial"/>
      <w:color w:val="0072CE"/>
      <w:sz w:val="24"/>
      <w:lang w:eastAsia="en-US"/>
    </w:rPr>
  </w:style>
  <w:style w:type="paragraph" w:customStyle="1" w:styleId="EE6DF16F41EE4F5D8C2B510869E854423">
    <w:name w:val="EE6DF16F41EE4F5D8C2B510869E854423"/>
    <w:rsid w:val="003A75F1"/>
    <w:rPr>
      <w:rFonts w:ascii="Arial" w:eastAsiaTheme="minorHAnsi" w:hAnsi="Arial"/>
      <w:color w:val="0072CE"/>
      <w:sz w:val="24"/>
      <w:lang w:eastAsia="en-US"/>
    </w:rPr>
  </w:style>
  <w:style w:type="paragraph" w:customStyle="1" w:styleId="5713F1138C4F49029F5C88C3BF1CB1DA3">
    <w:name w:val="5713F1138C4F49029F5C88C3BF1CB1DA3"/>
    <w:rsid w:val="003A75F1"/>
    <w:rPr>
      <w:rFonts w:ascii="Arial" w:eastAsiaTheme="minorHAnsi" w:hAnsi="Arial"/>
      <w:color w:val="0072CE"/>
      <w:sz w:val="24"/>
      <w:lang w:eastAsia="en-US"/>
    </w:rPr>
  </w:style>
  <w:style w:type="paragraph" w:customStyle="1" w:styleId="FBB6F082DCEE4B24B4DEF967F2612FFB">
    <w:name w:val="FBB6F082DCEE4B24B4DEF967F2612FFB"/>
    <w:rsid w:val="003A75F1"/>
    <w:rPr>
      <w:rFonts w:ascii="Arial" w:eastAsiaTheme="minorHAnsi" w:hAnsi="Arial"/>
      <w:color w:val="0072CE"/>
      <w:sz w:val="24"/>
      <w:lang w:eastAsia="en-US"/>
    </w:rPr>
  </w:style>
  <w:style w:type="paragraph" w:customStyle="1" w:styleId="FBB6F082DCEE4B24B4DEF967F2612FFB1">
    <w:name w:val="FBB6F082DCEE4B24B4DEF967F2612FFB1"/>
    <w:rsid w:val="003A75F1"/>
    <w:rPr>
      <w:rFonts w:ascii="Arial" w:eastAsiaTheme="minorHAnsi" w:hAnsi="Arial"/>
      <w:color w:val="0072CE"/>
      <w:sz w:val="24"/>
      <w:lang w:eastAsia="en-US"/>
    </w:rPr>
  </w:style>
  <w:style w:type="paragraph" w:customStyle="1" w:styleId="D81DB757132747F39E963AC42EC1F5EC">
    <w:name w:val="D81DB757132747F39E963AC42EC1F5EC"/>
    <w:rsid w:val="003A75F1"/>
    <w:rPr>
      <w:rFonts w:ascii="Arial" w:eastAsiaTheme="minorHAnsi" w:hAnsi="Arial"/>
      <w:color w:val="0072CE"/>
      <w:sz w:val="24"/>
      <w:lang w:eastAsia="en-US"/>
    </w:rPr>
  </w:style>
  <w:style w:type="paragraph" w:customStyle="1" w:styleId="D794D260B28246648D560FB92546A895">
    <w:name w:val="D794D260B28246648D560FB92546A895"/>
    <w:rsid w:val="003A75F1"/>
    <w:rPr>
      <w:rFonts w:ascii="Arial" w:eastAsiaTheme="minorHAnsi" w:hAnsi="Arial"/>
      <w:color w:val="0072CE"/>
      <w:sz w:val="24"/>
      <w:lang w:eastAsia="en-US"/>
    </w:rPr>
  </w:style>
  <w:style w:type="paragraph" w:customStyle="1" w:styleId="FBB6F082DCEE4B24B4DEF967F2612FFB2">
    <w:name w:val="FBB6F082DCEE4B24B4DEF967F2612FFB2"/>
    <w:rsid w:val="003A75F1"/>
    <w:rPr>
      <w:rFonts w:ascii="Arial" w:eastAsiaTheme="minorHAnsi" w:hAnsi="Arial"/>
      <w:color w:val="0072CE"/>
      <w:sz w:val="24"/>
      <w:lang w:eastAsia="en-US"/>
    </w:rPr>
  </w:style>
  <w:style w:type="paragraph" w:customStyle="1" w:styleId="D81DB757132747F39E963AC42EC1F5EC1">
    <w:name w:val="D81DB757132747F39E963AC42EC1F5EC1"/>
    <w:rsid w:val="003A75F1"/>
    <w:rPr>
      <w:rFonts w:ascii="Arial" w:eastAsiaTheme="minorHAnsi" w:hAnsi="Arial"/>
      <w:color w:val="0072CE"/>
      <w:sz w:val="24"/>
      <w:lang w:eastAsia="en-US"/>
    </w:rPr>
  </w:style>
  <w:style w:type="paragraph" w:customStyle="1" w:styleId="D794D260B28246648D560FB92546A8951">
    <w:name w:val="D794D260B28246648D560FB92546A8951"/>
    <w:rsid w:val="003A75F1"/>
    <w:rPr>
      <w:rFonts w:ascii="Arial" w:eastAsiaTheme="minorHAnsi" w:hAnsi="Arial"/>
      <w:color w:val="0072CE"/>
      <w:sz w:val="24"/>
      <w:lang w:eastAsia="en-US"/>
    </w:rPr>
  </w:style>
  <w:style w:type="paragraph" w:customStyle="1" w:styleId="D1D450D8EDA34F059A69B303553F2679">
    <w:name w:val="D1D450D8EDA34F059A69B303553F2679"/>
    <w:rsid w:val="003A75F1"/>
    <w:rPr>
      <w:rFonts w:ascii="Arial" w:eastAsiaTheme="minorHAnsi" w:hAnsi="Arial"/>
      <w:color w:val="0072CE"/>
      <w:sz w:val="24"/>
      <w:lang w:eastAsia="en-US"/>
    </w:rPr>
  </w:style>
  <w:style w:type="paragraph" w:customStyle="1" w:styleId="FBB6F082DCEE4B24B4DEF967F2612FFB3">
    <w:name w:val="FBB6F082DCEE4B24B4DEF967F2612FFB3"/>
    <w:rsid w:val="003A75F1"/>
    <w:rPr>
      <w:rFonts w:ascii="Arial" w:eastAsiaTheme="minorHAnsi" w:hAnsi="Arial"/>
      <w:color w:val="0072CE"/>
      <w:sz w:val="24"/>
      <w:lang w:eastAsia="en-US"/>
    </w:rPr>
  </w:style>
  <w:style w:type="paragraph" w:customStyle="1" w:styleId="D81DB757132747F39E963AC42EC1F5EC2">
    <w:name w:val="D81DB757132747F39E963AC42EC1F5EC2"/>
    <w:rsid w:val="003A75F1"/>
    <w:rPr>
      <w:rFonts w:ascii="Arial" w:eastAsiaTheme="minorHAnsi" w:hAnsi="Arial"/>
      <w:color w:val="0072CE"/>
      <w:sz w:val="24"/>
      <w:lang w:eastAsia="en-US"/>
    </w:rPr>
  </w:style>
  <w:style w:type="paragraph" w:customStyle="1" w:styleId="D794D260B28246648D560FB92546A8952">
    <w:name w:val="D794D260B28246648D560FB92546A8952"/>
    <w:rsid w:val="003A75F1"/>
    <w:rPr>
      <w:rFonts w:ascii="Arial" w:eastAsiaTheme="minorHAnsi" w:hAnsi="Arial"/>
      <w:color w:val="0072CE"/>
      <w:sz w:val="24"/>
      <w:lang w:eastAsia="en-US"/>
    </w:rPr>
  </w:style>
  <w:style w:type="paragraph" w:customStyle="1" w:styleId="F343DF41DB794BE39EAA428BA3C28477">
    <w:name w:val="F343DF41DB794BE39EAA428BA3C28477"/>
    <w:rsid w:val="003A75F1"/>
    <w:rPr>
      <w:rFonts w:ascii="Arial" w:eastAsiaTheme="minorHAnsi" w:hAnsi="Arial"/>
      <w:color w:val="0072CE"/>
      <w:sz w:val="24"/>
      <w:lang w:eastAsia="en-US"/>
    </w:rPr>
  </w:style>
  <w:style w:type="paragraph" w:customStyle="1" w:styleId="BF13B7DA66DC4C55AB098669E2805D0E">
    <w:name w:val="BF13B7DA66DC4C55AB098669E2805D0E"/>
    <w:rsid w:val="003A75F1"/>
    <w:rPr>
      <w:rFonts w:ascii="Arial" w:eastAsiaTheme="minorHAnsi" w:hAnsi="Arial"/>
      <w:color w:val="0072CE"/>
      <w:sz w:val="24"/>
      <w:lang w:eastAsia="en-US"/>
    </w:rPr>
  </w:style>
  <w:style w:type="paragraph" w:customStyle="1" w:styleId="C70E2C23D25742799800D891672F8258">
    <w:name w:val="C70E2C23D25742799800D891672F8258"/>
    <w:rsid w:val="003A75F1"/>
    <w:rPr>
      <w:rFonts w:ascii="Arial" w:eastAsiaTheme="minorHAnsi" w:hAnsi="Arial"/>
      <w:color w:val="0072CE"/>
      <w:sz w:val="24"/>
      <w:lang w:eastAsia="en-US"/>
    </w:rPr>
  </w:style>
  <w:style w:type="paragraph" w:customStyle="1" w:styleId="90D32ABE33FE49D795FC6ECD4BB089B7">
    <w:name w:val="90D32ABE33FE49D795FC6ECD4BB089B7"/>
    <w:rsid w:val="003A75F1"/>
    <w:rPr>
      <w:rFonts w:ascii="Arial" w:eastAsiaTheme="minorHAnsi" w:hAnsi="Arial"/>
      <w:color w:val="0072CE"/>
      <w:sz w:val="24"/>
      <w:lang w:eastAsia="en-US"/>
    </w:rPr>
  </w:style>
  <w:style w:type="paragraph" w:customStyle="1" w:styleId="FBB6F082DCEE4B24B4DEF967F2612FFB4">
    <w:name w:val="FBB6F082DCEE4B24B4DEF967F2612FFB4"/>
    <w:rsid w:val="003A75F1"/>
    <w:rPr>
      <w:rFonts w:ascii="Arial" w:eastAsiaTheme="minorHAnsi" w:hAnsi="Arial"/>
      <w:color w:val="0072CE"/>
      <w:sz w:val="24"/>
      <w:lang w:eastAsia="en-US"/>
    </w:rPr>
  </w:style>
  <w:style w:type="paragraph" w:customStyle="1" w:styleId="D81DB757132747F39E963AC42EC1F5EC3">
    <w:name w:val="D81DB757132747F39E963AC42EC1F5EC3"/>
    <w:rsid w:val="003A75F1"/>
    <w:rPr>
      <w:rFonts w:ascii="Arial" w:eastAsiaTheme="minorHAnsi" w:hAnsi="Arial"/>
      <w:color w:val="0072CE"/>
      <w:sz w:val="24"/>
      <w:lang w:eastAsia="en-US"/>
    </w:rPr>
  </w:style>
  <w:style w:type="paragraph" w:customStyle="1" w:styleId="D794D260B28246648D560FB92546A8953">
    <w:name w:val="D794D260B28246648D560FB92546A8953"/>
    <w:rsid w:val="003A75F1"/>
    <w:rPr>
      <w:rFonts w:ascii="Arial" w:eastAsiaTheme="minorHAnsi" w:hAnsi="Arial"/>
      <w:color w:val="0072CE"/>
      <w:sz w:val="24"/>
      <w:lang w:eastAsia="en-US"/>
    </w:rPr>
  </w:style>
  <w:style w:type="paragraph" w:customStyle="1" w:styleId="77FE56BEFCA6497BA03DB19E17FC9723">
    <w:name w:val="77FE56BEFCA6497BA03DB19E17FC9723"/>
    <w:rsid w:val="003A75F1"/>
    <w:rPr>
      <w:rFonts w:ascii="Arial" w:eastAsiaTheme="minorHAnsi" w:hAnsi="Arial"/>
      <w:color w:val="0072CE"/>
      <w:sz w:val="24"/>
      <w:lang w:eastAsia="en-US"/>
    </w:rPr>
  </w:style>
  <w:style w:type="paragraph" w:customStyle="1" w:styleId="BF13B7DA66DC4C55AB098669E2805D0E1">
    <w:name w:val="BF13B7DA66DC4C55AB098669E2805D0E1"/>
    <w:rsid w:val="003A75F1"/>
    <w:rPr>
      <w:rFonts w:ascii="Arial" w:eastAsiaTheme="minorHAnsi" w:hAnsi="Arial"/>
      <w:color w:val="0072CE"/>
      <w:sz w:val="24"/>
      <w:lang w:eastAsia="en-US"/>
    </w:rPr>
  </w:style>
  <w:style w:type="paragraph" w:customStyle="1" w:styleId="C70E2C23D25742799800D891672F82581">
    <w:name w:val="C70E2C23D25742799800D891672F82581"/>
    <w:rsid w:val="003A75F1"/>
    <w:rPr>
      <w:rFonts w:ascii="Arial" w:eastAsiaTheme="minorHAnsi" w:hAnsi="Arial"/>
      <w:color w:val="0072CE"/>
      <w:sz w:val="24"/>
      <w:lang w:eastAsia="en-US"/>
    </w:rPr>
  </w:style>
  <w:style w:type="paragraph" w:customStyle="1" w:styleId="90D32ABE33FE49D795FC6ECD4BB089B71">
    <w:name w:val="90D32ABE33FE49D795FC6ECD4BB089B71"/>
    <w:rsid w:val="003A75F1"/>
    <w:rPr>
      <w:rFonts w:ascii="Arial" w:eastAsiaTheme="minorHAnsi" w:hAnsi="Arial"/>
      <w:color w:val="0072CE"/>
      <w:sz w:val="24"/>
      <w:lang w:eastAsia="en-US"/>
    </w:rPr>
  </w:style>
  <w:style w:type="paragraph" w:customStyle="1" w:styleId="FBB6F082DCEE4B24B4DEF967F2612FFB5">
    <w:name w:val="FBB6F082DCEE4B24B4DEF967F2612FFB5"/>
    <w:rsid w:val="003A75F1"/>
    <w:rPr>
      <w:rFonts w:ascii="Arial" w:eastAsiaTheme="minorHAnsi" w:hAnsi="Arial"/>
      <w:color w:val="0072CE"/>
      <w:sz w:val="24"/>
      <w:lang w:eastAsia="en-US"/>
    </w:rPr>
  </w:style>
  <w:style w:type="paragraph" w:customStyle="1" w:styleId="D81DB757132747F39E963AC42EC1F5EC4">
    <w:name w:val="D81DB757132747F39E963AC42EC1F5EC4"/>
    <w:rsid w:val="003A75F1"/>
    <w:rPr>
      <w:rFonts w:ascii="Arial" w:eastAsiaTheme="minorHAnsi" w:hAnsi="Arial"/>
      <w:color w:val="0072CE"/>
      <w:sz w:val="24"/>
      <w:lang w:eastAsia="en-US"/>
    </w:rPr>
  </w:style>
  <w:style w:type="paragraph" w:customStyle="1" w:styleId="D794D260B28246648D560FB92546A8954">
    <w:name w:val="D794D260B28246648D560FB92546A8954"/>
    <w:rsid w:val="003A75F1"/>
    <w:rPr>
      <w:rFonts w:ascii="Arial" w:eastAsiaTheme="minorHAnsi" w:hAnsi="Arial"/>
      <w:color w:val="0072CE"/>
      <w:sz w:val="24"/>
      <w:lang w:eastAsia="en-US"/>
    </w:rPr>
  </w:style>
  <w:style w:type="paragraph" w:customStyle="1" w:styleId="77FE56BEFCA6497BA03DB19E17FC97231">
    <w:name w:val="77FE56BEFCA6497BA03DB19E17FC97231"/>
    <w:rsid w:val="003A75F1"/>
    <w:rPr>
      <w:rFonts w:ascii="Arial" w:eastAsiaTheme="minorHAnsi" w:hAnsi="Arial"/>
      <w:color w:val="0072CE"/>
      <w:sz w:val="24"/>
      <w:lang w:eastAsia="en-US"/>
    </w:rPr>
  </w:style>
  <w:style w:type="paragraph" w:customStyle="1" w:styleId="BF13B7DA66DC4C55AB098669E2805D0E2">
    <w:name w:val="BF13B7DA66DC4C55AB098669E2805D0E2"/>
    <w:rsid w:val="003A75F1"/>
    <w:rPr>
      <w:rFonts w:ascii="Arial" w:eastAsiaTheme="minorHAnsi" w:hAnsi="Arial"/>
      <w:color w:val="0072CE"/>
      <w:sz w:val="24"/>
      <w:lang w:eastAsia="en-US"/>
    </w:rPr>
  </w:style>
  <w:style w:type="paragraph" w:customStyle="1" w:styleId="C70E2C23D25742799800D891672F82582">
    <w:name w:val="C70E2C23D25742799800D891672F82582"/>
    <w:rsid w:val="003A75F1"/>
    <w:rPr>
      <w:rFonts w:ascii="Arial" w:eastAsiaTheme="minorHAnsi" w:hAnsi="Arial"/>
      <w:color w:val="0072CE"/>
      <w:sz w:val="24"/>
      <w:lang w:eastAsia="en-US"/>
    </w:rPr>
  </w:style>
  <w:style w:type="paragraph" w:customStyle="1" w:styleId="90D32ABE33FE49D795FC6ECD4BB089B72">
    <w:name w:val="90D32ABE33FE49D795FC6ECD4BB089B72"/>
    <w:rsid w:val="003A75F1"/>
    <w:rPr>
      <w:rFonts w:ascii="Arial" w:eastAsiaTheme="minorHAnsi" w:hAnsi="Arial"/>
      <w:color w:val="0072CE"/>
      <w:sz w:val="24"/>
      <w:lang w:eastAsia="en-US"/>
    </w:rPr>
  </w:style>
  <w:style w:type="paragraph" w:customStyle="1" w:styleId="FBB6F082DCEE4B24B4DEF967F2612FFB6">
    <w:name w:val="FBB6F082DCEE4B24B4DEF967F2612FFB6"/>
    <w:rsid w:val="003A75F1"/>
    <w:rPr>
      <w:rFonts w:ascii="Arial" w:eastAsiaTheme="minorHAnsi" w:hAnsi="Arial"/>
      <w:color w:val="0072CE"/>
      <w:sz w:val="24"/>
      <w:lang w:eastAsia="en-US"/>
    </w:rPr>
  </w:style>
  <w:style w:type="paragraph" w:customStyle="1" w:styleId="D81DB757132747F39E963AC42EC1F5EC5">
    <w:name w:val="D81DB757132747F39E963AC42EC1F5EC5"/>
    <w:rsid w:val="003A75F1"/>
    <w:rPr>
      <w:rFonts w:ascii="Arial" w:eastAsiaTheme="minorHAnsi" w:hAnsi="Arial"/>
      <w:color w:val="0072CE"/>
      <w:sz w:val="24"/>
      <w:lang w:eastAsia="en-US"/>
    </w:rPr>
  </w:style>
  <w:style w:type="paragraph" w:customStyle="1" w:styleId="D794D260B28246648D560FB92546A8955">
    <w:name w:val="D794D260B28246648D560FB92546A8955"/>
    <w:rsid w:val="003A75F1"/>
    <w:rPr>
      <w:rFonts w:ascii="Arial" w:eastAsiaTheme="minorHAnsi" w:hAnsi="Arial"/>
      <w:color w:val="0072CE"/>
      <w:sz w:val="24"/>
      <w:lang w:eastAsia="en-US"/>
    </w:rPr>
  </w:style>
  <w:style w:type="paragraph" w:customStyle="1" w:styleId="77FE56BEFCA6497BA03DB19E17FC97232">
    <w:name w:val="77FE56BEFCA6497BA03DB19E17FC97232"/>
    <w:rsid w:val="003A75F1"/>
    <w:rPr>
      <w:rFonts w:ascii="Arial" w:eastAsiaTheme="minorHAnsi" w:hAnsi="Arial"/>
      <w:color w:val="0072CE"/>
      <w:sz w:val="24"/>
      <w:lang w:eastAsia="en-US"/>
    </w:rPr>
  </w:style>
  <w:style w:type="paragraph" w:customStyle="1" w:styleId="BF13B7DA66DC4C55AB098669E2805D0E3">
    <w:name w:val="BF13B7DA66DC4C55AB098669E2805D0E3"/>
    <w:rsid w:val="003A75F1"/>
    <w:rPr>
      <w:rFonts w:ascii="Arial" w:eastAsiaTheme="minorHAnsi" w:hAnsi="Arial"/>
      <w:color w:val="0072CE"/>
      <w:sz w:val="24"/>
      <w:lang w:eastAsia="en-US"/>
    </w:rPr>
  </w:style>
  <w:style w:type="paragraph" w:customStyle="1" w:styleId="C70E2C23D25742799800D891672F82583">
    <w:name w:val="C70E2C23D25742799800D891672F82583"/>
    <w:rsid w:val="003A75F1"/>
    <w:rPr>
      <w:rFonts w:ascii="Arial" w:eastAsiaTheme="minorHAnsi" w:hAnsi="Arial"/>
      <w:color w:val="0072CE"/>
      <w:sz w:val="24"/>
      <w:lang w:eastAsia="en-US"/>
    </w:rPr>
  </w:style>
  <w:style w:type="paragraph" w:customStyle="1" w:styleId="90D32ABE33FE49D795FC6ECD4BB089B73">
    <w:name w:val="90D32ABE33FE49D795FC6ECD4BB089B73"/>
    <w:rsid w:val="003A75F1"/>
    <w:rPr>
      <w:rFonts w:ascii="Arial" w:eastAsiaTheme="minorHAnsi" w:hAnsi="Arial"/>
      <w:color w:val="0072CE"/>
      <w:sz w:val="24"/>
      <w:lang w:eastAsia="en-US"/>
    </w:rPr>
  </w:style>
  <w:style w:type="paragraph" w:customStyle="1" w:styleId="FBB6F082DCEE4B24B4DEF967F2612FFB7">
    <w:name w:val="FBB6F082DCEE4B24B4DEF967F2612FFB7"/>
    <w:rsid w:val="003A75F1"/>
    <w:rPr>
      <w:rFonts w:ascii="Arial" w:eastAsiaTheme="minorHAnsi" w:hAnsi="Arial"/>
      <w:color w:val="0072CE"/>
      <w:sz w:val="24"/>
      <w:lang w:eastAsia="en-US"/>
    </w:rPr>
  </w:style>
  <w:style w:type="paragraph" w:customStyle="1" w:styleId="D81DB757132747F39E963AC42EC1F5EC6">
    <w:name w:val="D81DB757132747F39E963AC42EC1F5EC6"/>
    <w:rsid w:val="003A75F1"/>
    <w:rPr>
      <w:rFonts w:ascii="Arial" w:eastAsiaTheme="minorHAnsi" w:hAnsi="Arial"/>
      <w:color w:val="0072CE"/>
      <w:sz w:val="24"/>
      <w:lang w:eastAsia="en-US"/>
    </w:rPr>
  </w:style>
  <w:style w:type="paragraph" w:customStyle="1" w:styleId="D794D260B28246648D560FB92546A8956">
    <w:name w:val="D794D260B28246648D560FB92546A8956"/>
    <w:rsid w:val="003A75F1"/>
    <w:rPr>
      <w:rFonts w:ascii="Arial" w:eastAsiaTheme="minorHAnsi" w:hAnsi="Arial"/>
      <w:color w:val="0072CE"/>
      <w:sz w:val="24"/>
      <w:lang w:eastAsia="en-US"/>
    </w:rPr>
  </w:style>
  <w:style w:type="paragraph" w:customStyle="1" w:styleId="55BDF69EDAD14C629945A11D75D06C9F">
    <w:name w:val="55BDF69EDAD14C629945A11D75D06C9F"/>
    <w:rsid w:val="003A75F1"/>
    <w:rPr>
      <w:rFonts w:ascii="Arial" w:eastAsiaTheme="minorHAnsi" w:hAnsi="Arial"/>
      <w:color w:val="0072CE"/>
      <w:sz w:val="24"/>
      <w:lang w:eastAsia="en-US"/>
    </w:rPr>
  </w:style>
  <w:style w:type="paragraph" w:customStyle="1" w:styleId="24F352F5D01F4DF9B95DDF9E5EC81D05">
    <w:name w:val="24F352F5D01F4DF9B95DDF9E5EC81D05"/>
    <w:rsid w:val="003A75F1"/>
  </w:style>
  <w:style w:type="paragraph" w:customStyle="1" w:styleId="FBB6F082DCEE4B24B4DEF967F2612FFB8">
    <w:name w:val="FBB6F082DCEE4B24B4DEF967F2612FFB8"/>
    <w:rsid w:val="003A75F1"/>
    <w:rPr>
      <w:rFonts w:ascii="Arial" w:eastAsiaTheme="minorHAnsi" w:hAnsi="Arial"/>
      <w:color w:val="0072CE"/>
      <w:sz w:val="24"/>
      <w:lang w:eastAsia="en-US"/>
    </w:rPr>
  </w:style>
  <w:style w:type="paragraph" w:customStyle="1" w:styleId="D81DB757132747F39E963AC42EC1F5EC7">
    <w:name w:val="D81DB757132747F39E963AC42EC1F5EC7"/>
    <w:rsid w:val="003A75F1"/>
    <w:rPr>
      <w:rFonts w:ascii="Arial" w:eastAsiaTheme="minorHAnsi" w:hAnsi="Arial"/>
      <w:color w:val="0072CE"/>
      <w:sz w:val="24"/>
      <w:lang w:eastAsia="en-US"/>
    </w:rPr>
  </w:style>
  <w:style w:type="paragraph" w:customStyle="1" w:styleId="24F352F5D01F4DF9B95DDF9E5EC81D051">
    <w:name w:val="24F352F5D01F4DF9B95DDF9E5EC81D051"/>
    <w:rsid w:val="003A75F1"/>
    <w:rPr>
      <w:rFonts w:ascii="Arial" w:eastAsiaTheme="minorHAnsi" w:hAnsi="Arial"/>
      <w:color w:val="0072CE"/>
      <w:sz w:val="24"/>
      <w:lang w:eastAsia="en-US"/>
    </w:rPr>
  </w:style>
  <w:style w:type="paragraph" w:customStyle="1" w:styleId="F4E8D70088B442FAB915EE733818DF07">
    <w:name w:val="F4E8D70088B442FAB915EE733818DF07"/>
    <w:rsid w:val="003A75F1"/>
    <w:rPr>
      <w:rFonts w:ascii="Arial" w:eastAsiaTheme="minorHAnsi" w:hAnsi="Arial"/>
      <w:color w:val="0072CE"/>
      <w:sz w:val="24"/>
      <w:lang w:eastAsia="en-US"/>
    </w:rPr>
  </w:style>
  <w:style w:type="paragraph" w:customStyle="1" w:styleId="97AD2D057B724DD9A9BC8A6E9AFE9021">
    <w:name w:val="97AD2D057B724DD9A9BC8A6E9AFE9021"/>
    <w:rsid w:val="003A75F1"/>
    <w:rPr>
      <w:rFonts w:ascii="Arial" w:eastAsiaTheme="minorHAnsi" w:hAnsi="Arial"/>
      <w:color w:val="0072CE"/>
      <w:sz w:val="24"/>
      <w:lang w:eastAsia="en-US"/>
    </w:rPr>
  </w:style>
  <w:style w:type="paragraph" w:customStyle="1" w:styleId="539C64C608524921B91509FA1C87FE18">
    <w:name w:val="539C64C608524921B91509FA1C87FE18"/>
    <w:rsid w:val="003A75F1"/>
    <w:rPr>
      <w:rFonts w:ascii="Arial" w:eastAsiaTheme="minorHAnsi" w:hAnsi="Arial"/>
      <w:color w:val="0072CE"/>
      <w:sz w:val="24"/>
      <w:lang w:eastAsia="en-US"/>
    </w:rPr>
  </w:style>
  <w:style w:type="paragraph" w:customStyle="1" w:styleId="E0111F6FA83842699CD6C87B67F59829">
    <w:name w:val="E0111F6FA83842699CD6C87B67F59829"/>
    <w:rsid w:val="003A75F1"/>
    <w:rPr>
      <w:rFonts w:ascii="Arial" w:eastAsiaTheme="minorHAnsi" w:hAnsi="Arial"/>
      <w:color w:val="0072CE"/>
      <w:sz w:val="24"/>
      <w:lang w:eastAsia="en-US"/>
    </w:rPr>
  </w:style>
  <w:style w:type="paragraph" w:customStyle="1" w:styleId="6A101266321C4020A4D4398D6FD75B3B">
    <w:name w:val="6A101266321C4020A4D4398D6FD75B3B"/>
    <w:rsid w:val="003A75F1"/>
    <w:rPr>
      <w:rFonts w:ascii="Arial" w:eastAsiaTheme="minorHAnsi" w:hAnsi="Arial"/>
      <w:color w:val="0072CE"/>
      <w:sz w:val="24"/>
      <w:lang w:eastAsia="en-US"/>
    </w:rPr>
  </w:style>
  <w:style w:type="paragraph" w:customStyle="1" w:styleId="0E3422CC87474A16B2D9D62E7866EBA3">
    <w:name w:val="0E3422CC87474A16B2D9D62E7866EBA3"/>
    <w:rsid w:val="003A75F1"/>
    <w:rPr>
      <w:rFonts w:ascii="Arial" w:eastAsiaTheme="minorHAnsi" w:hAnsi="Arial"/>
      <w:color w:val="0072CE"/>
      <w:sz w:val="24"/>
      <w:lang w:eastAsia="en-US"/>
    </w:rPr>
  </w:style>
  <w:style w:type="paragraph" w:customStyle="1" w:styleId="55BDF69EDAD14C629945A11D75D06C9F1">
    <w:name w:val="55BDF69EDAD14C629945A11D75D06C9F1"/>
    <w:rsid w:val="003A75F1"/>
    <w:rPr>
      <w:rFonts w:ascii="Arial" w:eastAsiaTheme="minorHAnsi" w:hAnsi="Arial"/>
      <w:color w:val="0072CE"/>
      <w:sz w:val="24"/>
      <w:lang w:eastAsia="en-US"/>
    </w:rPr>
  </w:style>
  <w:style w:type="paragraph" w:customStyle="1" w:styleId="BC4A08BD52704849B320D644168B4CE3">
    <w:name w:val="BC4A08BD52704849B320D644168B4CE3"/>
    <w:rsid w:val="003A75F1"/>
    <w:rPr>
      <w:rFonts w:ascii="Arial" w:eastAsiaTheme="minorHAnsi" w:hAnsi="Arial"/>
      <w:color w:val="0072CE"/>
      <w:sz w:val="24"/>
      <w:lang w:eastAsia="en-US"/>
    </w:rPr>
  </w:style>
  <w:style w:type="paragraph" w:customStyle="1" w:styleId="2393A7BB1C6040519D05150E845371E7">
    <w:name w:val="2393A7BB1C6040519D05150E845371E7"/>
    <w:rsid w:val="003A75F1"/>
    <w:rPr>
      <w:rFonts w:ascii="Arial" w:eastAsiaTheme="minorHAnsi" w:hAnsi="Arial"/>
      <w:color w:val="0072CE"/>
      <w:sz w:val="24"/>
      <w:lang w:eastAsia="en-US"/>
    </w:rPr>
  </w:style>
  <w:style w:type="paragraph" w:customStyle="1" w:styleId="FBB6F082DCEE4B24B4DEF967F2612FFB9">
    <w:name w:val="FBB6F082DCEE4B24B4DEF967F2612FFB9"/>
    <w:rsid w:val="003A75F1"/>
    <w:rPr>
      <w:rFonts w:ascii="Arial" w:eastAsiaTheme="minorHAnsi" w:hAnsi="Arial"/>
      <w:color w:val="0072CE"/>
      <w:sz w:val="24"/>
      <w:lang w:eastAsia="en-US"/>
    </w:rPr>
  </w:style>
  <w:style w:type="paragraph" w:customStyle="1" w:styleId="D81DB757132747F39E963AC42EC1F5EC8">
    <w:name w:val="D81DB757132747F39E963AC42EC1F5EC8"/>
    <w:rsid w:val="003A75F1"/>
    <w:rPr>
      <w:rFonts w:ascii="Arial" w:eastAsiaTheme="minorHAnsi" w:hAnsi="Arial"/>
      <w:color w:val="0072CE"/>
      <w:sz w:val="24"/>
      <w:lang w:eastAsia="en-US"/>
    </w:rPr>
  </w:style>
  <w:style w:type="paragraph" w:customStyle="1" w:styleId="24F352F5D01F4DF9B95DDF9E5EC81D052">
    <w:name w:val="24F352F5D01F4DF9B95DDF9E5EC81D052"/>
    <w:rsid w:val="003A75F1"/>
    <w:rPr>
      <w:rFonts w:ascii="Arial" w:eastAsiaTheme="minorHAnsi" w:hAnsi="Arial"/>
      <w:color w:val="0072CE"/>
      <w:sz w:val="24"/>
      <w:lang w:eastAsia="en-US"/>
    </w:rPr>
  </w:style>
  <w:style w:type="paragraph" w:customStyle="1" w:styleId="F4E8D70088B442FAB915EE733818DF071">
    <w:name w:val="F4E8D70088B442FAB915EE733818DF071"/>
    <w:rsid w:val="003A75F1"/>
    <w:rPr>
      <w:rFonts w:ascii="Arial" w:eastAsiaTheme="minorHAnsi" w:hAnsi="Arial"/>
      <w:color w:val="0072CE"/>
      <w:sz w:val="24"/>
      <w:lang w:eastAsia="en-US"/>
    </w:rPr>
  </w:style>
  <w:style w:type="paragraph" w:customStyle="1" w:styleId="97AD2D057B724DD9A9BC8A6E9AFE90211">
    <w:name w:val="97AD2D057B724DD9A9BC8A6E9AFE90211"/>
    <w:rsid w:val="003A75F1"/>
    <w:rPr>
      <w:rFonts w:ascii="Arial" w:eastAsiaTheme="minorHAnsi" w:hAnsi="Arial"/>
      <w:color w:val="0072CE"/>
      <w:sz w:val="24"/>
      <w:lang w:eastAsia="en-US"/>
    </w:rPr>
  </w:style>
  <w:style w:type="paragraph" w:customStyle="1" w:styleId="539C64C608524921B91509FA1C87FE181">
    <w:name w:val="539C64C608524921B91509FA1C87FE181"/>
    <w:rsid w:val="003A75F1"/>
    <w:rPr>
      <w:rFonts w:ascii="Arial" w:eastAsiaTheme="minorHAnsi" w:hAnsi="Arial"/>
      <w:color w:val="0072CE"/>
      <w:sz w:val="24"/>
      <w:lang w:eastAsia="en-US"/>
    </w:rPr>
  </w:style>
  <w:style w:type="paragraph" w:customStyle="1" w:styleId="E0111F6FA83842699CD6C87B67F598291">
    <w:name w:val="E0111F6FA83842699CD6C87B67F598291"/>
    <w:rsid w:val="003A75F1"/>
    <w:rPr>
      <w:rFonts w:ascii="Arial" w:eastAsiaTheme="minorHAnsi" w:hAnsi="Arial"/>
      <w:color w:val="0072CE"/>
      <w:sz w:val="24"/>
      <w:lang w:eastAsia="en-US"/>
    </w:rPr>
  </w:style>
  <w:style w:type="paragraph" w:customStyle="1" w:styleId="6A101266321C4020A4D4398D6FD75B3B1">
    <w:name w:val="6A101266321C4020A4D4398D6FD75B3B1"/>
    <w:rsid w:val="003A75F1"/>
    <w:rPr>
      <w:rFonts w:ascii="Arial" w:eastAsiaTheme="minorHAnsi" w:hAnsi="Arial"/>
      <w:color w:val="0072CE"/>
      <w:sz w:val="24"/>
      <w:lang w:eastAsia="en-US"/>
    </w:rPr>
  </w:style>
  <w:style w:type="paragraph" w:customStyle="1" w:styleId="0E3422CC87474A16B2D9D62E7866EBA31">
    <w:name w:val="0E3422CC87474A16B2D9D62E7866EBA31"/>
    <w:rsid w:val="003A75F1"/>
    <w:rPr>
      <w:rFonts w:ascii="Arial" w:eastAsiaTheme="minorHAnsi" w:hAnsi="Arial"/>
      <w:color w:val="0072CE"/>
      <w:sz w:val="24"/>
      <w:lang w:eastAsia="en-US"/>
    </w:rPr>
  </w:style>
  <w:style w:type="paragraph" w:customStyle="1" w:styleId="55BDF69EDAD14C629945A11D75D06C9F2">
    <w:name w:val="55BDF69EDAD14C629945A11D75D06C9F2"/>
    <w:rsid w:val="003A75F1"/>
    <w:rPr>
      <w:rFonts w:ascii="Arial" w:eastAsiaTheme="minorHAnsi" w:hAnsi="Arial"/>
      <w:color w:val="0072CE"/>
      <w:sz w:val="24"/>
      <w:lang w:eastAsia="en-US"/>
    </w:rPr>
  </w:style>
  <w:style w:type="paragraph" w:customStyle="1" w:styleId="1C2A1A14C06A46C397C764FF16752F76">
    <w:name w:val="1C2A1A14C06A46C397C764FF16752F76"/>
    <w:rsid w:val="003A75F1"/>
    <w:rPr>
      <w:rFonts w:ascii="Arial" w:eastAsiaTheme="minorHAnsi" w:hAnsi="Arial"/>
      <w:color w:val="0072CE"/>
      <w:sz w:val="24"/>
      <w:lang w:eastAsia="en-US"/>
    </w:rPr>
  </w:style>
  <w:style w:type="paragraph" w:customStyle="1" w:styleId="BC4A08BD52704849B320D644168B4CE31">
    <w:name w:val="BC4A08BD52704849B320D644168B4CE31"/>
    <w:rsid w:val="003A75F1"/>
    <w:rPr>
      <w:rFonts w:ascii="Arial" w:eastAsiaTheme="minorHAnsi" w:hAnsi="Arial"/>
      <w:color w:val="0072CE"/>
      <w:sz w:val="24"/>
      <w:lang w:eastAsia="en-US"/>
    </w:rPr>
  </w:style>
  <w:style w:type="paragraph" w:customStyle="1" w:styleId="2393A7BB1C6040519D05150E845371E71">
    <w:name w:val="2393A7BB1C6040519D05150E845371E71"/>
    <w:rsid w:val="003A75F1"/>
    <w:rPr>
      <w:rFonts w:ascii="Arial" w:eastAsiaTheme="minorHAnsi" w:hAnsi="Arial"/>
      <w:color w:val="0072CE"/>
      <w:sz w:val="24"/>
      <w:lang w:eastAsia="en-US"/>
    </w:rPr>
  </w:style>
  <w:style w:type="paragraph" w:customStyle="1" w:styleId="BFDEB4A9252947A8B8A62A5D7B32210C">
    <w:name w:val="BFDEB4A9252947A8B8A62A5D7B32210C"/>
    <w:rsid w:val="003A75F1"/>
    <w:rPr>
      <w:rFonts w:ascii="Arial" w:eastAsiaTheme="minorHAnsi" w:hAnsi="Arial"/>
      <w:color w:val="0072CE"/>
      <w:sz w:val="24"/>
      <w:lang w:eastAsia="en-US"/>
    </w:rPr>
  </w:style>
  <w:style w:type="paragraph" w:customStyle="1" w:styleId="ED9D6DE7D9264488819E206C2193B698">
    <w:name w:val="ED9D6DE7D9264488819E206C2193B698"/>
    <w:rsid w:val="003A75F1"/>
  </w:style>
  <w:style w:type="paragraph" w:customStyle="1" w:styleId="FBB6F082DCEE4B24B4DEF967F2612FFB10">
    <w:name w:val="FBB6F082DCEE4B24B4DEF967F2612FFB10"/>
    <w:rsid w:val="003A75F1"/>
    <w:rPr>
      <w:rFonts w:ascii="Arial" w:eastAsiaTheme="minorHAnsi" w:hAnsi="Arial"/>
      <w:color w:val="0072CE"/>
      <w:sz w:val="24"/>
      <w:lang w:eastAsia="en-US"/>
    </w:rPr>
  </w:style>
  <w:style w:type="paragraph" w:customStyle="1" w:styleId="D81DB757132747F39E963AC42EC1F5EC9">
    <w:name w:val="D81DB757132747F39E963AC42EC1F5EC9"/>
    <w:rsid w:val="003A75F1"/>
    <w:rPr>
      <w:rFonts w:ascii="Arial" w:eastAsiaTheme="minorHAnsi" w:hAnsi="Arial"/>
      <w:color w:val="0072CE"/>
      <w:sz w:val="24"/>
      <w:lang w:eastAsia="en-US"/>
    </w:rPr>
  </w:style>
  <w:style w:type="paragraph" w:customStyle="1" w:styleId="24F352F5D01F4DF9B95DDF9E5EC81D053">
    <w:name w:val="24F352F5D01F4DF9B95DDF9E5EC81D053"/>
    <w:rsid w:val="003A75F1"/>
    <w:rPr>
      <w:rFonts w:ascii="Arial" w:eastAsiaTheme="minorHAnsi" w:hAnsi="Arial"/>
      <w:color w:val="0072CE"/>
      <w:sz w:val="24"/>
      <w:lang w:eastAsia="en-US"/>
    </w:rPr>
  </w:style>
  <w:style w:type="paragraph" w:customStyle="1" w:styleId="F4E8D70088B442FAB915EE733818DF072">
    <w:name w:val="F4E8D70088B442FAB915EE733818DF072"/>
    <w:rsid w:val="003A75F1"/>
    <w:rPr>
      <w:rFonts w:ascii="Arial" w:eastAsiaTheme="minorHAnsi" w:hAnsi="Arial"/>
      <w:color w:val="0072CE"/>
      <w:sz w:val="24"/>
      <w:lang w:eastAsia="en-US"/>
    </w:rPr>
  </w:style>
  <w:style w:type="paragraph" w:customStyle="1" w:styleId="97AD2D057B724DD9A9BC8A6E9AFE90212">
    <w:name w:val="97AD2D057B724DD9A9BC8A6E9AFE90212"/>
    <w:rsid w:val="003A75F1"/>
    <w:rPr>
      <w:rFonts w:ascii="Arial" w:eastAsiaTheme="minorHAnsi" w:hAnsi="Arial"/>
      <w:color w:val="0072CE"/>
      <w:sz w:val="24"/>
      <w:lang w:eastAsia="en-US"/>
    </w:rPr>
  </w:style>
  <w:style w:type="paragraph" w:customStyle="1" w:styleId="539C64C608524921B91509FA1C87FE182">
    <w:name w:val="539C64C608524921B91509FA1C87FE182"/>
    <w:rsid w:val="003A75F1"/>
    <w:rPr>
      <w:rFonts w:ascii="Arial" w:eastAsiaTheme="minorHAnsi" w:hAnsi="Arial"/>
      <w:color w:val="0072CE"/>
      <w:sz w:val="24"/>
      <w:lang w:eastAsia="en-US"/>
    </w:rPr>
  </w:style>
  <w:style w:type="paragraph" w:customStyle="1" w:styleId="E0111F6FA83842699CD6C87B67F598292">
    <w:name w:val="E0111F6FA83842699CD6C87B67F598292"/>
    <w:rsid w:val="003A75F1"/>
    <w:rPr>
      <w:rFonts w:ascii="Arial" w:eastAsiaTheme="minorHAnsi" w:hAnsi="Arial"/>
      <w:color w:val="0072CE"/>
      <w:sz w:val="24"/>
      <w:lang w:eastAsia="en-US"/>
    </w:rPr>
  </w:style>
  <w:style w:type="paragraph" w:customStyle="1" w:styleId="6A101266321C4020A4D4398D6FD75B3B2">
    <w:name w:val="6A101266321C4020A4D4398D6FD75B3B2"/>
    <w:rsid w:val="003A75F1"/>
    <w:rPr>
      <w:rFonts w:ascii="Arial" w:eastAsiaTheme="minorHAnsi" w:hAnsi="Arial"/>
      <w:color w:val="0072CE"/>
      <w:sz w:val="24"/>
      <w:lang w:eastAsia="en-US"/>
    </w:rPr>
  </w:style>
  <w:style w:type="paragraph" w:customStyle="1" w:styleId="0E3422CC87474A16B2D9D62E7866EBA32">
    <w:name w:val="0E3422CC87474A16B2D9D62E7866EBA32"/>
    <w:rsid w:val="003A75F1"/>
    <w:rPr>
      <w:rFonts w:ascii="Arial" w:eastAsiaTheme="minorHAnsi" w:hAnsi="Arial"/>
      <w:color w:val="0072CE"/>
      <w:sz w:val="24"/>
      <w:lang w:eastAsia="en-US"/>
    </w:rPr>
  </w:style>
  <w:style w:type="paragraph" w:customStyle="1" w:styleId="55BDF69EDAD14C629945A11D75D06C9F3">
    <w:name w:val="55BDF69EDAD14C629945A11D75D06C9F3"/>
    <w:rsid w:val="003A75F1"/>
    <w:rPr>
      <w:rFonts w:ascii="Arial" w:eastAsiaTheme="minorHAnsi" w:hAnsi="Arial"/>
      <w:color w:val="0072CE"/>
      <w:sz w:val="24"/>
      <w:lang w:eastAsia="en-US"/>
    </w:rPr>
  </w:style>
  <w:style w:type="paragraph" w:customStyle="1" w:styleId="1C2A1A14C06A46C397C764FF16752F761">
    <w:name w:val="1C2A1A14C06A46C397C764FF16752F761"/>
    <w:rsid w:val="003A75F1"/>
    <w:rPr>
      <w:rFonts w:ascii="Arial" w:eastAsiaTheme="minorHAnsi" w:hAnsi="Arial"/>
      <w:color w:val="0072CE"/>
      <w:sz w:val="24"/>
      <w:lang w:eastAsia="en-US"/>
    </w:rPr>
  </w:style>
  <w:style w:type="paragraph" w:customStyle="1" w:styleId="BC4A08BD52704849B320D644168B4CE32">
    <w:name w:val="BC4A08BD52704849B320D644168B4CE32"/>
    <w:rsid w:val="003A75F1"/>
    <w:rPr>
      <w:rFonts w:ascii="Arial" w:eastAsiaTheme="minorHAnsi" w:hAnsi="Arial"/>
      <w:color w:val="0072CE"/>
      <w:sz w:val="24"/>
      <w:lang w:eastAsia="en-US"/>
    </w:rPr>
  </w:style>
  <w:style w:type="paragraph" w:customStyle="1" w:styleId="2393A7BB1C6040519D05150E845371E72">
    <w:name w:val="2393A7BB1C6040519D05150E845371E72"/>
    <w:rsid w:val="003A75F1"/>
    <w:rPr>
      <w:rFonts w:ascii="Arial" w:eastAsiaTheme="minorHAnsi" w:hAnsi="Arial"/>
      <w:color w:val="0072CE"/>
      <w:sz w:val="24"/>
      <w:lang w:eastAsia="en-US"/>
    </w:rPr>
  </w:style>
  <w:style w:type="paragraph" w:customStyle="1" w:styleId="ED9D6DE7D9264488819E206C2193B6981">
    <w:name w:val="ED9D6DE7D9264488819E206C2193B6981"/>
    <w:rsid w:val="003A75F1"/>
    <w:rPr>
      <w:rFonts w:ascii="Arial" w:eastAsiaTheme="minorHAnsi" w:hAnsi="Arial"/>
      <w:color w:val="0072CE"/>
      <w:sz w:val="24"/>
      <w:lang w:eastAsia="en-US"/>
    </w:rPr>
  </w:style>
  <w:style w:type="paragraph" w:customStyle="1" w:styleId="FBB6F082DCEE4B24B4DEF967F2612FFB11">
    <w:name w:val="FBB6F082DCEE4B24B4DEF967F2612FFB11"/>
    <w:rsid w:val="003A75F1"/>
    <w:rPr>
      <w:rFonts w:ascii="Arial" w:eastAsiaTheme="minorHAnsi" w:hAnsi="Arial"/>
      <w:color w:val="0072CE"/>
      <w:sz w:val="24"/>
      <w:lang w:eastAsia="en-US"/>
    </w:rPr>
  </w:style>
  <w:style w:type="paragraph" w:customStyle="1" w:styleId="D81DB757132747F39E963AC42EC1F5EC10">
    <w:name w:val="D81DB757132747F39E963AC42EC1F5EC10"/>
    <w:rsid w:val="003A75F1"/>
    <w:rPr>
      <w:rFonts w:ascii="Arial" w:eastAsiaTheme="minorHAnsi" w:hAnsi="Arial"/>
      <w:color w:val="0072CE"/>
      <w:sz w:val="24"/>
      <w:lang w:eastAsia="en-US"/>
    </w:rPr>
  </w:style>
  <w:style w:type="paragraph" w:customStyle="1" w:styleId="24F352F5D01F4DF9B95DDF9E5EC81D054">
    <w:name w:val="24F352F5D01F4DF9B95DDF9E5EC81D054"/>
    <w:rsid w:val="003A75F1"/>
    <w:rPr>
      <w:rFonts w:ascii="Arial" w:eastAsiaTheme="minorHAnsi" w:hAnsi="Arial"/>
      <w:color w:val="0072CE"/>
      <w:sz w:val="24"/>
      <w:lang w:eastAsia="en-US"/>
    </w:rPr>
  </w:style>
  <w:style w:type="paragraph" w:customStyle="1" w:styleId="F4E8D70088B442FAB915EE733818DF073">
    <w:name w:val="F4E8D70088B442FAB915EE733818DF073"/>
    <w:rsid w:val="003A75F1"/>
    <w:rPr>
      <w:rFonts w:ascii="Arial" w:eastAsiaTheme="minorHAnsi" w:hAnsi="Arial"/>
      <w:color w:val="0072CE"/>
      <w:sz w:val="24"/>
      <w:lang w:eastAsia="en-US"/>
    </w:rPr>
  </w:style>
  <w:style w:type="paragraph" w:customStyle="1" w:styleId="97AD2D057B724DD9A9BC8A6E9AFE90213">
    <w:name w:val="97AD2D057B724DD9A9BC8A6E9AFE90213"/>
    <w:rsid w:val="003A75F1"/>
    <w:rPr>
      <w:rFonts w:ascii="Arial" w:eastAsiaTheme="minorHAnsi" w:hAnsi="Arial"/>
      <w:color w:val="0072CE"/>
      <w:sz w:val="24"/>
      <w:lang w:eastAsia="en-US"/>
    </w:rPr>
  </w:style>
  <w:style w:type="paragraph" w:customStyle="1" w:styleId="539C64C608524921B91509FA1C87FE183">
    <w:name w:val="539C64C608524921B91509FA1C87FE183"/>
    <w:rsid w:val="003A75F1"/>
    <w:rPr>
      <w:rFonts w:ascii="Arial" w:eastAsiaTheme="minorHAnsi" w:hAnsi="Arial"/>
      <w:color w:val="0072CE"/>
      <w:sz w:val="24"/>
      <w:lang w:eastAsia="en-US"/>
    </w:rPr>
  </w:style>
  <w:style w:type="paragraph" w:customStyle="1" w:styleId="E0111F6FA83842699CD6C87B67F598293">
    <w:name w:val="E0111F6FA83842699CD6C87B67F598293"/>
    <w:rsid w:val="003A75F1"/>
    <w:rPr>
      <w:rFonts w:ascii="Arial" w:eastAsiaTheme="minorHAnsi" w:hAnsi="Arial"/>
      <w:color w:val="0072CE"/>
      <w:sz w:val="24"/>
      <w:lang w:eastAsia="en-US"/>
    </w:rPr>
  </w:style>
  <w:style w:type="paragraph" w:customStyle="1" w:styleId="6A101266321C4020A4D4398D6FD75B3B3">
    <w:name w:val="6A101266321C4020A4D4398D6FD75B3B3"/>
    <w:rsid w:val="003A75F1"/>
    <w:rPr>
      <w:rFonts w:ascii="Arial" w:eastAsiaTheme="minorHAnsi" w:hAnsi="Arial"/>
      <w:color w:val="0072CE"/>
      <w:sz w:val="24"/>
      <w:lang w:eastAsia="en-US"/>
    </w:rPr>
  </w:style>
  <w:style w:type="paragraph" w:customStyle="1" w:styleId="0E3422CC87474A16B2D9D62E7866EBA33">
    <w:name w:val="0E3422CC87474A16B2D9D62E7866EBA33"/>
    <w:rsid w:val="003A75F1"/>
    <w:rPr>
      <w:rFonts w:ascii="Arial" w:eastAsiaTheme="minorHAnsi" w:hAnsi="Arial"/>
      <w:color w:val="0072CE"/>
      <w:sz w:val="24"/>
      <w:lang w:eastAsia="en-US"/>
    </w:rPr>
  </w:style>
  <w:style w:type="paragraph" w:customStyle="1" w:styleId="55BDF69EDAD14C629945A11D75D06C9F4">
    <w:name w:val="55BDF69EDAD14C629945A11D75D06C9F4"/>
    <w:rsid w:val="003A75F1"/>
    <w:rPr>
      <w:rFonts w:ascii="Arial" w:eastAsiaTheme="minorHAnsi" w:hAnsi="Arial"/>
      <w:color w:val="0072CE"/>
      <w:sz w:val="24"/>
      <w:lang w:eastAsia="en-US"/>
    </w:rPr>
  </w:style>
  <w:style w:type="paragraph" w:customStyle="1" w:styleId="1C2A1A14C06A46C397C764FF16752F762">
    <w:name w:val="1C2A1A14C06A46C397C764FF16752F762"/>
    <w:rsid w:val="003A75F1"/>
    <w:rPr>
      <w:rFonts w:ascii="Arial" w:eastAsiaTheme="minorHAnsi" w:hAnsi="Arial"/>
      <w:color w:val="0072CE"/>
      <w:sz w:val="24"/>
      <w:lang w:eastAsia="en-US"/>
    </w:rPr>
  </w:style>
  <w:style w:type="paragraph" w:customStyle="1" w:styleId="BC4A08BD52704849B320D644168B4CE33">
    <w:name w:val="BC4A08BD52704849B320D644168B4CE33"/>
    <w:rsid w:val="003A75F1"/>
    <w:rPr>
      <w:rFonts w:ascii="Arial" w:eastAsiaTheme="minorHAnsi" w:hAnsi="Arial"/>
      <w:color w:val="0072CE"/>
      <w:sz w:val="24"/>
      <w:lang w:eastAsia="en-US"/>
    </w:rPr>
  </w:style>
  <w:style w:type="paragraph" w:customStyle="1" w:styleId="2393A7BB1C6040519D05150E845371E73">
    <w:name w:val="2393A7BB1C6040519D05150E845371E73"/>
    <w:rsid w:val="003A75F1"/>
    <w:rPr>
      <w:rFonts w:ascii="Arial" w:eastAsiaTheme="minorHAnsi" w:hAnsi="Arial"/>
      <w:color w:val="0072CE"/>
      <w:sz w:val="24"/>
      <w:lang w:eastAsia="en-US"/>
    </w:rPr>
  </w:style>
  <w:style w:type="paragraph" w:customStyle="1" w:styleId="ED9D6DE7D9264488819E206C2193B6982">
    <w:name w:val="ED9D6DE7D9264488819E206C2193B6982"/>
    <w:rsid w:val="003A75F1"/>
    <w:rPr>
      <w:rFonts w:ascii="Arial" w:eastAsiaTheme="minorHAnsi" w:hAnsi="Arial"/>
      <w:color w:val="0072CE"/>
      <w:sz w:val="24"/>
      <w:lang w:eastAsia="en-US"/>
    </w:rPr>
  </w:style>
  <w:style w:type="paragraph" w:customStyle="1" w:styleId="FBB6F082DCEE4B24B4DEF967F2612FFB12">
    <w:name w:val="FBB6F082DCEE4B24B4DEF967F2612FFB12"/>
    <w:rsid w:val="003A75F1"/>
    <w:rPr>
      <w:rFonts w:ascii="Arial" w:eastAsiaTheme="minorHAnsi" w:hAnsi="Arial"/>
      <w:color w:val="0072CE"/>
      <w:sz w:val="24"/>
      <w:lang w:eastAsia="en-US"/>
    </w:rPr>
  </w:style>
  <w:style w:type="paragraph" w:customStyle="1" w:styleId="D81DB757132747F39E963AC42EC1F5EC11">
    <w:name w:val="D81DB757132747F39E963AC42EC1F5EC11"/>
    <w:rsid w:val="003A75F1"/>
    <w:rPr>
      <w:rFonts w:ascii="Arial" w:eastAsiaTheme="minorHAnsi" w:hAnsi="Arial"/>
      <w:color w:val="0072CE"/>
      <w:sz w:val="24"/>
      <w:lang w:eastAsia="en-US"/>
    </w:rPr>
  </w:style>
  <w:style w:type="paragraph" w:customStyle="1" w:styleId="24F352F5D01F4DF9B95DDF9E5EC81D055">
    <w:name w:val="24F352F5D01F4DF9B95DDF9E5EC81D055"/>
    <w:rsid w:val="003A75F1"/>
    <w:rPr>
      <w:rFonts w:ascii="Arial" w:eastAsiaTheme="minorHAnsi" w:hAnsi="Arial"/>
      <w:color w:val="0072CE"/>
      <w:sz w:val="24"/>
      <w:lang w:eastAsia="en-US"/>
    </w:rPr>
  </w:style>
  <w:style w:type="paragraph" w:customStyle="1" w:styleId="F4E8D70088B442FAB915EE733818DF074">
    <w:name w:val="F4E8D70088B442FAB915EE733818DF074"/>
    <w:rsid w:val="003A75F1"/>
    <w:rPr>
      <w:rFonts w:ascii="Arial" w:eastAsiaTheme="minorHAnsi" w:hAnsi="Arial"/>
      <w:color w:val="0072CE"/>
      <w:sz w:val="24"/>
      <w:lang w:eastAsia="en-US"/>
    </w:rPr>
  </w:style>
  <w:style w:type="paragraph" w:customStyle="1" w:styleId="97AD2D057B724DD9A9BC8A6E9AFE90214">
    <w:name w:val="97AD2D057B724DD9A9BC8A6E9AFE90214"/>
    <w:rsid w:val="003A75F1"/>
    <w:rPr>
      <w:rFonts w:ascii="Arial" w:eastAsiaTheme="minorHAnsi" w:hAnsi="Arial"/>
      <w:color w:val="0072CE"/>
      <w:sz w:val="24"/>
      <w:lang w:eastAsia="en-US"/>
    </w:rPr>
  </w:style>
  <w:style w:type="paragraph" w:customStyle="1" w:styleId="539C64C608524921B91509FA1C87FE184">
    <w:name w:val="539C64C608524921B91509FA1C87FE184"/>
    <w:rsid w:val="003A75F1"/>
    <w:rPr>
      <w:rFonts w:ascii="Arial" w:eastAsiaTheme="minorHAnsi" w:hAnsi="Arial"/>
      <w:color w:val="0072CE"/>
      <w:sz w:val="24"/>
      <w:lang w:eastAsia="en-US"/>
    </w:rPr>
  </w:style>
  <w:style w:type="paragraph" w:customStyle="1" w:styleId="E0111F6FA83842699CD6C87B67F598294">
    <w:name w:val="E0111F6FA83842699CD6C87B67F598294"/>
    <w:rsid w:val="003A75F1"/>
    <w:rPr>
      <w:rFonts w:ascii="Arial" w:eastAsiaTheme="minorHAnsi" w:hAnsi="Arial"/>
      <w:color w:val="0072CE"/>
      <w:sz w:val="24"/>
      <w:lang w:eastAsia="en-US"/>
    </w:rPr>
  </w:style>
  <w:style w:type="paragraph" w:customStyle="1" w:styleId="6A101266321C4020A4D4398D6FD75B3B4">
    <w:name w:val="6A101266321C4020A4D4398D6FD75B3B4"/>
    <w:rsid w:val="003A75F1"/>
    <w:rPr>
      <w:rFonts w:ascii="Arial" w:eastAsiaTheme="minorHAnsi" w:hAnsi="Arial"/>
      <w:color w:val="0072CE"/>
      <w:sz w:val="24"/>
      <w:lang w:eastAsia="en-US"/>
    </w:rPr>
  </w:style>
  <w:style w:type="paragraph" w:customStyle="1" w:styleId="0E3422CC87474A16B2D9D62E7866EBA34">
    <w:name w:val="0E3422CC87474A16B2D9D62E7866EBA34"/>
    <w:rsid w:val="003A75F1"/>
    <w:rPr>
      <w:rFonts w:ascii="Arial" w:eastAsiaTheme="minorHAnsi" w:hAnsi="Arial"/>
      <w:color w:val="0072CE"/>
      <w:sz w:val="24"/>
      <w:lang w:eastAsia="en-US"/>
    </w:rPr>
  </w:style>
  <w:style w:type="paragraph" w:customStyle="1" w:styleId="55BDF69EDAD14C629945A11D75D06C9F5">
    <w:name w:val="55BDF69EDAD14C629945A11D75D06C9F5"/>
    <w:rsid w:val="003A75F1"/>
    <w:rPr>
      <w:rFonts w:ascii="Arial" w:eastAsiaTheme="minorHAnsi" w:hAnsi="Arial"/>
      <w:color w:val="0072CE"/>
      <w:sz w:val="24"/>
      <w:lang w:eastAsia="en-US"/>
    </w:rPr>
  </w:style>
  <w:style w:type="paragraph" w:customStyle="1" w:styleId="1C2A1A14C06A46C397C764FF16752F763">
    <w:name w:val="1C2A1A14C06A46C397C764FF16752F763"/>
    <w:rsid w:val="003A75F1"/>
    <w:rPr>
      <w:rFonts w:ascii="Arial" w:eastAsiaTheme="minorHAnsi" w:hAnsi="Arial"/>
      <w:color w:val="0072CE"/>
      <w:sz w:val="24"/>
      <w:lang w:eastAsia="en-US"/>
    </w:rPr>
  </w:style>
  <w:style w:type="paragraph" w:customStyle="1" w:styleId="BC4A08BD52704849B320D644168B4CE34">
    <w:name w:val="BC4A08BD52704849B320D644168B4CE34"/>
    <w:rsid w:val="003A75F1"/>
    <w:rPr>
      <w:rFonts w:ascii="Arial" w:eastAsiaTheme="minorHAnsi" w:hAnsi="Arial"/>
      <w:color w:val="0072CE"/>
      <w:sz w:val="24"/>
      <w:lang w:eastAsia="en-US"/>
    </w:rPr>
  </w:style>
  <w:style w:type="paragraph" w:customStyle="1" w:styleId="2393A7BB1C6040519D05150E845371E74">
    <w:name w:val="2393A7BB1C6040519D05150E845371E74"/>
    <w:rsid w:val="003A75F1"/>
    <w:rPr>
      <w:rFonts w:ascii="Arial" w:eastAsiaTheme="minorHAnsi" w:hAnsi="Arial"/>
      <w:color w:val="0072CE"/>
      <w:sz w:val="24"/>
      <w:lang w:eastAsia="en-US"/>
    </w:rPr>
  </w:style>
  <w:style w:type="paragraph" w:customStyle="1" w:styleId="ED9D6DE7D9264488819E206C2193B6983">
    <w:name w:val="ED9D6DE7D9264488819E206C2193B6983"/>
    <w:rsid w:val="003A75F1"/>
    <w:rPr>
      <w:rFonts w:ascii="Arial" w:eastAsiaTheme="minorHAnsi" w:hAnsi="Arial"/>
      <w:color w:val="0072CE"/>
      <w:sz w:val="24"/>
      <w:lang w:eastAsia="en-US"/>
    </w:rPr>
  </w:style>
  <w:style w:type="paragraph" w:customStyle="1" w:styleId="CB9B13695D884E9EA8303CF19FD33171">
    <w:name w:val="CB9B13695D884E9EA8303CF19FD33171"/>
    <w:rsid w:val="003A75F1"/>
    <w:rPr>
      <w:rFonts w:eastAsiaTheme="minorHAnsi"/>
      <w:lang w:eastAsia="en-US"/>
    </w:rPr>
  </w:style>
  <w:style w:type="paragraph" w:customStyle="1" w:styleId="D9AC460B6DB948728A1BB4F8E0563B3C">
    <w:name w:val="D9AC460B6DB948728A1BB4F8E0563B3C"/>
    <w:rsid w:val="003A75F1"/>
    <w:rPr>
      <w:rFonts w:eastAsiaTheme="minorHAnsi"/>
      <w:lang w:eastAsia="en-US"/>
    </w:rPr>
  </w:style>
  <w:style w:type="paragraph" w:customStyle="1" w:styleId="D50A1043591140B5B58E8CF78B4D939E">
    <w:name w:val="D50A1043591140B5B58E8CF78B4D939E"/>
    <w:rsid w:val="003A75F1"/>
    <w:rPr>
      <w:rFonts w:eastAsiaTheme="minorHAnsi"/>
      <w:lang w:eastAsia="en-US"/>
    </w:rPr>
  </w:style>
  <w:style w:type="paragraph" w:customStyle="1" w:styleId="5873171B76E149E5880A15E456C1CDFD">
    <w:name w:val="5873171B76E149E5880A15E456C1CDFD"/>
    <w:rsid w:val="003A75F1"/>
    <w:rPr>
      <w:rFonts w:eastAsiaTheme="minorHAnsi"/>
      <w:lang w:eastAsia="en-US"/>
    </w:rPr>
  </w:style>
  <w:style w:type="paragraph" w:customStyle="1" w:styleId="6F622EE5075C42AC92E41B206EE88267">
    <w:name w:val="6F622EE5075C42AC92E41B206EE88267"/>
    <w:rsid w:val="003A75F1"/>
    <w:rPr>
      <w:rFonts w:eastAsiaTheme="minorHAnsi"/>
      <w:lang w:eastAsia="en-US"/>
    </w:rPr>
  </w:style>
  <w:style w:type="paragraph" w:customStyle="1" w:styleId="FBB6F082DCEE4B24B4DEF967F2612FFB13">
    <w:name w:val="FBB6F082DCEE4B24B4DEF967F2612FFB13"/>
    <w:rsid w:val="006E3C77"/>
    <w:rPr>
      <w:rFonts w:ascii="Arial" w:eastAsiaTheme="minorHAnsi" w:hAnsi="Arial"/>
      <w:color w:val="0072CE"/>
      <w:sz w:val="24"/>
      <w:lang w:eastAsia="en-US"/>
    </w:rPr>
  </w:style>
  <w:style w:type="paragraph" w:customStyle="1" w:styleId="D81DB757132747F39E963AC42EC1F5EC12">
    <w:name w:val="D81DB757132747F39E963AC42EC1F5EC12"/>
    <w:rsid w:val="006E3C77"/>
    <w:rPr>
      <w:rFonts w:ascii="Arial" w:eastAsiaTheme="minorHAnsi" w:hAnsi="Arial"/>
      <w:color w:val="0072CE"/>
      <w:sz w:val="24"/>
      <w:lang w:eastAsia="en-US"/>
    </w:rPr>
  </w:style>
  <w:style w:type="paragraph" w:customStyle="1" w:styleId="24F352F5D01F4DF9B95DDF9E5EC81D056">
    <w:name w:val="24F352F5D01F4DF9B95DDF9E5EC81D056"/>
    <w:rsid w:val="006E3C77"/>
    <w:rPr>
      <w:rFonts w:ascii="Arial" w:eastAsiaTheme="minorHAnsi" w:hAnsi="Arial"/>
      <w:color w:val="0072CE"/>
      <w:sz w:val="24"/>
      <w:lang w:eastAsia="en-US"/>
    </w:rPr>
  </w:style>
  <w:style w:type="paragraph" w:customStyle="1" w:styleId="F4E8D70088B442FAB915EE733818DF075">
    <w:name w:val="F4E8D70088B442FAB915EE733818DF075"/>
    <w:rsid w:val="006E3C77"/>
    <w:rPr>
      <w:rFonts w:ascii="Arial" w:eastAsiaTheme="minorHAnsi" w:hAnsi="Arial"/>
      <w:color w:val="0072CE"/>
      <w:sz w:val="24"/>
      <w:lang w:eastAsia="en-US"/>
    </w:rPr>
  </w:style>
  <w:style w:type="paragraph" w:customStyle="1" w:styleId="97AD2D057B724DD9A9BC8A6E9AFE90215">
    <w:name w:val="97AD2D057B724DD9A9BC8A6E9AFE90215"/>
    <w:rsid w:val="006E3C77"/>
    <w:rPr>
      <w:rFonts w:ascii="Arial" w:eastAsiaTheme="minorHAnsi" w:hAnsi="Arial"/>
      <w:color w:val="0072CE"/>
      <w:sz w:val="24"/>
      <w:lang w:eastAsia="en-US"/>
    </w:rPr>
  </w:style>
  <w:style w:type="paragraph" w:customStyle="1" w:styleId="539C64C608524921B91509FA1C87FE185">
    <w:name w:val="539C64C608524921B91509FA1C87FE185"/>
    <w:rsid w:val="006E3C77"/>
    <w:rPr>
      <w:rFonts w:ascii="Arial" w:eastAsiaTheme="minorHAnsi" w:hAnsi="Arial"/>
      <w:color w:val="0072CE"/>
      <w:sz w:val="24"/>
      <w:lang w:eastAsia="en-US"/>
    </w:rPr>
  </w:style>
  <w:style w:type="paragraph" w:customStyle="1" w:styleId="E0111F6FA83842699CD6C87B67F598295">
    <w:name w:val="E0111F6FA83842699CD6C87B67F598295"/>
    <w:rsid w:val="006E3C77"/>
    <w:rPr>
      <w:rFonts w:ascii="Arial" w:eastAsiaTheme="minorHAnsi" w:hAnsi="Arial"/>
      <w:color w:val="0072CE"/>
      <w:sz w:val="24"/>
      <w:lang w:eastAsia="en-US"/>
    </w:rPr>
  </w:style>
  <w:style w:type="paragraph" w:customStyle="1" w:styleId="6A101266321C4020A4D4398D6FD75B3B5">
    <w:name w:val="6A101266321C4020A4D4398D6FD75B3B5"/>
    <w:rsid w:val="006E3C77"/>
    <w:rPr>
      <w:rFonts w:ascii="Arial" w:eastAsiaTheme="minorHAnsi" w:hAnsi="Arial"/>
      <w:color w:val="0072CE"/>
      <w:sz w:val="24"/>
      <w:lang w:eastAsia="en-US"/>
    </w:rPr>
  </w:style>
  <w:style w:type="paragraph" w:customStyle="1" w:styleId="0E3422CC87474A16B2D9D62E7866EBA35">
    <w:name w:val="0E3422CC87474A16B2D9D62E7866EBA35"/>
    <w:rsid w:val="006E3C77"/>
    <w:rPr>
      <w:rFonts w:ascii="Arial" w:eastAsiaTheme="minorHAnsi" w:hAnsi="Arial"/>
      <w:color w:val="0072CE"/>
      <w:sz w:val="24"/>
      <w:lang w:eastAsia="en-US"/>
    </w:rPr>
  </w:style>
  <w:style w:type="paragraph" w:customStyle="1" w:styleId="55BDF69EDAD14C629945A11D75D06C9F6">
    <w:name w:val="55BDF69EDAD14C629945A11D75D06C9F6"/>
    <w:rsid w:val="006E3C77"/>
    <w:rPr>
      <w:rFonts w:ascii="Arial" w:eastAsiaTheme="minorHAnsi" w:hAnsi="Arial"/>
      <w:color w:val="0072CE"/>
      <w:sz w:val="24"/>
      <w:lang w:eastAsia="en-US"/>
    </w:rPr>
  </w:style>
  <w:style w:type="paragraph" w:customStyle="1" w:styleId="1C2A1A14C06A46C397C764FF16752F764">
    <w:name w:val="1C2A1A14C06A46C397C764FF16752F764"/>
    <w:rsid w:val="006E3C77"/>
    <w:rPr>
      <w:rFonts w:ascii="Arial" w:eastAsiaTheme="minorHAnsi" w:hAnsi="Arial"/>
      <w:color w:val="0072CE"/>
      <w:sz w:val="24"/>
      <w:lang w:eastAsia="en-US"/>
    </w:rPr>
  </w:style>
  <w:style w:type="paragraph" w:customStyle="1" w:styleId="BC4A08BD52704849B320D644168B4CE35">
    <w:name w:val="BC4A08BD52704849B320D644168B4CE35"/>
    <w:rsid w:val="006E3C77"/>
    <w:rPr>
      <w:rFonts w:ascii="Arial" w:eastAsiaTheme="minorHAnsi" w:hAnsi="Arial"/>
      <w:color w:val="0072CE"/>
      <w:sz w:val="24"/>
      <w:lang w:eastAsia="en-US"/>
    </w:rPr>
  </w:style>
  <w:style w:type="paragraph" w:customStyle="1" w:styleId="2393A7BB1C6040519D05150E845371E75">
    <w:name w:val="2393A7BB1C6040519D05150E845371E75"/>
    <w:rsid w:val="006E3C77"/>
    <w:rPr>
      <w:rFonts w:ascii="Arial" w:eastAsiaTheme="minorHAnsi" w:hAnsi="Arial"/>
      <w:color w:val="0072CE"/>
      <w:sz w:val="24"/>
      <w:lang w:eastAsia="en-US"/>
    </w:rPr>
  </w:style>
  <w:style w:type="paragraph" w:customStyle="1" w:styleId="ED9D6DE7D9264488819E206C2193B6984">
    <w:name w:val="ED9D6DE7D9264488819E206C2193B6984"/>
    <w:rsid w:val="006E3C77"/>
    <w:rPr>
      <w:rFonts w:ascii="Arial" w:eastAsiaTheme="minorHAnsi" w:hAnsi="Arial"/>
      <w:color w:val="0072CE"/>
      <w:sz w:val="24"/>
      <w:lang w:eastAsia="en-US"/>
    </w:rPr>
  </w:style>
  <w:style w:type="paragraph" w:customStyle="1" w:styleId="CB9B13695D884E9EA8303CF19FD331711">
    <w:name w:val="CB9B13695D884E9EA8303CF19FD331711"/>
    <w:rsid w:val="006E3C77"/>
    <w:rPr>
      <w:rFonts w:ascii="Arial" w:eastAsiaTheme="minorHAnsi" w:hAnsi="Arial"/>
      <w:sz w:val="24"/>
      <w:lang w:eastAsia="en-US"/>
    </w:rPr>
  </w:style>
  <w:style w:type="paragraph" w:customStyle="1" w:styleId="D9AC460B6DB948728A1BB4F8E0563B3C1">
    <w:name w:val="D9AC460B6DB948728A1BB4F8E0563B3C1"/>
    <w:rsid w:val="006E3C77"/>
    <w:rPr>
      <w:rFonts w:ascii="Arial" w:eastAsiaTheme="minorHAnsi" w:hAnsi="Arial"/>
      <w:sz w:val="24"/>
      <w:lang w:eastAsia="en-US"/>
    </w:rPr>
  </w:style>
  <w:style w:type="paragraph" w:customStyle="1" w:styleId="D50A1043591140B5B58E8CF78B4D939E1">
    <w:name w:val="D50A1043591140B5B58E8CF78B4D939E1"/>
    <w:rsid w:val="006E3C77"/>
    <w:rPr>
      <w:rFonts w:ascii="Arial" w:eastAsiaTheme="minorHAnsi" w:hAnsi="Arial"/>
      <w:sz w:val="24"/>
      <w:lang w:eastAsia="en-US"/>
    </w:rPr>
  </w:style>
  <w:style w:type="paragraph" w:customStyle="1" w:styleId="5873171B76E149E5880A15E456C1CDFD1">
    <w:name w:val="5873171B76E149E5880A15E456C1CDFD1"/>
    <w:rsid w:val="006E3C77"/>
    <w:rPr>
      <w:rFonts w:ascii="Arial" w:eastAsiaTheme="minorHAnsi" w:hAnsi="Arial"/>
      <w:sz w:val="24"/>
      <w:lang w:eastAsia="en-US"/>
    </w:rPr>
  </w:style>
  <w:style w:type="paragraph" w:customStyle="1" w:styleId="6F622EE5075C42AC92E41B206EE882671">
    <w:name w:val="6F622EE5075C42AC92E41B206EE882671"/>
    <w:rsid w:val="006E3C77"/>
    <w:rPr>
      <w:rFonts w:ascii="Arial" w:eastAsiaTheme="minorHAnsi" w:hAnsi="Arial"/>
      <w:sz w:val="24"/>
      <w:lang w:eastAsia="en-US"/>
    </w:rPr>
  </w:style>
  <w:style w:type="paragraph" w:customStyle="1" w:styleId="FBB6F082DCEE4B24B4DEF967F2612FFB14">
    <w:name w:val="FBB6F082DCEE4B24B4DEF967F2612FFB14"/>
    <w:rsid w:val="006E3C77"/>
    <w:rPr>
      <w:rFonts w:ascii="Arial" w:eastAsiaTheme="minorHAnsi" w:hAnsi="Arial"/>
      <w:color w:val="0072CE"/>
      <w:sz w:val="24"/>
      <w:lang w:eastAsia="en-US"/>
    </w:rPr>
  </w:style>
  <w:style w:type="paragraph" w:customStyle="1" w:styleId="D81DB757132747F39E963AC42EC1F5EC13">
    <w:name w:val="D81DB757132747F39E963AC42EC1F5EC13"/>
    <w:rsid w:val="006E3C77"/>
    <w:rPr>
      <w:rFonts w:ascii="Arial" w:eastAsiaTheme="minorHAnsi" w:hAnsi="Arial"/>
      <w:color w:val="0072CE"/>
      <w:sz w:val="24"/>
      <w:lang w:eastAsia="en-US"/>
    </w:rPr>
  </w:style>
  <w:style w:type="paragraph" w:customStyle="1" w:styleId="24F352F5D01F4DF9B95DDF9E5EC81D057">
    <w:name w:val="24F352F5D01F4DF9B95DDF9E5EC81D057"/>
    <w:rsid w:val="006E3C77"/>
    <w:rPr>
      <w:rFonts w:ascii="Arial" w:eastAsiaTheme="minorHAnsi" w:hAnsi="Arial"/>
      <w:color w:val="0072CE"/>
      <w:sz w:val="24"/>
      <w:lang w:eastAsia="en-US"/>
    </w:rPr>
  </w:style>
  <w:style w:type="paragraph" w:customStyle="1" w:styleId="F4E8D70088B442FAB915EE733818DF076">
    <w:name w:val="F4E8D70088B442FAB915EE733818DF076"/>
    <w:rsid w:val="006E3C77"/>
    <w:rPr>
      <w:rFonts w:ascii="Arial" w:eastAsiaTheme="minorHAnsi" w:hAnsi="Arial"/>
      <w:color w:val="0072CE"/>
      <w:sz w:val="24"/>
      <w:lang w:eastAsia="en-US"/>
    </w:rPr>
  </w:style>
  <w:style w:type="paragraph" w:customStyle="1" w:styleId="97AD2D057B724DD9A9BC8A6E9AFE90216">
    <w:name w:val="97AD2D057B724DD9A9BC8A6E9AFE90216"/>
    <w:rsid w:val="006E3C77"/>
    <w:rPr>
      <w:rFonts w:ascii="Arial" w:eastAsiaTheme="minorHAnsi" w:hAnsi="Arial"/>
      <w:color w:val="0072CE"/>
      <w:sz w:val="24"/>
      <w:lang w:eastAsia="en-US"/>
    </w:rPr>
  </w:style>
  <w:style w:type="paragraph" w:customStyle="1" w:styleId="539C64C608524921B91509FA1C87FE186">
    <w:name w:val="539C64C608524921B91509FA1C87FE186"/>
    <w:rsid w:val="006E3C77"/>
    <w:rPr>
      <w:rFonts w:ascii="Arial" w:eastAsiaTheme="minorHAnsi" w:hAnsi="Arial"/>
      <w:color w:val="0072CE"/>
      <w:sz w:val="24"/>
      <w:lang w:eastAsia="en-US"/>
    </w:rPr>
  </w:style>
  <w:style w:type="paragraph" w:customStyle="1" w:styleId="E0111F6FA83842699CD6C87B67F598296">
    <w:name w:val="E0111F6FA83842699CD6C87B67F598296"/>
    <w:rsid w:val="006E3C77"/>
    <w:rPr>
      <w:rFonts w:ascii="Arial" w:eastAsiaTheme="minorHAnsi" w:hAnsi="Arial"/>
      <w:color w:val="0072CE"/>
      <w:sz w:val="24"/>
      <w:lang w:eastAsia="en-US"/>
    </w:rPr>
  </w:style>
  <w:style w:type="paragraph" w:customStyle="1" w:styleId="6A101266321C4020A4D4398D6FD75B3B6">
    <w:name w:val="6A101266321C4020A4D4398D6FD75B3B6"/>
    <w:rsid w:val="006E3C77"/>
    <w:rPr>
      <w:rFonts w:ascii="Arial" w:eastAsiaTheme="minorHAnsi" w:hAnsi="Arial"/>
      <w:color w:val="0072CE"/>
      <w:sz w:val="24"/>
      <w:lang w:eastAsia="en-US"/>
    </w:rPr>
  </w:style>
  <w:style w:type="paragraph" w:customStyle="1" w:styleId="0E3422CC87474A16B2D9D62E7866EBA36">
    <w:name w:val="0E3422CC87474A16B2D9D62E7866EBA36"/>
    <w:rsid w:val="006E3C77"/>
    <w:rPr>
      <w:rFonts w:ascii="Arial" w:eastAsiaTheme="minorHAnsi" w:hAnsi="Arial"/>
      <w:color w:val="0072CE"/>
      <w:sz w:val="24"/>
      <w:lang w:eastAsia="en-US"/>
    </w:rPr>
  </w:style>
  <w:style w:type="paragraph" w:customStyle="1" w:styleId="55BDF69EDAD14C629945A11D75D06C9F7">
    <w:name w:val="55BDF69EDAD14C629945A11D75D06C9F7"/>
    <w:rsid w:val="006E3C77"/>
    <w:rPr>
      <w:rFonts w:ascii="Arial" w:eastAsiaTheme="minorHAnsi" w:hAnsi="Arial"/>
      <w:color w:val="0072CE"/>
      <w:sz w:val="24"/>
      <w:lang w:eastAsia="en-US"/>
    </w:rPr>
  </w:style>
  <w:style w:type="paragraph" w:customStyle="1" w:styleId="1C2A1A14C06A46C397C764FF16752F765">
    <w:name w:val="1C2A1A14C06A46C397C764FF16752F765"/>
    <w:rsid w:val="006E3C77"/>
    <w:rPr>
      <w:rFonts w:ascii="Arial" w:eastAsiaTheme="minorHAnsi" w:hAnsi="Arial"/>
      <w:color w:val="0072CE"/>
      <w:sz w:val="24"/>
      <w:lang w:eastAsia="en-US"/>
    </w:rPr>
  </w:style>
  <w:style w:type="paragraph" w:customStyle="1" w:styleId="BC4A08BD52704849B320D644168B4CE36">
    <w:name w:val="BC4A08BD52704849B320D644168B4CE36"/>
    <w:rsid w:val="006E3C77"/>
    <w:rPr>
      <w:rFonts w:ascii="Arial" w:eastAsiaTheme="minorHAnsi" w:hAnsi="Arial"/>
      <w:color w:val="0072CE"/>
      <w:sz w:val="24"/>
      <w:lang w:eastAsia="en-US"/>
    </w:rPr>
  </w:style>
  <w:style w:type="paragraph" w:customStyle="1" w:styleId="2393A7BB1C6040519D05150E845371E76">
    <w:name w:val="2393A7BB1C6040519D05150E845371E76"/>
    <w:rsid w:val="006E3C77"/>
    <w:rPr>
      <w:rFonts w:ascii="Arial" w:eastAsiaTheme="minorHAnsi" w:hAnsi="Arial"/>
      <w:color w:val="0072CE"/>
      <w:sz w:val="24"/>
      <w:lang w:eastAsia="en-US"/>
    </w:rPr>
  </w:style>
  <w:style w:type="paragraph" w:customStyle="1" w:styleId="ED9D6DE7D9264488819E206C2193B6985">
    <w:name w:val="ED9D6DE7D9264488819E206C2193B6985"/>
    <w:rsid w:val="006E3C77"/>
    <w:rPr>
      <w:rFonts w:ascii="Arial" w:eastAsiaTheme="minorHAnsi" w:hAnsi="Arial"/>
      <w:color w:val="0072CE"/>
      <w:sz w:val="24"/>
      <w:lang w:eastAsia="en-US"/>
    </w:rPr>
  </w:style>
  <w:style w:type="paragraph" w:customStyle="1" w:styleId="CB9B13695D884E9EA8303CF19FD331712">
    <w:name w:val="CB9B13695D884E9EA8303CF19FD331712"/>
    <w:rsid w:val="006E3C77"/>
    <w:rPr>
      <w:rFonts w:ascii="Arial" w:eastAsiaTheme="minorHAnsi" w:hAnsi="Arial"/>
      <w:sz w:val="24"/>
      <w:lang w:eastAsia="en-US"/>
    </w:rPr>
  </w:style>
  <w:style w:type="paragraph" w:customStyle="1" w:styleId="D9AC460B6DB948728A1BB4F8E0563B3C2">
    <w:name w:val="D9AC460B6DB948728A1BB4F8E0563B3C2"/>
    <w:rsid w:val="006E3C77"/>
    <w:rPr>
      <w:rFonts w:ascii="Arial" w:eastAsiaTheme="minorHAnsi" w:hAnsi="Arial"/>
      <w:sz w:val="24"/>
      <w:lang w:eastAsia="en-US"/>
    </w:rPr>
  </w:style>
  <w:style w:type="paragraph" w:customStyle="1" w:styleId="D50A1043591140B5B58E8CF78B4D939E2">
    <w:name w:val="D50A1043591140B5B58E8CF78B4D939E2"/>
    <w:rsid w:val="006E3C77"/>
    <w:rPr>
      <w:rFonts w:ascii="Arial" w:eastAsiaTheme="minorHAnsi" w:hAnsi="Arial"/>
      <w:sz w:val="24"/>
      <w:lang w:eastAsia="en-US"/>
    </w:rPr>
  </w:style>
  <w:style w:type="paragraph" w:customStyle="1" w:styleId="5873171B76E149E5880A15E456C1CDFD2">
    <w:name w:val="5873171B76E149E5880A15E456C1CDFD2"/>
    <w:rsid w:val="006E3C77"/>
    <w:rPr>
      <w:rFonts w:ascii="Arial" w:eastAsiaTheme="minorHAnsi" w:hAnsi="Arial"/>
      <w:sz w:val="24"/>
      <w:lang w:eastAsia="en-US"/>
    </w:rPr>
  </w:style>
  <w:style w:type="paragraph" w:customStyle="1" w:styleId="6F622EE5075C42AC92E41B206EE882672">
    <w:name w:val="6F622EE5075C42AC92E41B206EE882672"/>
    <w:rsid w:val="006E3C77"/>
    <w:rPr>
      <w:rFonts w:ascii="Arial" w:eastAsiaTheme="minorHAnsi" w:hAnsi="Arial"/>
      <w:sz w:val="24"/>
      <w:lang w:eastAsia="en-US"/>
    </w:rPr>
  </w:style>
  <w:style w:type="paragraph" w:customStyle="1" w:styleId="FBB6F082DCEE4B24B4DEF967F2612FFB15">
    <w:name w:val="FBB6F082DCEE4B24B4DEF967F2612FFB15"/>
    <w:rsid w:val="000271B6"/>
    <w:rPr>
      <w:rFonts w:ascii="Arial" w:eastAsiaTheme="minorHAnsi" w:hAnsi="Arial"/>
      <w:color w:val="0072CE"/>
      <w:sz w:val="24"/>
      <w:lang w:eastAsia="en-US"/>
    </w:rPr>
  </w:style>
  <w:style w:type="paragraph" w:customStyle="1" w:styleId="D81DB757132747F39E963AC42EC1F5EC14">
    <w:name w:val="D81DB757132747F39E963AC42EC1F5EC14"/>
    <w:rsid w:val="000271B6"/>
    <w:rPr>
      <w:rFonts w:ascii="Arial" w:eastAsiaTheme="minorHAnsi" w:hAnsi="Arial"/>
      <w:color w:val="0072CE"/>
      <w:sz w:val="24"/>
      <w:lang w:eastAsia="en-US"/>
    </w:rPr>
  </w:style>
  <w:style w:type="paragraph" w:customStyle="1" w:styleId="24F352F5D01F4DF9B95DDF9E5EC81D058">
    <w:name w:val="24F352F5D01F4DF9B95DDF9E5EC81D058"/>
    <w:rsid w:val="000271B6"/>
    <w:rPr>
      <w:rFonts w:ascii="Arial" w:eastAsiaTheme="minorHAnsi" w:hAnsi="Arial"/>
      <w:color w:val="0072CE"/>
      <w:sz w:val="24"/>
      <w:lang w:eastAsia="en-US"/>
    </w:rPr>
  </w:style>
  <w:style w:type="paragraph" w:customStyle="1" w:styleId="F4E8D70088B442FAB915EE733818DF077">
    <w:name w:val="F4E8D70088B442FAB915EE733818DF077"/>
    <w:rsid w:val="000271B6"/>
    <w:rPr>
      <w:rFonts w:ascii="Arial" w:eastAsiaTheme="minorHAnsi" w:hAnsi="Arial"/>
      <w:color w:val="0072CE"/>
      <w:sz w:val="24"/>
      <w:lang w:eastAsia="en-US"/>
    </w:rPr>
  </w:style>
  <w:style w:type="paragraph" w:customStyle="1" w:styleId="97AD2D057B724DD9A9BC8A6E9AFE90217">
    <w:name w:val="97AD2D057B724DD9A9BC8A6E9AFE90217"/>
    <w:rsid w:val="000271B6"/>
    <w:rPr>
      <w:rFonts w:ascii="Arial" w:eastAsiaTheme="minorHAnsi" w:hAnsi="Arial"/>
      <w:color w:val="0072CE"/>
      <w:sz w:val="24"/>
      <w:lang w:eastAsia="en-US"/>
    </w:rPr>
  </w:style>
  <w:style w:type="paragraph" w:customStyle="1" w:styleId="539C64C608524921B91509FA1C87FE187">
    <w:name w:val="539C64C608524921B91509FA1C87FE187"/>
    <w:rsid w:val="000271B6"/>
    <w:rPr>
      <w:rFonts w:ascii="Arial" w:eastAsiaTheme="minorHAnsi" w:hAnsi="Arial"/>
      <w:color w:val="0072CE"/>
      <w:sz w:val="24"/>
      <w:lang w:eastAsia="en-US"/>
    </w:rPr>
  </w:style>
  <w:style w:type="paragraph" w:customStyle="1" w:styleId="E0111F6FA83842699CD6C87B67F598297">
    <w:name w:val="E0111F6FA83842699CD6C87B67F598297"/>
    <w:rsid w:val="000271B6"/>
    <w:rPr>
      <w:rFonts w:ascii="Arial" w:eastAsiaTheme="minorHAnsi" w:hAnsi="Arial"/>
      <w:color w:val="0072CE"/>
      <w:sz w:val="24"/>
      <w:lang w:eastAsia="en-US"/>
    </w:rPr>
  </w:style>
  <w:style w:type="paragraph" w:customStyle="1" w:styleId="6A101266321C4020A4D4398D6FD75B3B7">
    <w:name w:val="6A101266321C4020A4D4398D6FD75B3B7"/>
    <w:rsid w:val="000271B6"/>
    <w:rPr>
      <w:rFonts w:ascii="Arial" w:eastAsiaTheme="minorHAnsi" w:hAnsi="Arial"/>
      <w:color w:val="0072CE"/>
      <w:sz w:val="24"/>
      <w:lang w:eastAsia="en-US"/>
    </w:rPr>
  </w:style>
  <w:style w:type="paragraph" w:customStyle="1" w:styleId="0E3422CC87474A16B2D9D62E7866EBA37">
    <w:name w:val="0E3422CC87474A16B2D9D62E7866EBA37"/>
    <w:rsid w:val="000271B6"/>
    <w:rPr>
      <w:rFonts w:ascii="Arial" w:eastAsiaTheme="minorHAnsi" w:hAnsi="Arial"/>
      <w:color w:val="0072CE"/>
      <w:sz w:val="24"/>
      <w:lang w:eastAsia="en-US"/>
    </w:rPr>
  </w:style>
  <w:style w:type="paragraph" w:customStyle="1" w:styleId="55BDF69EDAD14C629945A11D75D06C9F8">
    <w:name w:val="55BDF69EDAD14C629945A11D75D06C9F8"/>
    <w:rsid w:val="000271B6"/>
    <w:rPr>
      <w:rFonts w:ascii="Arial" w:eastAsiaTheme="minorHAnsi" w:hAnsi="Arial"/>
      <w:color w:val="0072CE"/>
      <w:sz w:val="24"/>
      <w:lang w:eastAsia="en-US"/>
    </w:rPr>
  </w:style>
  <w:style w:type="paragraph" w:customStyle="1" w:styleId="1C2A1A14C06A46C397C764FF16752F766">
    <w:name w:val="1C2A1A14C06A46C397C764FF16752F766"/>
    <w:rsid w:val="000271B6"/>
    <w:rPr>
      <w:rFonts w:ascii="Arial" w:eastAsiaTheme="minorHAnsi" w:hAnsi="Arial"/>
      <w:color w:val="0072CE"/>
      <w:sz w:val="24"/>
      <w:lang w:eastAsia="en-US"/>
    </w:rPr>
  </w:style>
  <w:style w:type="paragraph" w:customStyle="1" w:styleId="BC4A08BD52704849B320D644168B4CE37">
    <w:name w:val="BC4A08BD52704849B320D644168B4CE37"/>
    <w:rsid w:val="000271B6"/>
    <w:rPr>
      <w:rFonts w:ascii="Arial" w:eastAsiaTheme="minorHAnsi" w:hAnsi="Arial"/>
      <w:color w:val="0072CE"/>
      <w:sz w:val="24"/>
      <w:lang w:eastAsia="en-US"/>
    </w:rPr>
  </w:style>
  <w:style w:type="paragraph" w:customStyle="1" w:styleId="2393A7BB1C6040519D05150E845371E77">
    <w:name w:val="2393A7BB1C6040519D05150E845371E77"/>
    <w:rsid w:val="000271B6"/>
    <w:rPr>
      <w:rFonts w:ascii="Arial" w:eastAsiaTheme="minorHAnsi" w:hAnsi="Arial"/>
      <w:color w:val="0072CE"/>
      <w:sz w:val="24"/>
      <w:lang w:eastAsia="en-US"/>
    </w:rPr>
  </w:style>
  <w:style w:type="paragraph" w:customStyle="1" w:styleId="ED9D6DE7D9264488819E206C2193B6986">
    <w:name w:val="ED9D6DE7D9264488819E206C2193B6986"/>
    <w:rsid w:val="000271B6"/>
    <w:rPr>
      <w:rFonts w:ascii="Arial" w:eastAsiaTheme="minorHAnsi" w:hAnsi="Arial"/>
      <w:color w:val="0072CE"/>
      <w:sz w:val="24"/>
      <w:lang w:eastAsia="en-US"/>
    </w:rPr>
  </w:style>
  <w:style w:type="paragraph" w:customStyle="1" w:styleId="CB9B13695D884E9EA8303CF19FD331713">
    <w:name w:val="CB9B13695D884E9EA8303CF19FD331713"/>
    <w:rsid w:val="000271B6"/>
    <w:rPr>
      <w:rFonts w:ascii="Arial" w:eastAsiaTheme="minorHAnsi" w:hAnsi="Arial"/>
      <w:sz w:val="24"/>
      <w:lang w:eastAsia="en-US"/>
    </w:rPr>
  </w:style>
  <w:style w:type="paragraph" w:customStyle="1" w:styleId="D9AC460B6DB948728A1BB4F8E0563B3C3">
    <w:name w:val="D9AC460B6DB948728A1BB4F8E0563B3C3"/>
    <w:rsid w:val="000271B6"/>
    <w:rPr>
      <w:rFonts w:ascii="Arial" w:eastAsiaTheme="minorHAnsi" w:hAnsi="Arial"/>
      <w:sz w:val="24"/>
      <w:lang w:eastAsia="en-US"/>
    </w:rPr>
  </w:style>
  <w:style w:type="paragraph" w:customStyle="1" w:styleId="D50A1043591140B5B58E8CF78B4D939E3">
    <w:name w:val="D50A1043591140B5B58E8CF78B4D939E3"/>
    <w:rsid w:val="000271B6"/>
    <w:rPr>
      <w:rFonts w:ascii="Arial" w:eastAsiaTheme="minorHAnsi" w:hAnsi="Arial"/>
      <w:sz w:val="24"/>
      <w:lang w:eastAsia="en-US"/>
    </w:rPr>
  </w:style>
  <w:style w:type="paragraph" w:customStyle="1" w:styleId="5873171B76E149E5880A15E456C1CDFD3">
    <w:name w:val="5873171B76E149E5880A15E456C1CDFD3"/>
    <w:rsid w:val="000271B6"/>
    <w:rPr>
      <w:rFonts w:ascii="Arial" w:eastAsiaTheme="minorHAnsi" w:hAnsi="Arial"/>
      <w:sz w:val="24"/>
      <w:lang w:eastAsia="en-US"/>
    </w:rPr>
  </w:style>
  <w:style w:type="paragraph" w:customStyle="1" w:styleId="6F622EE5075C42AC92E41B206EE882673">
    <w:name w:val="6F622EE5075C42AC92E41B206EE882673"/>
    <w:rsid w:val="000271B6"/>
    <w:rPr>
      <w:rFonts w:ascii="Arial" w:eastAsiaTheme="minorHAnsi" w:hAnsi="Arial"/>
      <w:sz w:val="24"/>
      <w:lang w:eastAsia="en-US"/>
    </w:rPr>
  </w:style>
  <w:style w:type="paragraph" w:customStyle="1" w:styleId="B6EFCBF58E814B0FB4A2E11E685036BA">
    <w:name w:val="B6EFCBF58E814B0FB4A2E11E685036BA"/>
    <w:rsid w:val="00DF2F61"/>
  </w:style>
  <w:style w:type="paragraph" w:customStyle="1" w:styleId="FBB6F082DCEE4B24B4DEF967F2612FFB16">
    <w:name w:val="FBB6F082DCEE4B24B4DEF967F2612FFB16"/>
    <w:rsid w:val="00DF2F61"/>
    <w:rPr>
      <w:rFonts w:ascii="Arial" w:eastAsiaTheme="minorHAnsi" w:hAnsi="Arial"/>
      <w:color w:val="0072CE"/>
      <w:sz w:val="24"/>
      <w:lang w:eastAsia="en-US"/>
    </w:rPr>
  </w:style>
  <w:style w:type="paragraph" w:customStyle="1" w:styleId="D81DB757132747F39E963AC42EC1F5EC15">
    <w:name w:val="D81DB757132747F39E963AC42EC1F5EC15"/>
    <w:rsid w:val="00DF2F61"/>
    <w:rPr>
      <w:rFonts w:ascii="Arial" w:eastAsiaTheme="minorHAnsi" w:hAnsi="Arial"/>
      <w:color w:val="0072CE"/>
      <w:sz w:val="24"/>
      <w:lang w:eastAsia="en-US"/>
    </w:rPr>
  </w:style>
  <w:style w:type="paragraph" w:customStyle="1" w:styleId="B6EFCBF58E814B0FB4A2E11E685036BA1">
    <w:name w:val="B6EFCBF58E814B0FB4A2E11E685036BA1"/>
    <w:rsid w:val="00DF2F61"/>
    <w:rPr>
      <w:rFonts w:ascii="Arial" w:eastAsiaTheme="minorHAnsi" w:hAnsi="Arial"/>
      <w:color w:val="0072CE"/>
      <w:sz w:val="24"/>
      <w:lang w:eastAsia="en-US"/>
    </w:rPr>
  </w:style>
  <w:style w:type="paragraph" w:customStyle="1" w:styleId="F4E8D70088B442FAB915EE733818DF078">
    <w:name w:val="F4E8D70088B442FAB915EE733818DF078"/>
    <w:rsid w:val="00DF2F61"/>
    <w:rPr>
      <w:rFonts w:ascii="Arial" w:eastAsiaTheme="minorHAnsi" w:hAnsi="Arial"/>
      <w:color w:val="0072CE"/>
      <w:sz w:val="24"/>
      <w:lang w:eastAsia="en-US"/>
    </w:rPr>
  </w:style>
  <w:style w:type="paragraph" w:customStyle="1" w:styleId="97AD2D057B724DD9A9BC8A6E9AFE90218">
    <w:name w:val="97AD2D057B724DD9A9BC8A6E9AFE90218"/>
    <w:rsid w:val="00DF2F61"/>
    <w:rPr>
      <w:rFonts w:ascii="Arial" w:eastAsiaTheme="minorHAnsi" w:hAnsi="Arial"/>
      <w:color w:val="0072CE"/>
      <w:sz w:val="24"/>
      <w:lang w:eastAsia="en-US"/>
    </w:rPr>
  </w:style>
  <w:style w:type="paragraph" w:customStyle="1" w:styleId="539C64C608524921B91509FA1C87FE188">
    <w:name w:val="539C64C608524921B91509FA1C87FE188"/>
    <w:rsid w:val="00DF2F61"/>
    <w:rPr>
      <w:rFonts w:ascii="Arial" w:eastAsiaTheme="minorHAnsi" w:hAnsi="Arial"/>
      <w:color w:val="0072CE"/>
      <w:sz w:val="24"/>
      <w:lang w:eastAsia="en-US"/>
    </w:rPr>
  </w:style>
  <w:style w:type="paragraph" w:customStyle="1" w:styleId="E0111F6FA83842699CD6C87B67F598298">
    <w:name w:val="E0111F6FA83842699CD6C87B67F598298"/>
    <w:rsid w:val="00DF2F61"/>
    <w:rPr>
      <w:rFonts w:ascii="Arial" w:eastAsiaTheme="minorHAnsi" w:hAnsi="Arial"/>
      <w:color w:val="0072CE"/>
      <w:sz w:val="24"/>
      <w:lang w:eastAsia="en-US"/>
    </w:rPr>
  </w:style>
  <w:style w:type="paragraph" w:customStyle="1" w:styleId="0E3422CC87474A16B2D9D62E7866EBA38">
    <w:name w:val="0E3422CC87474A16B2D9D62E7866EBA38"/>
    <w:rsid w:val="00DF2F61"/>
    <w:rPr>
      <w:rFonts w:ascii="Arial" w:eastAsiaTheme="minorHAnsi" w:hAnsi="Arial"/>
      <w:color w:val="0072CE"/>
      <w:sz w:val="24"/>
      <w:lang w:eastAsia="en-US"/>
    </w:rPr>
  </w:style>
  <w:style w:type="paragraph" w:customStyle="1" w:styleId="AA7350036D834A098B94BC22A5452928">
    <w:name w:val="AA7350036D834A098B94BC22A5452928"/>
    <w:rsid w:val="00DF2F61"/>
    <w:rPr>
      <w:rFonts w:ascii="Arial" w:eastAsiaTheme="minorHAnsi" w:hAnsi="Arial"/>
      <w:color w:val="0072CE"/>
      <w:sz w:val="24"/>
      <w:lang w:eastAsia="en-US"/>
    </w:rPr>
  </w:style>
  <w:style w:type="paragraph" w:customStyle="1" w:styleId="1C2A1A14C06A46C397C764FF16752F767">
    <w:name w:val="1C2A1A14C06A46C397C764FF16752F767"/>
    <w:rsid w:val="00DF2F61"/>
    <w:rPr>
      <w:rFonts w:ascii="Arial" w:eastAsiaTheme="minorHAnsi" w:hAnsi="Arial"/>
      <w:color w:val="0072CE"/>
      <w:sz w:val="24"/>
      <w:lang w:eastAsia="en-US"/>
    </w:rPr>
  </w:style>
  <w:style w:type="paragraph" w:customStyle="1" w:styleId="BC4A08BD52704849B320D644168B4CE38">
    <w:name w:val="BC4A08BD52704849B320D644168B4CE38"/>
    <w:rsid w:val="00DF2F61"/>
    <w:rPr>
      <w:rFonts w:ascii="Arial" w:eastAsiaTheme="minorHAnsi" w:hAnsi="Arial"/>
      <w:color w:val="0072CE"/>
      <w:sz w:val="24"/>
      <w:lang w:eastAsia="en-US"/>
    </w:rPr>
  </w:style>
  <w:style w:type="paragraph" w:customStyle="1" w:styleId="2393A7BB1C6040519D05150E845371E78">
    <w:name w:val="2393A7BB1C6040519D05150E845371E78"/>
    <w:rsid w:val="00DF2F61"/>
    <w:rPr>
      <w:rFonts w:ascii="Arial" w:eastAsiaTheme="minorHAnsi" w:hAnsi="Arial"/>
      <w:color w:val="0072CE"/>
      <w:sz w:val="24"/>
      <w:lang w:eastAsia="en-US"/>
    </w:rPr>
  </w:style>
  <w:style w:type="paragraph" w:customStyle="1" w:styleId="ED9D6DE7D9264488819E206C2193B6987">
    <w:name w:val="ED9D6DE7D9264488819E206C2193B6987"/>
    <w:rsid w:val="00DF2F61"/>
    <w:rPr>
      <w:rFonts w:ascii="Arial" w:eastAsiaTheme="minorHAnsi" w:hAnsi="Arial"/>
      <w:color w:val="0072CE"/>
      <w:sz w:val="24"/>
      <w:lang w:eastAsia="en-US"/>
    </w:rPr>
  </w:style>
  <w:style w:type="paragraph" w:customStyle="1" w:styleId="CB9B13695D884E9EA8303CF19FD331714">
    <w:name w:val="CB9B13695D884E9EA8303CF19FD331714"/>
    <w:rsid w:val="00DF2F61"/>
    <w:rPr>
      <w:rFonts w:ascii="Arial" w:eastAsiaTheme="minorHAnsi" w:hAnsi="Arial"/>
      <w:sz w:val="24"/>
      <w:lang w:eastAsia="en-US"/>
    </w:rPr>
  </w:style>
  <w:style w:type="paragraph" w:customStyle="1" w:styleId="D9AC460B6DB948728A1BB4F8E0563B3C4">
    <w:name w:val="D9AC460B6DB948728A1BB4F8E0563B3C4"/>
    <w:rsid w:val="00DF2F61"/>
    <w:rPr>
      <w:rFonts w:ascii="Arial" w:eastAsiaTheme="minorHAnsi" w:hAnsi="Arial"/>
      <w:sz w:val="24"/>
      <w:lang w:eastAsia="en-US"/>
    </w:rPr>
  </w:style>
  <w:style w:type="paragraph" w:customStyle="1" w:styleId="D50A1043591140B5B58E8CF78B4D939E4">
    <w:name w:val="D50A1043591140B5B58E8CF78B4D939E4"/>
    <w:rsid w:val="00DF2F61"/>
    <w:rPr>
      <w:rFonts w:ascii="Arial" w:eastAsiaTheme="minorHAnsi" w:hAnsi="Arial"/>
      <w:sz w:val="24"/>
      <w:lang w:eastAsia="en-US"/>
    </w:rPr>
  </w:style>
  <w:style w:type="paragraph" w:customStyle="1" w:styleId="5873171B76E149E5880A15E456C1CDFD4">
    <w:name w:val="5873171B76E149E5880A15E456C1CDFD4"/>
    <w:rsid w:val="00DF2F61"/>
    <w:rPr>
      <w:rFonts w:ascii="Arial" w:eastAsiaTheme="minorHAnsi" w:hAnsi="Arial"/>
      <w:sz w:val="24"/>
      <w:lang w:eastAsia="en-US"/>
    </w:rPr>
  </w:style>
  <w:style w:type="paragraph" w:customStyle="1" w:styleId="6F622EE5075C42AC92E41B206EE882674">
    <w:name w:val="6F622EE5075C42AC92E41B206EE882674"/>
    <w:rsid w:val="00DF2F61"/>
    <w:rPr>
      <w:rFonts w:ascii="Arial" w:eastAsiaTheme="minorHAnsi" w:hAnsi="Arial"/>
      <w:sz w:val="24"/>
      <w:lang w:eastAsia="en-US"/>
    </w:rPr>
  </w:style>
  <w:style w:type="paragraph" w:customStyle="1" w:styleId="FBB6F082DCEE4B24B4DEF967F2612FFB17">
    <w:name w:val="FBB6F082DCEE4B24B4DEF967F2612FFB17"/>
    <w:rsid w:val="00DF2F61"/>
    <w:rPr>
      <w:rFonts w:ascii="Arial" w:eastAsiaTheme="minorHAnsi" w:hAnsi="Arial"/>
      <w:color w:val="0072CE"/>
      <w:sz w:val="24"/>
      <w:lang w:eastAsia="en-US"/>
    </w:rPr>
  </w:style>
  <w:style w:type="paragraph" w:customStyle="1" w:styleId="D81DB757132747F39E963AC42EC1F5EC16">
    <w:name w:val="D81DB757132747F39E963AC42EC1F5EC16"/>
    <w:rsid w:val="00DF2F61"/>
    <w:rPr>
      <w:rFonts w:ascii="Arial" w:eastAsiaTheme="minorHAnsi" w:hAnsi="Arial"/>
      <w:color w:val="0072CE"/>
      <w:sz w:val="24"/>
      <w:lang w:eastAsia="en-US"/>
    </w:rPr>
  </w:style>
  <w:style w:type="paragraph" w:customStyle="1" w:styleId="B6EFCBF58E814B0FB4A2E11E685036BA2">
    <w:name w:val="B6EFCBF58E814B0FB4A2E11E685036BA2"/>
    <w:rsid w:val="00DF2F61"/>
    <w:rPr>
      <w:rFonts w:ascii="Arial" w:eastAsiaTheme="minorHAnsi" w:hAnsi="Arial"/>
      <w:color w:val="0072CE"/>
      <w:sz w:val="24"/>
      <w:lang w:eastAsia="en-US"/>
    </w:rPr>
  </w:style>
  <w:style w:type="paragraph" w:customStyle="1" w:styleId="F4E8D70088B442FAB915EE733818DF079">
    <w:name w:val="F4E8D70088B442FAB915EE733818DF079"/>
    <w:rsid w:val="00DF2F61"/>
    <w:rPr>
      <w:rFonts w:ascii="Arial" w:eastAsiaTheme="minorHAnsi" w:hAnsi="Arial"/>
      <w:color w:val="0072CE"/>
      <w:sz w:val="24"/>
      <w:lang w:eastAsia="en-US"/>
    </w:rPr>
  </w:style>
  <w:style w:type="paragraph" w:customStyle="1" w:styleId="97AD2D057B724DD9A9BC8A6E9AFE90219">
    <w:name w:val="97AD2D057B724DD9A9BC8A6E9AFE90219"/>
    <w:rsid w:val="00DF2F61"/>
    <w:rPr>
      <w:rFonts w:ascii="Arial" w:eastAsiaTheme="minorHAnsi" w:hAnsi="Arial"/>
      <w:color w:val="0072CE"/>
      <w:sz w:val="24"/>
      <w:lang w:eastAsia="en-US"/>
    </w:rPr>
  </w:style>
  <w:style w:type="paragraph" w:customStyle="1" w:styleId="539C64C608524921B91509FA1C87FE189">
    <w:name w:val="539C64C608524921B91509FA1C87FE189"/>
    <w:rsid w:val="00DF2F61"/>
    <w:rPr>
      <w:rFonts w:ascii="Arial" w:eastAsiaTheme="minorHAnsi" w:hAnsi="Arial"/>
      <w:color w:val="0072CE"/>
      <w:sz w:val="24"/>
      <w:lang w:eastAsia="en-US"/>
    </w:rPr>
  </w:style>
  <w:style w:type="paragraph" w:customStyle="1" w:styleId="E0111F6FA83842699CD6C87B67F598299">
    <w:name w:val="E0111F6FA83842699CD6C87B67F598299"/>
    <w:rsid w:val="00DF2F61"/>
    <w:rPr>
      <w:rFonts w:ascii="Arial" w:eastAsiaTheme="minorHAnsi" w:hAnsi="Arial"/>
      <w:color w:val="0072CE"/>
      <w:sz w:val="24"/>
      <w:lang w:eastAsia="en-US"/>
    </w:rPr>
  </w:style>
  <w:style w:type="paragraph" w:customStyle="1" w:styleId="0E3422CC87474A16B2D9D62E7866EBA39">
    <w:name w:val="0E3422CC87474A16B2D9D62E7866EBA39"/>
    <w:rsid w:val="00DF2F61"/>
    <w:rPr>
      <w:rFonts w:ascii="Arial" w:eastAsiaTheme="minorHAnsi" w:hAnsi="Arial"/>
      <w:color w:val="0072CE"/>
      <w:sz w:val="24"/>
      <w:lang w:eastAsia="en-US"/>
    </w:rPr>
  </w:style>
  <w:style w:type="paragraph" w:customStyle="1" w:styleId="AA7350036D834A098B94BC22A54529281">
    <w:name w:val="AA7350036D834A098B94BC22A54529281"/>
    <w:rsid w:val="00DF2F61"/>
    <w:rPr>
      <w:rFonts w:ascii="Arial" w:eastAsiaTheme="minorHAnsi" w:hAnsi="Arial"/>
      <w:color w:val="0072CE"/>
      <w:sz w:val="24"/>
      <w:lang w:eastAsia="en-US"/>
    </w:rPr>
  </w:style>
  <w:style w:type="paragraph" w:customStyle="1" w:styleId="404FBA2A628540CE896AF3F43AAA6B1C">
    <w:name w:val="404FBA2A628540CE896AF3F43AAA6B1C"/>
    <w:rsid w:val="00DF2F61"/>
    <w:rPr>
      <w:rFonts w:ascii="Arial" w:eastAsiaTheme="minorHAnsi" w:hAnsi="Arial"/>
      <w:color w:val="0072CE"/>
      <w:sz w:val="24"/>
      <w:lang w:eastAsia="en-US"/>
    </w:rPr>
  </w:style>
  <w:style w:type="paragraph" w:customStyle="1" w:styleId="1C2A1A14C06A46C397C764FF16752F768">
    <w:name w:val="1C2A1A14C06A46C397C764FF16752F768"/>
    <w:rsid w:val="00DF2F61"/>
    <w:rPr>
      <w:rFonts w:ascii="Arial" w:eastAsiaTheme="minorHAnsi" w:hAnsi="Arial"/>
      <w:color w:val="0072CE"/>
      <w:sz w:val="24"/>
      <w:lang w:eastAsia="en-US"/>
    </w:rPr>
  </w:style>
  <w:style w:type="paragraph" w:customStyle="1" w:styleId="BC4A08BD52704849B320D644168B4CE39">
    <w:name w:val="BC4A08BD52704849B320D644168B4CE39"/>
    <w:rsid w:val="00DF2F61"/>
    <w:rPr>
      <w:rFonts w:ascii="Arial" w:eastAsiaTheme="minorHAnsi" w:hAnsi="Arial"/>
      <w:color w:val="0072CE"/>
      <w:sz w:val="24"/>
      <w:lang w:eastAsia="en-US"/>
    </w:rPr>
  </w:style>
  <w:style w:type="paragraph" w:customStyle="1" w:styleId="2393A7BB1C6040519D05150E845371E79">
    <w:name w:val="2393A7BB1C6040519D05150E845371E79"/>
    <w:rsid w:val="00DF2F61"/>
    <w:rPr>
      <w:rFonts w:ascii="Arial" w:eastAsiaTheme="minorHAnsi" w:hAnsi="Arial"/>
      <w:color w:val="0072CE"/>
      <w:sz w:val="24"/>
      <w:lang w:eastAsia="en-US"/>
    </w:rPr>
  </w:style>
  <w:style w:type="paragraph" w:customStyle="1" w:styleId="ED9D6DE7D9264488819E206C2193B6988">
    <w:name w:val="ED9D6DE7D9264488819E206C2193B6988"/>
    <w:rsid w:val="00DF2F61"/>
    <w:rPr>
      <w:rFonts w:ascii="Arial" w:eastAsiaTheme="minorHAnsi" w:hAnsi="Arial"/>
      <w:color w:val="0072CE"/>
      <w:sz w:val="24"/>
      <w:lang w:eastAsia="en-US"/>
    </w:rPr>
  </w:style>
  <w:style w:type="paragraph" w:customStyle="1" w:styleId="CB9B13695D884E9EA8303CF19FD331715">
    <w:name w:val="CB9B13695D884E9EA8303CF19FD331715"/>
    <w:rsid w:val="00DF2F61"/>
    <w:rPr>
      <w:rFonts w:ascii="Arial" w:eastAsiaTheme="minorHAnsi" w:hAnsi="Arial"/>
      <w:sz w:val="24"/>
      <w:lang w:eastAsia="en-US"/>
    </w:rPr>
  </w:style>
  <w:style w:type="paragraph" w:customStyle="1" w:styleId="D9AC460B6DB948728A1BB4F8E0563B3C5">
    <w:name w:val="D9AC460B6DB948728A1BB4F8E0563B3C5"/>
    <w:rsid w:val="00DF2F61"/>
    <w:rPr>
      <w:rFonts w:ascii="Arial" w:eastAsiaTheme="minorHAnsi" w:hAnsi="Arial"/>
      <w:sz w:val="24"/>
      <w:lang w:eastAsia="en-US"/>
    </w:rPr>
  </w:style>
  <w:style w:type="paragraph" w:customStyle="1" w:styleId="D50A1043591140B5B58E8CF78B4D939E5">
    <w:name w:val="D50A1043591140B5B58E8CF78B4D939E5"/>
    <w:rsid w:val="00DF2F61"/>
    <w:rPr>
      <w:rFonts w:ascii="Arial" w:eastAsiaTheme="minorHAnsi" w:hAnsi="Arial"/>
      <w:sz w:val="24"/>
      <w:lang w:eastAsia="en-US"/>
    </w:rPr>
  </w:style>
  <w:style w:type="paragraph" w:customStyle="1" w:styleId="5873171B76E149E5880A15E456C1CDFD5">
    <w:name w:val="5873171B76E149E5880A15E456C1CDFD5"/>
    <w:rsid w:val="00DF2F61"/>
    <w:rPr>
      <w:rFonts w:ascii="Arial" w:eastAsiaTheme="minorHAnsi" w:hAnsi="Arial"/>
      <w:sz w:val="24"/>
      <w:lang w:eastAsia="en-US"/>
    </w:rPr>
  </w:style>
  <w:style w:type="paragraph" w:customStyle="1" w:styleId="6F622EE5075C42AC92E41B206EE882675">
    <w:name w:val="6F622EE5075C42AC92E41B206EE882675"/>
    <w:rsid w:val="00DF2F61"/>
    <w:rPr>
      <w:rFonts w:ascii="Arial" w:eastAsiaTheme="minorHAnsi" w:hAnsi="Arial"/>
      <w:sz w:val="24"/>
      <w:lang w:eastAsia="en-US"/>
    </w:rPr>
  </w:style>
  <w:style w:type="paragraph" w:customStyle="1" w:styleId="C6A0B4A8DD6F4A5A90006B02DCDB8C55">
    <w:name w:val="C6A0B4A8DD6F4A5A90006B02DCDB8C55"/>
    <w:rsid w:val="00DF2F61"/>
  </w:style>
  <w:style w:type="paragraph" w:customStyle="1" w:styleId="628D1D54DE1A4872AC660A4B53515A02">
    <w:name w:val="628D1D54DE1A4872AC660A4B53515A02"/>
    <w:rsid w:val="00DF2F61"/>
  </w:style>
  <w:style w:type="paragraph" w:customStyle="1" w:styleId="32ED938C7EB24CDCBF6836BD375621FC">
    <w:name w:val="32ED938C7EB24CDCBF6836BD375621FC"/>
    <w:rsid w:val="00DF2F61"/>
  </w:style>
  <w:style w:type="paragraph" w:customStyle="1" w:styleId="7FDE970EA94A437180C1BFC76C7FA780">
    <w:name w:val="7FDE970EA94A437180C1BFC76C7FA780"/>
    <w:rsid w:val="00DF2F61"/>
  </w:style>
  <w:style w:type="paragraph" w:customStyle="1" w:styleId="D17BB891454A402DA4863A2CA3E472E5">
    <w:name w:val="D17BB891454A402DA4863A2CA3E472E5"/>
    <w:rsid w:val="00DF2F61"/>
  </w:style>
  <w:style w:type="paragraph" w:customStyle="1" w:styleId="FBB6F082DCEE4B24B4DEF967F2612FFB18">
    <w:name w:val="FBB6F082DCEE4B24B4DEF967F2612FFB18"/>
    <w:rsid w:val="00DF2F61"/>
    <w:rPr>
      <w:rFonts w:ascii="Arial" w:eastAsiaTheme="minorHAnsi" w:hAnsi="Arial"/>
      <w:color w:val="0072CE"/>
      <w:sz w:val="24"/>
      <w:lang w:eastAsia="en-US"/>
    </w:rPr>
  </w:style>
  <w:style w:type="paragraph" w:customStyle="1" w:styleId="D81DB757132747F39E963AC42EC1F5EC17">
    <w:name w:val="D81DB757132747F39E963AC42EC1F5EC17"/>
    <w:rsid w:val="00DF2F61"/>
    <w:rPr>
      <w:rFonts w:ascii="Arial" w:eastAsiaTheme="minorHAnsi" w:hAnsi="Arial"/>
      <w:color w:val="0072CE"/>
      <w:sz w:val="24"/>
      <w:lang w:eastAsia="en-US"/>
    </w:rPr>
  </w:style>
  <w:style w:type="paragraph" w:customStyle="1" w:styleId="B6EFCBF58E814B0FB4A2E11E685036BA3">
    <w:name w:val="B6EFCBF58E814B0FB4A2E11E685036BA3"/>
    <w:rsid w:val="00DF2F61"/>
    <w:rPr>
      <w:rFonts w:ascii="Arial" w:eastAsiaTheme="minorHAnsi" w:hAnsi="Arial"/>
      <w:color w:val="0072CE"/>
      <w:sz w:val="24"/>
      <w:lang w:eastAsia="en-US"/>
    </w:rPr>
  </w:style>
  <w:style w:type="paragraph" w:customStyle="1" w:styleId="F4E8D70088B442FAB915EE733818DF0710">
    <w:name w:val="F4E8D70088B442FAB915EE733818DF0710"/>
    <w:rsid w:val="00DF2F61"/>
    <w:rPr>
      <w:rFonts w:ascii="Arial" w:eastAsiaTheme="minorHAnsi" w:hAnsi="Arial"/>
      <w:color w:val="0072CE"/>
      <w:sz w:val="24"/>
      <w:lang w:eastAsia="en-US"/>
    </w:rPr>
  </w:style>
  <w:style w:type="paragraph" w:customStyle="1" w:styleId="97AD2D057B724DD9A9BC8A6E9AFE902110">
    <w:name w:val="97AD2D057B724DD9A9BC8A6E9AFE902110"/>
    <w:rsid w:val="00DF2F61"/>
    <w:rPr>
      <w:rFonts w:ascii="Arial" w:eastAsiaTheme="minorHAnsi" w:hAnsi="Arial"/>
      <w:color w:val="0072CE"/>
      <w:sz w:val="24"/>
      <w:lang w:eastAsia="en-US"/>
    </w:rPr>
  </w:style>
  <w:style w:type="paragraph" w:customStyle="1" w:styleId="539C64C608524921B91509FA1C87FE1810">
    <w:name w:val="539C64C608524921B91509FA1C87FE1810"/>
    <w:rsid w:val="00DF2F61"/>
    <w:rPr>
      <w:rFonts w:ascii="Arial" w:eastAsiaTheme="minorHAnsi" w:hAnsi="Arial"/>
      <w:color w:val="0072CE"/>
      <w:sz w:val="24"/>
      <w:lang w:eastAsia="en-US"/>
    </w:rPr>
  </w:style>
  <w:style w:type="paragraph" w:customStyle="1" w:styleId="E0111F6FA83842699CD6C87B67F5982910">
    <w:name w:val="E0111F6FA83842699CD6C87B67F5982910"/>
    <w:rsid w:val="00DF2F61"/>
    <w:rPr>
      <w:rFonts w:ascii="Arial" w:eastAsiaTheme="minorHAnsi" w:hAnsi="Arial"/>
      <w:color w:val="0072CE"/>
      <w:sz w:val="24"/>
      <w:lang w:eastAsia="en-US"/>
    </w:rPr>
  </w:style>
  <w:style w:type="paragraph" w:customStyle="1" w:styleId="0E3422CC87474A16B2D9D62E7866EBA310">
    <w:name w:val="0E3422CC87474A16B2D9D62E7866EBA310"/>
    <w:rsid w:val="00DF2F61"/>
    <w:rPr>
      <w:rFonts w:ascii="Arial" w:eastAsiaTheme="minorHAnsi" w:hAnsi="Arial"/>
      <w:color w:val="0072CE"/>
      <w:sz w:val="24"/>
      <w:lang w:eastAsia="en-US"/>
    </w:rPr>
  </w:style>
  <w:style w:type="paragraph" w:customStyle="1" w:styleId="AA7350036D834A098B94BC22A54529282">
    <w:name w:val="AA7350036D834A098B94BC22A54529282"/>
    <w:rsid w:val="00DF2F61"/>
    <w:rPr>
      <w:rFonts w:ascii="Arial" w:eastAsiaTheme="minorHAnsi" w:hAnsi="Arial"/>
      <w:color w:val="0072CE"/>
      <w:sz w:val="24"/>
      <w:lang w:eastAsia="en-US"/>
    </w:rPr>
  </w:style>
  <w:style w:type="paragraph" w:customStyle="1" w:styleId="404FBA2A628540CE896AF3F43AAA6B1C1">
    <w:name w:val="404FBA2A628540CE896AF3F43AAA6B1C1"/>
    <w:rsid w:val="00DF2F61"/>
    <w:rPr>
      <w:rFonts w:ascii="Arial" w:eastAsiaTheme="minorHAnsi" w:hAnsi="Arial"/>
      <w:color w:val="0072CE"/>
      <w:sz w:val="24"/>
      <w:lang w:eastAsia="en-US"/>
    </w:rPr>
  </w:style>
  <w:style w:type="paragraph" w:customStyle="1" w:styleId="1C2A1A14C06A46C397C764FF16752F769">
    <w:name w:val="1C2A1A14C06A46C397C764FF16752F769"/>
    <w:rsid w:val="00DF2F61"/>
    <w:rPr>
      <w:rFonts w:ascii="Arial" w:eastAsiaTheme="minorHAnsi" w:hAnsi="Arial"/>
      <w:color w:val="0072CE"/>
      <w:sz w:val="24"/>
      <w:lang w:eastAsia="en-US"/>
    </w:rPr>
  </w:style>
  <w:style w:type="paragraph" w:customStyle="1" w:styleId="BC4A08BD52704849B320D644168B4CE310">
    <w:name w:val="BC4A08BD52704849B320D644168B4CE310"/>
    <w:rsid w:val="00DF2F61"/>
    <w:rPr>
      <w:rFonts w:ascii="Arial" w:eastAsiaTheme="minorHAnsi" w:hAnsi="Arial"/>
      <w:color w:val="0072CE"/>
      <w:sz w:val="24"/>
      <w:lang w:eastAsia="en-US"/>
    </w:rPr>
  </w:style>
  <w:style w:type="paragraph" w:customStyle="1" w:styleId="2393A7BB1C6040519D05150E845371E710">
    <w:name w:val="2393A7BB1C6040519D05150E845371E710"/>
    <w:rsid w:val="00DF2F61"/>
    <w:rPr>
      <w:rFonts w:ascii="Arial" w:eastAsiaTheme="minorHAnsi" w:hAnsi="Arial"/>
      <w:color w:val="0072CE"/>
      <w:sz w:val="24"/>
      <w:lang w:eastAsia="en-US"/>
    </w:rPr>
  </w:style>
  <w:style w:type="paragraph" w:customStyle="1" w:styleId="ED9D6DE7D9264488819E206C2193B6989">
    <w:name w:val="ED9D6DE7D9264488819E206C2193B6989"/>
    <w:rsid w:val="00DF2F61"/>
    <w:rPr>
      <w:rFonts w:ascii="Arial" w:eastAsiaTheme="minorHAnsi" w:hAnsi="Arial"/>
      <w:color w:val="0072CE"/>
      <w:sz w:val="24"/>
      <w:lang w:eastAsia="en-US"/>
    </w:rPr>
  </w:style>
  <w:style w:type="paragraph" w:customStyle="1" w:styleId="C6A0B4A8DD6F4A5A90006B02DCDB8C551">
    <w:name w:val="C6A0B4A8DD6F4A5A90006B02DCDB8C551"/>
    <w:rsid w:val="00DF2F61"/>
    <w:rPr>
      <w:rFonts w:ascii="Arial" w:eastAsiaTheme="minorHAnsi" w:hAnsi="Arial"/>
      <w:sz w:val="24"/>
      <w:lang w:eastAsia="en-US"/>
    </w:rPr>
  </w:style>
  <w:style w:type="paragraph" w:customStyle="1" w:styleId="628D1D54DE1A4872AC660A4B53515A021">
    <w:name w:val="628D1D54DE1A4872AC660A4B53515A021"/>
    <w:rsid w:val="00DF2F61"/>
    <w:rPr>
      <w:rFonts w:ascii="Arial" w:eastAsiaTheme="minorHAnsi" w:hAnsi="Arial"/>
      <w:sz w:val="24"/>
      <w:lang w:eastAsia="en-US"/>
    </w:rPr>
  </w:style>
  <w:style w:type="paragraph" w:customStyle="1" w:styleId="32ED938C7EB24CDCBF6836BD375621FC1">
    <w:name w:val="32ED938C7EB24CDCBF6836BD375621FC1"/>
    <w:rsid w:val="00DF2F61"/>
    <w:rPr>
      <w:rFonts w:ascii="Arial" w:eastAsiaTheme="minorHAnsi" w:hAnsi="Arial"/>
      <w:sz w:val="24"/>
      <w:lang w:eastAsia="en-US"/>
    </w:rPr>
  </w:style>
  <w:style w:type="paragraph" w:customStyle="1" w:styleId="7FDE970EA94A437180C1BFC76C7FA7801">
    <w:name w:val="7FDE970EA94A437180C1BFC76C7FA7801"/>
    <w:rsid w:val="00DF2F61"/>
    <w:rPr>
      <w:rFonts w:ascii="Arial" w:eastAsiaTheme="minorHAnsi" w:hAnsi="Arial"/>
      <w:sz w:val="24"/>
      <w:lang w:eastAsia="en-US"/>
    </w:rPr>
  </w:style>
  <w:style w:type="paragraph" w:customStyle="1" w:styleId="D17BB891454A402DA4863A2CA3E472E51">
    <w:name w:val="D17BB891454A402DA4863A2CA3E472E51"/>
    <w:rsid w:val="00DF2F61"/>
    <w:rPr>
      <w:rFonts w:ascii="Arial" w:eastAsiaTheme="minorHAnsi" w:hAnsi="Arial"/>
      <w:sz w:val="24"/>
      <w:lang w:eastAsia="en-US"/>
    </w:rPr>
  </w:style>
  <w:style w:type="paragraph" w:customStyle="1" w:styleId="8C441DA7677845C38176D9DFCA581C00">
    <w:name w:val="8C441DA7677845C38176D9DFCA581C00"/>
    <w:rsid w:val="00DF2F61"/>
    <w:rPr>
      <w:rFonts w:ascii="Arial" w:eastAsiaTheme="minorHAnsi" w:hAnsi="Arial"/>
      <w:sz w:val="24"/>
      <w:lang w:eastAsia="en-US"/>
    </w:rPr>
  </w:style>
  <w:style w:type="paragraph" w:customStyle="1" w:styleId="508FA05F57A44C2FAC960DC38979F38C">
    <w:name w:val="508FA05F57A44C2FAC960DC38979F38C"/>
    <w:rsid w:val="00DF2F61"/>
    <w:rPr>
      <w:rFonts w:ascii="Arial" w:eastAsiaTheme="minorHAnsi" w:hAnsi="Arial"/>
      <w:sz w:val="24"/>
      <w:lang w:eastAsia="en-US"/>
    </w:rPr>
  </w:style>
  <w:style w:type="paragraph" w:customStyle="1" w:styleId="FBB6F082DCEE4B24B4DEF967F2612FFB19">
    <w:name w:val="FBB6F082DCEE4B24B4DEF967F2612FFB19"/>
    <w:rsid w:val="00DF2F61"/>
    <w:rPr>
      <w:rFonts w:ascii="Arial" w:eastAsiaTheme="minorHAnsi" w:hAnsi="Arial"/>
      <w:color w:val="0072CE"/>
      <w:sz w:val="24"/>
      <w:lang w:eastAsia="en-US"/>
    </w:rPr>
  </w:style>
  <w:style w:type="paragraph" w:customStyle="1" w:styleId="D81DB757132747F39E963AC42EC1F5EC18">
    <w:name w:val="D81DB757132747F39E963AC42EC1F5EC18"/>
    <w:rsid w:val="00DF2F61"/>
    <w:rPr>
      <w:rFonts w:ascii="Arial" w:eastAsiaTheme="minorHAnsi" w:hAnsi="Arial"/>
      <w:color w:val="0072CE"/>
      <w:sz w:val="24"/>
      <w:lang w:eastAsia="en-US"/>
    </w:rPr>
  </w:style>
  <w:style w:type="paragraph" w:customStyle="1" w:styleId="B6EFCBF58E814B0FB4A2E11E685036BA4">
    <w:name w:val="B6EFCBF58E814B0FB4A2E11E685036BA4"/>
    <w:rsid w:val="00DF2F61"/>
    <w:rPr>
      <w:rFonts w:ascii="Arial" w:eastAsiaTheme="minorHAnsi" w:hAnsi="Arial"/>
      <w:color w:val="0072CE"/>
      <w:sz w:val="24"/>
      <w:lang w:eastAsia="en-US"/>
    </w:rPr>
  </w:style>
  <w:style w:type="paragraph" w:customStyle="1" w:styleId="F4E8D70088B442FAB915EE733818DF0711">
    <w:name w:val="F4E8D70088B442FAB915EE733818DF0711"/>
    <w:rsid w:val="00DF2F61"/>
    <w:rPr>
      <w:rFonts w:ascii="Arial" w:eastAsiaTheme="minorHAnsi" w:hAnsi="Arial"/>
      <w:color w:val="0072CE"/>
      <w:sz w:val="24"/>
      <w:lang w:eastAsia="en-US"/>
    </w:rPr>
  </w:style>
  <w:style w:type="paragraph" w:customStyle="1" w:styleId="97AD2D057B724DD9A9BC8A6E9AFE902111">
    <w:name w:val="97AD2D057B724DD9A9BC8A6E9AFE902111"/>
    <w:rsid w:val="00DF2F61"/>
    <w:rPr>
      <w:rFonts w:ascii="Arial" w:eastAsiaTheme="minorHAnsi" w:hAnsi="Arial"/>
      <w:color w:val="0072CE"/>
      <w:sz w:val="24"/>
      <w:lang w:eastAsia="en-US"/>
    </w:rPr>
  </w:style>
  <w:style w:type="paragraph" w:customStyle="1" w:styleId="539C64C608524921B91509FA1C87FE1811">
    <w:name w:val="539C64C608524921B91509FA1C87FE1811"/>
    <w:rsid w:val="00DF2F61"/>
    <w:rPr>
      <w:rFonts w:ascii="Arial" w:eastAsiaTheme="minorHAnsi" w:hAnsi="Arial"/>
      <w:color w:val="0072CE"/>
      <w:sz w:val="24"/>
      <w:lang w:eastAsia="en-US"/>
    </w:rPr>
  </w:style>
  <w:style w:type="paragraph" w:customStyle="1" w:styleId="E0111F6FA83842699CD6C87B67F5982911">
    <w:name w:val="E0111F6FA83842699CD6C87B67F5982911"/>
    <w:rsid w:val="00DF2F61"/>
    <w:rPr>
      <w:rFonts w:ascii="Arial" w:eastAsiaTheme="minorHAnsi" w:hAnsi="Arial"/>
      <w:color w:val="0072CE"/>
      <w:sz w:val="24"/>
      <w:lang w:eastAsia="en-US"/>
    </w:rPr>
  </w:style>
  <w:style w:type="paragraph" w:customStyle="1" w:styleId="0E3422CC87474A16B2D9D62E7866EBA311">
    <w:name w:val="0E3422CC87474A16B2D9D62E7866EBA311"/>
    <w:rsid w:val="00DF2F61"/>
    <w:rPr>
      <w:rFonts w:ascii="Arial" w:eastAsiaTheme="minorHAnsi" w:hAnsi="Arial"/>
      <w:color w:val="0072CE"/>
      <w:sz w:val="24"/>
      <w:lang w:eastAsia="en-US"/>
    </w:rPr>
  </w:style>
  <w:style w:type="paragraph" w:customStyle="1" w:styleId="AA7350036D834A098B94BC22A54529283">
    <w:name w:val="AA7350036D834A098B94BC22A54529283"/>
    <w:rsid w:val="00DF2F61"/>
    <w:rPr>
      <w:rFonts w:ascii="Arial" w:eastAsiaTheme="minorHAnsi" w:hAnsi="Arial"/>
      <w:color w:val="0072CE"/>
      <w:sz w:val="24"/>
      <w:lang w:eastAsia="en-US"/>
    </w:rPr>
  </w:style>
  <w:style w:type="paragraph" w:customStyle="1" w:styleId="404FBA2A628540CE896AF3F43AAA6B1C2">
    <w:name w:val="404FBA2A628540CE896AF3F43AAA6B1C2"/>
    <w:rsid w:val="00DF2F61"/>
    <w:rPr>
      <w:rFonts w:ascii="Arial" w:eastAsiaTheme="minorHAnsi" w:hAnsi="Arial"/>
      <w:color w:val="0072CE"/>
      <w:sz w:val="24"/>
      <w:lang w:eastAsia="en-US"/>
    </w:rPr>
  </w:style>
  <w:style w:type="paragraph" w:customStyle="1" w:styleId="1C2A1A14C06A46C397C764FF16752F7610">
    <w:name w:val="1C2A1A14C06A46C397C764FF16752F7610"/>
    <w:rsid w:val="00DF2F61"/>
    <w:rPr>
      <w:rFonts w:ascii="Arial" w:eastAsiaTheme="minorHAnsi" w:hAnsi="Arial"/>
      <w:color w:val="0072CE"/>
      <w:sz w:val="24"/>
      <w:lang w:eastAsia="en-US"/>
    </w:rPr>
  </w:style>
  <w:style w:type="paragraph" w:customStyle="1" w:styleId="BC4A08BD52704849B320D644168B4CE311">
    <w:name w:val="BC4A08BD52704849B320D644168B4CE311"/>
    <w:rsid w:val="00DF2F61"/>
    <w:rPr>
      <w:rFonts w:ascii="Arial" w:eastAsiaTheme="minorHAnsi" w:hAnsi="Arial"/>
      <w:color w:val="0072CE"/>
      <w:sz w:val="24"/>
      <w:lang w:eastAsia="en-US"/>
    </w:rPr>
  </w:style>
  <w:style w:type="paragraph" w:customStyle="1" w:styleId="2393A7BB1C6040519D05150E845371E711">
    <w:name w:val="2393A7BB1C6040519D05150E845371E711"/>
    <w:rsid w:val="00DF2F61"/>
    <w:rPr>
      <w:rFonts w:ascii="Arial" w:eastAsiaTheme="minorHAnsi" w:hAnsi="Arial"/>
      <w:color w:val="0072CE"/>
      <w:sz w:val="24"/>
      <w:lang w:eastAsia="en-US"/>
    </w:rPr>
  </w:style>
  <w:style w:type="paragraph" w:customStyle="1" w:styleId="ED9D6DE7D9264488819E206C2193B69810">
    <w:name w:val="ED9D6DE7D9264488819E206C2193B69810"/>
    <w:rsid w:val="00DF2F61"/>
    <w:rPr>
      <w:rFonts w:ascii="Arial" w:eastAsiaTheme="minorHAnsi" w:hAnsi="Arial"/>
      <w:color w:val="0072CE"/>
      <w:sz w:val="24"/>
      <w:lang w:eastAsia="en-US"/>
    </w:rPr>
  </w:style>
  <w:style w:type="paragraph" w:customStyle="1" w:styleId="C6A0B4A8DD6F4A5A90006B02DCDB8C552">
    <w:name w:val="C6A0B4A8DD6F4A5A90006B02DCDB8C552"/>
    <w:rsid w:val="00DF2F61"/>
    <w:rPr>
      <w:rFonts w:ascii="Arial" w:eastAsiaTheme="minorHAnsi" w:hAnsi="Arial"/>
      <w:sz w:val="24"/>
      <w:lang w:eastAsia="en-US"/>
    </w:rPr>
  </w:style>
  <w:style w:type="paragraph" w:customStyle="1" w:styleId="628D1D54DE1A4872AC660A4B53515A022">
    <w:name w:val="628D1D54DE1A4872AC660A4B53515A022"/>
    <w:rsid w:val="00DF2F61"/>
    <w:rPr>
      <w:rFonts w:ascii="Arial" w:eastAsiaTheme="minorHAnsi" w:hAnsi="Arial"/>
      <w:sz w:val="24"/>
      <w:lang w:eastAsia="en-US"/>
    </w:rPr>
  </w:style>
  <w:style w:type="paragraph" w:customStyle="1" w:styleId="32ED938C7EB24CDCBF6836BD375621FC2">
    <w:name w:val="32ED938C7EB24CDCBF6836BD375621FC2"/>
    <w:rsid w:val="00DF2F61"/>
    <w:rPr>
      <w:rFonts w:ascii="Arial" w:eastAsiaTheme="minorHAnsi" w:hAnsi="Arial"/>
      <w:sz w:val="24"/>
      <w:lang w:eastAsia="en-US"/>
    </w:rPr>
  </w:style>
  <w:style w:type="paragraph" w:customStyle="1" w:styleId="7FDE970EA94A437180C1BFC76C7FA7802">
    <w:name w:val="7FDE970EA94A437180C1BFC76C7FA7802"/>
    <w:rsid w:val="00DF2F61"/>
    <w:rPr>
      <w:rFonts w:ascii="Arial" w:eastAsiaTheme="minorHAnsi" w:hAnsi="Arial"/>
      <w:sz w:val="24"/>
      <w:lang w:eastAsia="en-US"/>
    </w:rPr>
  </w:style>
  <w:style w:type="paragraph" w:customStyle="1" w:styleId="D17BB891454A402DA4863A2CA3E472E52">
    <w:name w:val="D17BB891454A402DA4863A2CA3E472E52"/>
    <w:rsid w:val="00DF2F61"/>
    <w:rPr>
      <w:rFonts w:ascii="Arial" w:eastAsiaTheme="minorHAnsi" w:hAnsi="Arial"/>
      <w:sz w:val="24"/>
      <w:lang w:eastAsia="en-US"/>
    </w:rPr>
  </w:style>
  <w:style w:type="paragraph" w:customStyle="1" w:styleId="8C441DA7677845C38176D9DFCA581C001">
    <w:name w:val="8C441DA7677845C38176D9DFCA581C001"/>
    <w:rsid w:val="00DF2F61"/>
    <w:rPr>
      <w:rFonts w:ascii="Arial" w:eastAsiaTheme="minorHAnsi" w:hAnsi="Arial"/>
      <w:sz w:val="24"/>
      <w:lang w:eastAsia="en-US"/>
    </w:rPr>
  </w:style>
  <w:style w:type="paragraph" w:customStyle="1" w:styleId="508FA05F57A44C2FAC960DC38979F38C1">
    <w:name w:val="508FA05F57A44C2FAC960DC38979F38C1"/>
    <w:rsid w:val="00DF2F61"/>
    <w:rPr>
      <w:rFonts w:ascii="Arial" w:eastAsiaTheme="minorHAnsi" w:hAnsi="Arial"/>
      <w:sz w:val="24"/>
      <w:lang w:eastAsia="en-US"/>
    </w:rPr>
  </w:style>
  <w:style w:type="paragraph" w:customStyle="1" w:styleId="8384DAB11E86493A99A34A171C1D8AA3">
    <w:name w:val="8384DAB11E86493A99A34A171C1D8AA3"/>
    <w:rsid w:val="00DF2F61"/>
    <w:rPr>
      <w:rFonts w:ascii="Arial" w:eastAsiaTheme="minorHAnsi" w:hAnsi="Arial"/>
      <w:sz w:val="24"/>
      <w:lang w:eastAsia="en-US"/>
    </w:rPr>
  </w:style>
  <w:style w:type="paragraph" w:customStyle="1" w:styleId="236CE88ADA4B47E49F9214B7BFB4F308">
    <w:name w:val="236CE88ADA4B47E49F9214B7BFB4F308"/>
    <w:rsid w:val="00DF2F61"/>
    <w:rPr>
      <w:rFonts w:ascii="Arial" w:eastAsiaTheme="minorHAnsi" w:hAnsi="Arial"/>
      <w:sz w:val="24"/>
      <w:lang w:eastAsia="en-US"/>
    </w:rPr>
  </w:style>
  <w:style w:type="paragraph" w:customStyle="1" w:styleId="D7213AF8C857491DB64B9EEF74DF6F93">
    <w:name w:val="D7213AF8C857491DB64B9EEF74DF6F93"/>
    <w:rsid w:val="00DF2F61"/>
    <w:rPr>
      <w:rFonts w:ascii="Arial" w:eastAsiaTheme="minorHAnsi" w:hAnsi="Arial"/>
      <w:sz w:val="24"/>
      <w:lang w:eastAsia="en-US"/>
    </w:rPr>
  </w:style>
  <w:style w:type="paragraph" w:customStyle="1" w:styleId="E7F51DBB8A944604A9427049806F564A">
    <w:name w:val="E7F51DBB8A944604A9427049806F564A"/>
    <w:rsid w:val="00DF2F61"/>
    <w:rPr>
      <w:rFonts w:ascii="Arial" w:eastAsiaTheme="minorHAnsi" w:hAnsi="Arial"/>
      <w:sz w:val="24"/>
      <w:lang w:eastAsia="en-US"/>
    </w:rPr>
  </w:style>
  <w:style w:type="paragraph" w:customStyle="1" w:styleId="4BAF936D684D476E85CF984AC8476F23">
    <w:name w:val="4BAF936D684D476E85CF984AC8476F23"/>
    <w:rsid w:val="00DF2F61"/>
    <w:rPr>
      <w:rFonts w:ascii="Arial" w:eastAsiaTheme="minorHAnsi" w:hAnsi="Arial"/>
      <w:sz w:val="24"/>
      <w:lang w:eastAsia="en-US"/>
    </w:rPr>
  </w:style>
  <w:style w:type="paragraph" w:customStyle="1" w:styleId="55677272ABB343989AA5E4CA11DCB087">
    <w:name w:val="55677272ABB343989AA5E4CA11DCB087"/>
    <w:rsid w:val="00DF2F61"/>
    <w:rPr>
      <w:rFonts w:ascii="Arial" w:eastAsiaTheme="minorHAnsi" w:hAnsi="Arial"/>
      <w:sz w:val="24"/>
      <w:lang w:eastAsia="en-US"/>
    </w:rPr>
  </w:style>
  <w:style w:type="paragraph" w:customStyle="1" w:styleId="66477043376C4E00828490578FDB0881">
    <w:name w:val="66477043376C4E00828490578FDB0881"/>
    <w:rsid w:val="00DF2F61"/>
    <w:rPr>
      <w:rFonts w:ascii="Arial" w:eastAsiaTheme="minorHAnsi" w:hAnsi="Arial"/>
      <w:sz w:val="24"/>
      <w:lang w:eastAsia="en-US"/>
    </w:rPr>
  </w:style>
  <w:style w:type="paragraph" w:customStyle="1" w:styleId="2A2D8EF6F7F240F99003A65D3B994C45">
    <w:name w:val="2A2D8EF6F7F240F99003A65D3B994C45"/>
    <w:rsid w:val="00DF2F61"/>
    <w:rPr>
      <w:rFonts w:ascii="Arial" w:eastAsiaTheme="minorHAnsi" w:hAnsi="Arial"/>
      <w:sz w:val="24"/>
      <w:lang w:eastAsia="en-US"/>
    </w:rPr>
  </w:style>
  <w:style w:type="paragraph" w:customStyle="1" w:styleId="543A864858F44529AEB9F29294DC4937">
    <w:name w:val="543A864858F44529AEB9F29294DC4937"/>
    <w:rsid w:val="00DF2F61"/>
    <w:rPr>
      <w:rFonts w:ascii="Arial" w:eastAsiaTheme="minorHAnsi" w:hAnsi="Arial"/>
      <w:sz w:val="24"/>
      <w:lang w:eastAsia="en-US"/>
    </w:rPr>
  </w:style>
  <w:style w:type="paragraph" w:customStyle="1" w:styleId="FBB6F082DCEE4B24B4DEF967F2612FFB20">
    <w:name w:val="FBB6F082DCEE4B24B4DEF967F2612FFB20"/>
    <w:rsid w:val="00DF2F61"/>
    <w:rPr>
      <w:rFonts w:ascii="Arial" w:eastAsiaTheme="minorHAnsi" w:hAnsi="Arial"/>
      <w:color w:val="0072CE"/>
      <w:sz w:val="24"/>
      <w:lang w:eastAsia="en-US"/>
    </w:rPr>
  </w:style>
  <w:style w:type="paragraph" w:customStyle="1" w:styleId="D81DB757132747F39E963AC42EC1F5EC19">
    <w:name w:val="D81DB757132747F39E963AC42EC1F5EC19"/>
    <w:rsid w:val="00DF2F61"/>
    <w:rPr>
      <w:rFonts w:ascii="Arial" w:eastAsiaTheme="minorHAnsi" w:hAnsi="Arial"/>
      <w:color w:val="0072CE"/>
      <w:sz w:val="24"/>
      <w:lang w:eastAsia="en-US"/>
    </w:rPr>
  </w:style>
  <w:style w:type="paragraph" w:customStyle="1" w:styleId="B6EFCBF58E814B0FB4A2E11E685036BA5">
    <w:name w:val="B6EFCBF58E814B0FB4A2E11E685036BA5"/>
    <w:rsid w:val="00DF2F61"/>
    <w:rPr>
      <w:rFonts w:ascii="Arial" w:eastAsiaTheme="minorHAnsi" w:hAnsi="Arial"/>
      <w:color w:val="0072CE"/>
      <w:sz w:val="24"/>
      <w:lang w:eastAsia="en-US"/>
    </w:rPr>
  </w:style>
  <w:style w:type="paragraph" w:customStyle="1" w:styleId="F4E8D70088B442FAB915EE733818DF0712">
    <w:name w:val="F4E8D70088B442FAB915EE733818DF0712"/>
    <w:rsid w:val="00DF2F61"/>
    <w:rPr>
      <w:rFonts w:ascii="Arial" w:eastAsiaTheme="minorHAnsi" w:hAnsi="Arial"/>
      <w:color w:val="0072CE"/>
      <w:sz w:val="24"/>
      <w:lang w:eastAsia="en-US"/>
    </w:rPr>
  </w:style>
  <w:style w:type="paragraph" w:customStyle="1" w:styleId="97AD2D057B724DD9A9BC8A6E9AFE902112">
    <w:name w:val="97AD2D057B724DD9A9BC8A6E9AFE902112"/>
    <w:rsid w:val="00DF2F61"/>
    <w:rPr>
      <w:rFonts w:ascii="Arial" w:eastAsiaTheme="minorHAnsi" w:hAnsi="Arial"/>
      <w:color w:val="0072CE"/>
      <w:sz w:val="24"/>
      <w:lang w:eastAsia="en-US"/>
    </w:rPr>
  </w:style>
  <w:style w:type="paragraph" w:customStyle="1" w:styleId="539C64C608524921B91509FA1C87FE1812">
    <w:name w:val="539C64C608524921B91509FA1C87FE1812"/>
    <w:rsid w:val="00DF2F61"/>
    <w:rPr>
      <w:rFonts w:ascii="Arial" w:eastAsiaTheme="minorHAnsi" w:hAnsi="Arial"/>
      <w:color w:val="0072CE"/>
      <w:sz w:val="24"/>
      <w:lang w:eastAsia="en-US"/>
    </w:rPr>
  </w:style>
  <w:style w:type="paragraph" w:customStyle="1" w:styleId="E0111F6FA83842699CD6C87B67F5982912">
    <w:name w:val="E0111F6FA83842699CD6C87B67F5982912"/>
    <w:rsid w:val="00DF2F61"/>
    <w:rPr>
      <w:rFonts w:ascii="Arial" w:eastAsiaTheme="minorHAnsi" w:hAnsi="Arial"/>
      <w:color w:val="0072CE"/>
      <w:sz w:val="24"/>
      <w:lang w:eastAsia="en-US"/>
    </w:rPr>
  </w:style>
  <w:style w:type="paragraph" w:customStyle="1" w:styleId="0E3422CC87474A16B2D9D62E7866EBA312">
    <w:name w:val="0E3422CC87474A16B2D9D62E7866EBA312"/>
    <w:rsid w:val="00DF2F61"/>
    <w:rPr>
      <w:rFonts w:ascii="Arial" w:eastAsiaTheme="minorHAnsi" w:hAnsi="Arial"/>
      <w:color w:val="0072CE"/>
      <w:sz w:val="24"/>
      <w:lang w:eastAsia="en-US"/>
    </w:rPr>
  </w:style>
  <w:style w:type="paragraph" w:customStyle="1" w:styleId="AA7350036D834A098B94BC22A54529284">
    <w:name w:val="AA7350036D834A098B94BC22A54529284"/>
    <w:rsid w:val="00DF2F61"/>
    <w:rPr>
      <w:rFonts w:ascii="Arial" w:eastAsiaTheme="minorHAnsi" w:hAnsi="Arial"/>
      <w:color w:val="0072CE"/>
      <w:sz w:val="24"/>
      <w:lang w:eastAsia="en-US"/>
    </w:rPr>
  </w:style>
  <w:style w:type="paragraph" w:customStyle="1" w:styleId="404FBA2A628540CE896AF3F43AAA6B1C3">
    <w:name w:val="404FBA2A628540CE896AF3F43AAA6B1C3"/>
    <w:rsid w:val="00DF2F61"/>
    <w:rPr>
      <w:rFonts w:ascii="Arial" w:eastAsiaTheme="minorHAnsi" w:hAnsi="Arial"/>
      <w:color w:val="0072CE"/>
      <w:sz w:val="24"/>
      <w:lang w:eastAsia="en-US"/>
    </w:rPr>
  </w:style>
  <w:style w:type="paragraph" w:customStyle="1" w:styleId="1C2A1A14C06A46C397C764FF16752F7611">
    <w:name w:val="1C2A1A14C06A46C397C764FF16752F7611"/>
    <w:rsid w:val="00DF2F61"/>
    <w:rPr>
      <w:rFonts w:ascii="Arial" w:eastAsiaTheme="minorHAnsi" w:hAnsi="Arial"/>
      <w:color w:val="0072CE"/>
      <w:sz w:val="24"/>
      <w:lang w:eastAsia="en-US"/>
    </w:rPr>
  </w:style>
  <w:style w:type="paragraph" w:customStyle="1" w:styleId="BC4A08BD52704849B320D644168B4CE312">
    <w:name w:val="BC4A08BD52704849B320D644168B4CE312"/>
    <w:rsid w:val="00DF2F61"/>
    <w:rPr>
      <w:rFonts w:ascii="Arial" w:eastAsiaTheme="minorHAnsi" w:hAnsi="Arial"/>
      <w:color w:val="0072CE"/>
      <w:sz w:val="24"/>
      <w:lang w:eastAsia="en-US"/>
    </w:rPr>
  </w:style>
  <w:style w:type="paragraph" w:customStyle="1" w:styleId="2393A7BB1C6040519D05150E845371E712">
    <w:name w:val="2393A7BB1C6040519D05150E845371E712"/>
    <w:rsid w:val="00DF2F61"/>
    <w:rPr>
      <w:rFonts w:ascii="Arial" w:eastAsiaTheme="minorHAnsi" w:hAnsi="Arial"/>
      <w:color w:val="0072CE"/>
      <w:sz w:val="24"/>
      <w:lang w:eastAsia="en-US"/>
    </w:rPr>
  </w:style>
  <w:style w:type="paragraph" w:customStyle="1" w:styleId="ED9D6DE7D9264488819E206C2193B69811">
    <w:name w:val="ED9D6DE7D9264488819E206C2193B69811"/>
    <w:rsid w:val="00DF2F61"/>
    <w:rPr>
      <w:rFonts w:ascii="Arial" w:eastAsiaTheme="minorHAnsi" w:hAnsi="Arial"/>
      <w:color w:val="0072CE"/>
      <w:sz w:val="24"/>
      <w:lang w:eastAsia="en-US"/>
    </w:rPr>
  </w:style>
  <w:style w:type="paragraph" w:customStyle="1" w:styleId="C6A0B4A8DD6F4A5A90006B02DCDB8C553">
    <w:name w:val="C6A0B4A8DD6F4A5A90006B02DCDB8C553"/>
    <w:rsid w:val="00DF2F61"/>
    <w:rPr>
      <w:rFonts w:ascii="Arial" w:eastAsiaTheme="minorHAnsi" w:hAnsi="Arial"/>
      <w:sz w:val="24"/>
      <w:lang w:eastAsia="en-US"/>
    </w:rPr>
  </w:style>
  <w:style w:type="paragraph" w:customStyle="1" w:styleId="628D1D54DE1A4872AC660A4B53515A023">
    <w:name w:val="628D1D54DE1A4872AC660A4B53515A023"/>
    <w:rsid w:val="00DF2F61"/>
    <w:rPr>
      <w:rFonts w:ascii="Arial" w:eastAsiaTheme="minorHAnsi" w:hAnsi="Arial"/>
      <w:sz w:val="24"/>
      <w:lang w:eastAsia="en-US"/>
    </w:rPr>
  </w:style>
  <w:style w:type="paragraph" w:customStyle="1" w:styleId="32ED938C7EB24CDCBF6836BD375621FC3">
    <w:name w:val="32ED938C7EB24CDCBF6836BD375621FC3"/>
    <w:rsid w:val="00DF2F61"/>
    <w:rPr>
      <w:rFonts w:ascii="Arial" w:eastAsiaTheme="minorHAnsi" w:hAnsi="Arial"/>
      <w:sz w:val="24"/>
      <w:lang w:eastAsia="en-US"/>
    </w:rPr>
  </w:style>
  <w:style w:type="paragraph" w:customStyle="1" w:styleId="7FDE970EA94A437180C1BFC76C7FA7803">
    <w:name w:val="7FDE970EA94A437180C1BFC76C7FA7803"/>
    <w:rsid w:val="00DF2F61"/>
    <w:rPr>
      <w:rFonts w:ascii="Arial" w:eastAsiaTheme="minorHAnsi" w:hAnsi="Arial"/>
      <w:sz w:val="24"/>
      <w:lang w:eastAsia="en-US"/>
    </w:rPr>
  </w:style>
  <w:style w:type="paragraph" w:customStyle="1" w:styleId="D17BB891454A402DA4863A2CA3E472E53">
    <w:name w:val="D17BB891454A402DA4863A2CA3E472E53"/>
    <w:rsid w:val="00DF2F61"/>
    <w:rPr>
      <w:rFonts w:ascii="Arial" w:eastAsiaTheme="minorHAnsi" w:hAnsi="Arial"/>
      <w:sz w:val="24"/>
      <w:lang w:eastAsia="en-US"/>
    </w:rPr>
  </w:style>
  <w:style w:type="paragraph" w:customStyle="1" w:styleId="8C441DA7677845C38176D9DFCA581C002">
    <w:name w:val="8C441DA7677845C38176D9DFCA581C002"/>
    <w:rsid w:val="00DF2F61"/>
    <w:rPr>
      <w:rFonts w:ascii="Arial" w:eastAsiaTheme="minorHAnsi" w:hAnsi="Arial"/>
      <w:sz w:val="24"/>
      <w:lang w:eastAsia="en-US"/>
    </w:rPr>
  </w:style>
  <w:style w:type="paragraph" w:customStyle="1" w:styleId="508FA05F57A44C2FAC960DC38979F38C2">
    <w:name w:val="508FA05F57A44C2FAC960DC38979F38C2"/>
    <w:rsid w:val="00DF2F61"/>
    <w:rPr>
      <w:rFonts w:ascii="Arial" w:eastAsiaTheme="minorHAnsi" w:hAnsi="Arial"/>
      <w:sz w:val="24"/>
      <w:lang w:eastAsia="en-US"/>
    </w:rPr>
  </w:style>
  <w:style w:type="paragraph" w:customStyle="1" w:styleId="8384DAB11E86493A99A34A171C1D8AA31">
    <w:name w:val="8384DAB11E86493A99A34A171C1D8AA31"/>
    <w:rsid w:val="00DF2F61"/>
    <w:rPr>
      <w:rFonts w:ascii="Arial" w:eastAsiaTheme="minorHAnsi" w:hAnsi="Arial"/>
      <w:sz w:val="24"/>
      <w:lang w:eastAsia="en-US"/>
    </w:rPr>
  </w:style>
  <w:style w:type="paragraph" w:customStyle="1" w:styleId="236CE88ADA4B47E49F9214B7BFB4F3081">
    <w:name w:val="236CE88ADA4B47E49F9214B7BFB4F3081"/>
    <w:rsid w:val="00DF2F61"/>
    <w:rPr>
      <w:rFonts w:ascii="Arial" w:eastAsiaTheme="minorHAnsi" w:hAnsi="Arial"/>
      <w:sz w:val="24"/>
      <w:lang w:eastAsia="en-US"/>
    </w:rPr>
  </w:style>
  <w:style w:type="paragraph" w:customStyle="1" w:styleId="D7213AF8C857491DB64B9EEF74DF6F931">
    <w:name w:val="D7213AF8C857491DB64B9EEF74DF6F931"/>
    <w:rsid w:val="00DF2F61"/>
    <w:rPr>
      <w:rFonts w:ascii="Arial" w:eastAsiaTheme="minorHAnsi" w:hAnsi="Arial"/>
      <w:sz w:val="24"/>
      <w:lang w:eastAsia="en-US"/>
    </w:rPr>
  </w:style>
  <w:style w:type="paragraph" w:customStyle="1" w:styleId="E7F51DBB8A944604A9427049806F564A1">
    <w:name w:val="E7F51DBB8A944604A9427049806F564A1"/>
    <w:rsid w:val="00DF2F61"/>
    <w:rPr>
      <w:rFonts w:ascii="Arial" w:eastAsiaTheme="minorHAnsi" w:hAnsi="Arial"/>
      <w:sz w:val="24"/>
      <w:lang w:eastAsia="en-US"/>
    </w:rPr>
  </w:style>
  <w:style w:type="paragraph" w:customStyle="1" w:styleId="4BAF936D684D476E85CF984AC8476F231">
    <w:name w:val="4BAF936D684D476E85CF984AC8476F231"/>
    <w:rsid w:val="00DF2F61"/>
    <w:rPr>
      <w:rFonts w:ascii="Arial" w:eastAsiaTheme="minorHAnsi" w:hAnsi="Arial"/>
      <w:sz w:val="24"/>
      <w:lang w:eastAsia="en-US"/>
    </w:rPr>
  </w:style>
  <w:style w:type="paragraph" w:customStyle="1" w:styleId="55677272ABB343989AA5E4CA11DCB0871">
    <w:name w:val="55677272ABB343989AA5E4CA11DCB0871"/>
    <w:rsid w:val="00DF2F61"/>
    <w:rPr>
      <w:rFonts w:ascii="Arial" w:eastAsiaTheme="minorHAnsi" w:hAnsi="Arial"/>
      <w:sz w:val="24"/>
      <w:lang w:eastAsia="en-US"/>
    </w:rPr>
  </w:style>
  <w:style w:type="paragraph" w:customStyle="1" w:styleId="66477043376C4E00828490578FDB08811">
    <w:name w:val="66477043376C4E00828490578FDB08811"/>
    <w:rsid w:val="00DF2F61"/>
    <w:rPr>
      <w:rFonts w:ascii="Arial" w:eastAsiaTheme="minorHAnsi" w:hAnsi="Arial"/>
      <w:sz w:val="24"/>
      <w:lang w:eastAsia="en-US"/>
    </w:rPr>
  </w:style>
  <w:style w:type="paragraph" w:customStyle="1" w:styleId="2A2D8EF6F7F240F99003A65D3B994C451">
    <w:name w:val="2A2D8EF6F7F240F99003A65D3B994C451"/>
    <w:rsid w:val="00DF2F61"/>
    <w:rPr>
      <w:rFonts w:ascii="Arial" w:eastAsiaTheme="minorHAnsi" w:hAnsi="Arial"/>
      <w:sz w:val="24"/>
      <w:lang w:eastAsia="en-US"/>
    </w:rPr>
  </w:style>
  <w:style w:type="paragraph" w:customStyle="1" w:styleId="543A864858F44529AEB9F29294DC49371">
    <w:name w:val="543A864858F44529AEB9F29294DC49371"/>
    <w:rsid w:val="00DF2F61"/>
    <w:rPr>
      <w:rFonts w:ascii="Arial" w:eastAsiaTheme="minorHAnsi" w:hAnsi="Arial"/>
      <w:sz w:val="24"/>
      <w:lang w:eastAsia="en-US"/>
    </w:rPr>
  </w:style>
  <w:style w:type="paragraph" w:customStyle="1" w:styleId="FBB6F082DCEE4B24B4DEF967F2612FFB21">
    <w:name w:val="FBB6F082DCEE4B24B4DEF967F2612FFB21"/>
    <w:rsid w:val="00E12F1B"/>
    <w:rPr>
      <w:rFonts w:ascii="Arial" w:eastAsiaTheme="minorHAnsi" w:hAnsi="Arial"/>
      <w:color w:val="005EB8"/>
      <w:sz w:val="24"/>
      <w:lang w:eastAsia="en-US"/>
    </w:rPr>
  </w:style>
  <w:style w:type="paragraph" w:customStyle="1" w:styleId="D81DB757132747F39E963AC42EC1F5EC20">
    <w:name w:val="D81DB757132747F39E963AC42EC1F5EC20"/>
    <w:rsid w:val="00E12F1B"/>
    <w:rPr>
      <w:rFonts w:ascii="Arial" w:eastAsiaTheme="minorHAnsi" w:hAnsi="Arial"/>
      <w:color w:val="005EB8"/>
      <w:sz w:val="24"/>
      <w:lang w:eastAsia="en-US"/>
    </w:rPr>
  </w:style>
  <w:style w:type="paragraph" w:customStyle="1" w:styleId="B6EFCBF58E814B0FB4A2E11E685036BA6">
    <w:name w:val="B6EFCBF58E814B0FB4A2E11E685036BA6"/>
    <w:rsid w:val="00E12F1B"/>
    <w:rPr>
      <w:rFonts w:ascii="Arial" w:eastAsiaTheme="minorHAnsi" w:hAnsi="Arial"/>
      <w:color w:val="005EB8"/>
      <w:sz w:val="24"/>
      <w:lang w:eastAsia="en-US"/>
    </w:rPr>
  </w:style>
  <w:style w:type="paragraph" w:customStyle="1" w:styleId="F4E8D70088B442FAB915EE733818DF0713">
    <w:name w:val="F4E8D70088B442FAB915EE733818DF0713"/>
    <w:rsid w:val="00E12F1B"/>
    <w:rPr>
      <w:rFonts w:ascii="Arial" w:eastAsiaTheme="minorHAnsi" w:hAnsi="Arial"/>
      <w:color w:val="005EB8"/>
      <w:sz w:val="24"/>
      <w:lang w:eastAsia="en-US"/>
    </w:rPr>
  </w:style>
  <w:style w:type="paragraph" w:customStyle="1" w:styleId="97AD2D057B724DD9A9BC8A6E9AFE902113">
    <w:name w:val="97AD2D057B724DD9A9BC8A6E9AFE902113"/>
    <w:rsid w:val="00E12F1B"/>
    <w:rPr>
      <w:rFonts w:ascii="Arial" w:eastAsiaTheme="minorHAnsi" w:hAnsi="Arial"/>
      <w:color w:val="005EB8"/>
      <w:sz w:val="24"/>
      <w:lang w:eastAsia="en-US"/>
    </w:rPr>
  </w:style>
  <w:style w:type="paragraph" w:customStyle="1" w:styleId="539C64C608524921B91509FA1C87FE1813">
    <w:name w:val="539C64C608524921B91509FA1C87FE1813"/>
    <w:rsid w:val="00E12F1B"/>
    <w:rPr>
      <w:rFonts w:ascii="Arial" w:eastAsiaTheme="minorHAnsi" w:hAnsi="Arial"/>
      <w:color w:val="005EB8"/>
      <w:sz w:val="24"/>
      <w:lang w:eastAsia="en-US"/>
    </w:rPr>
  </w:style>
  <w:style w:type="paragraph" w:customStyle="1" w:styleId="E0111F6FA83842699CD6C87B67F5982913">
    <w:name w:val="E0111F6FA83842699CD6C87B67F5982913"/>
    <w:rsid w:val="00E12F1B"/>
    <w:rPr>
      <w:rFonts w:ascii="Arial" w:eastAsiaTheme="minorHAnsi" w:hAnsi="Arial"/>
      <w:color w:val="005EB8"/>
      <w:sz w:val="24"/>
      <w:lang w:eastAsia="en-US"/>
    </w:rPr>
  </w:style>
  <w:style w:type="paragraph" w:customStyle="1" w:styleId="0E3422CC87474A16B2D9D62E7866EBA313">
    <w:name w:val="0E3422CC87474A16B2D9D62E7866EBA313"/>
    <w:rsid w:val="00E12F1B"/>
    <w:rPr>
      <w:rFonts w:ascii="Arial" w:eastAsiaTheme="minorHAnsi" w:hAnsi="Arial"/>
      <w:color w:val="005EB8"/>
      <w:sz w:val="24"/>
      <w:lang w:eastAsia="en-US"/>
    </w:rPr>
  </w:style>
  <w:style w:type="paragraph" w:customStyle="1" w:styleId="AA7350036D834A098B94BC22A54529285">
    <w:name w:val="AA7350036D834A098B94BC22A54529285"/>
    <w:rsid w:val="00E12F1B"/>
    <w:rPr>
      <w:rFonts w:ascii="Arial" w:eastAsiaTheme="minorHAnsi" w:hAnsi="Arial"/>
      <w:color w:val="005EB8"/>
      <w:sz w:val="24"/>
      <w:lang w:eastAsia="en-US"/>
    </w:rPr>
  </w:style>
  <w:style w:type="paragraph" w:customStyle="1" w:styleId="404FBA2A628540CE896AF3F43AAA6B1C4">
    <w:name w:val="404FBA2A628540CE896AF3F43AAA6B1C4"/>
    <w:rsid w:val="00E12F1B"/>
    <w:rPr>
      <w:rFonts w:ascii="Arial" w:eastAsiaTheme="minorHAnsi" w:hAnsi="Arial"/>
      <w:color w:val="005EB8"/>
      <w:sz w:val="24"/>
      <w:lang w:eastAsia="en-US"/>
    </w:rPr>
  </w:style>
  <w:style w:type="paragraph" w:customStyle="1" w:styleId="1C2A1A14C06A46C397C764FF16752F7612">
    <w:name w:val="1C2A1A14C06A46C397C764FF16752F7612"/>
    <w:rsid w:val="00E12F1B"/>
    <w:rPr>
      <w:rFonts w:ascii="Arial" w:eastAsiaTheme="minorHAnsi" w:hAnsi="Arial"/>
      <w:color w:val="005EB8"/>
      <w:sz w:val="24"/>
      <w:lang w:eastAsia="en-US"/>
    </w:rPr>
  </w:style>
  <w:style w:type="paragraph" w:customStyle="1" w:styleId="BC4A08BD52704849B320D644168B4CE313">
    <w:name w:val="BC4A08BD52704849B320D644168B4CE313"/>
    <w:rsid w:val="00E12F1B"/>
    <w:rPr>
      <w:rFonts w:ascii="Arial" w:eastAsiaTheme="minorHAnsi" w:hAnsi="Arial"/>
      <w:color w:val="005EB8"/>
      <w:sz w:val="24"/>
      <w:lang w:eastAsia="en-US"/>
    </w:rPr>
  </w:style>
  <w:style w:type="paragraph" w:customStyle="1" w:styleId="2393A7BB1C6040519D05150E845371E713">
    <w:name w:val="2393A7BB1C6040519D05150E845371E713"/>
    <w:rsid w:val="00E12F1B"/>
    <w:rPr>
      <w:rFonts w:ascii="Arial" w:eastAsiaTheme="minorHAnsi" w:hAnsi="Arial"/>
      <w:color w:val="005EB8"/>
      <w:sz w:val="24"/>
      <w:lang w:eastAsia="en-US"/>
    </w:rPr>
  </w:style>
  <w:style w:type="paragraph" w:customStyle="1" w:styleId="ED9D6DE7D9264488819E206C2193B69812">
    <w:name w:val="ED9D6DE7D9264488819E206C2193B69812"/>
    <w:rsid w:val="00E12F1B"/>
    <w:rPr>
      <w:rFonts w:ascii="Arial" w:eastAsiaTheme="minorHAnsi" w:hAnsi="Arial"/>
      <w:color w:val="005EB8"/>
      <w:sz w:val="24"/>
      <w:lang w:eastAsia="en-US"/>
    </w:rPr>
  </w:style>
  <w:style w:type="paragraph" w:customStyle="1" w:styleId="C6A0B4A8DD6F4A5A90006B02DCDB8C554">
    <w:name w:val="C6A0B4A8DD6F4A5A90006B02DCDB8C554"/>
    <w:rsid w:val="00E12F1B"/>
    <w:rPr>
      <w:rFonts w:ascii="Arial" w:eastAsiaTheme="minorHAnsi" w:hAnsi="Arial"/>
      <w:sz w:val="24"/>
      <w:lang w:eastAsia="en-US"/>
    </w:rPr>
  </w:style>
  <w:style w:type="paragraph" w:customStyle="1" w:styleId="628D1D54DE1A4872AC660A4B53515A024">
    <w:name w:val="628D1D54DE1A4872AC660A4B53515A024"/>
    <w:rsid w:val="00E12F1B"/>
    <w:rPr>
      <w:rFonts w:ascii="Arial" w:eastAsiaTheme="minorHAnsi" w:hAnsi="Arial"/>
      <w:sz w:val="24"/>
      <w:lang w:eastAsia="en-US"/>
    </w:rPr>
  </w:style>
  <w:style w:type="paragraph" w:customStyle="1" w:styleId="32ED938C7EB24CDCBF6836BD375621FC4">
    <w:name w:val="32ED938C7EB24CDCBF6836BD375621FC4"/>
    <w:rsid w:val="00E12F1B"/>
    <w:rPr>
      <w:rFonts w:ascii="Arial" w:eastAsiaTheme="minorHAnsi" w:hAnsi="Arial"/>
      <w:sz w:val="24"/>
      <w:lang w:eastAsia="en-US"/>
    </w:rPr>
  </w:style>
  <w:style w:type="paragraph" w:customStyle="1" w:styleId="7FDE970EA94A437180C1BFC76C7FA7804">
    <w:name w:val="7FDE970EA94A437180C1BFC76C7FA7804"/>
    <w:rsid w:val="00E12F1B"/>
    <w:rPr>
      <w:rFonts w:ascii="Arial" w:eastAsiaTheme="minorHAnsi" w:hAnsi="Arial"/>
      <w:sz w:val="24"/>
      <w:lang w:eastAsia="en-US"/>
    </w:rPr>
  </w:style>
  <w:style w:type="paragraph" w:customStyle="1" w:styleId="D17BB891454A402DA4863A2CA3E472E54">
    <w:name w:val="D17BB891454A402DA4863A2CA3E472E54"/>
    <w:rsid w:val="00E12F1B"/>
    <w:rPr>
      <w:rFonts w:ascii="Arial" w:eastAsiaTheme="minorHAnsi" w:hAnsi="Arial"/>
      <w:sz w:val="24"/>
      <w:lang w:eastAsia="en-US"/>
    </w:rPr>
  </w:style>
  <w:style w:type="paragraph" w:customStyle="1" w:styleId="8C441DA7677845C38176D9DFCA581C003">
    <w:name w:val="8C441DA7677845C38176D9DFCA581C003"/>
    <w:rsid w:val="00E12F1B"/>
    <w:rPr>
      <w:rFonts w:ascii="Arial" w:eastAsiaTheme="minorHAnsi" w:hAnsi="Arial"/>
      <w:sz w:val="24"/>
      <w:lang w:eastAsia="en-US"/>
    </w:rPr>
  </w:style>
  <w:style w:type="paragraph" w:customStyle="1" w:styleId="508FA05F57A44C2FAC960DC38979F38C3">
    <w:name w:val="508FA05F57A44C2FAC960DC38979F38C3"/>
    <w:rsid w:val="00E12F1B"/>
    <w:rPr>
      <w:rFonts w:ascii="Arial" w:eastAsiaTheme="minorHAnsi" w:hAnsi="Arial"/>
      <w:sz w:val="24"/>
      <w:lang w:eastAsia="en-US"/>
    </w:rPr>
  </w:style>
  <w:style w:type="paragraph" w:customStyle="1" w:styleId="8384DAB11E86493A99A34A171C1D8AA32">
    <w:name w:val="8384DAB11E86493A99A34A171C1D8AA32"/>
    <w:rsid w:val="00E12F1B"/>
    <w:rPr>
      <w:rFonts w:ascii="Arial" w:eastAsiaTheme="minorHAnsi" w:hAnsi="Arial"/>
      <w:sz w:val="24"/>
      <w:lang w:eastAsia="en-US"/>
    </w:rPr>
  </w:style>
  <w:style w:type="paragraph" w:customStyle="1" w:styleId="236CE88ADA4B47E49F9214B7BFB4F3082">
    <w:name w:val="236CE88ADA4B47E49F9214B7BFB4F3082"/>
    <w:rsid w:val="00E12F1B"/>
    <w:rPr>
      <w:rFonts w:ascii="Arial" w:eastAsiaTheme="minorHAnsi" w:hAnsi="Arial"/>
      <w:sz w:val="24"/>
      <w:lang w:eastAsia="en-US"/>
    </w:rPr>
  </w:style>
  <w:style w:type="paragraph" w:customStyle="1" w:styleId="D7213AF8C857491DB64B9EEF74DF6F932">
    <w:name w:val="D7213AF8C857491DB64B9EEF74DF6F932"/>
    <w:rsid w:val="00E12F1B"/>
    <w:rPr>
      <w:rFonts w:ascii="Arial" w:eastAsiaTheme="minorHAnsi" w:hAnsi="Arial"/>
      <w:sz w:val="24"/>
      <w:lang w:eastAsia="en-US"/>
    </w:rPr>
  </w:style>
  <w:style w:type="paragraph" w:customStyle="1" w:styleId="E7F51DBB8A944604A9427049806F564A2">
    <w:name w:val="E7F51DBB8A944604A9427049806F564A2"/>
    <w:rsid w:val="00E12F1B"/>
    <w:rPr>
      <w:rFonts w:ascii="Arial" w:eastAsiaTheme="minorHAnsi" w:hAnsi="Arial"/>
      <w:sz w:val="24"/>
      <w:lang w:eastAsia="en-US"/>
    </w:rPr>
  </w:style>
  <w:style w:type="paragraph" w:customStyle="1" w:styleId="4BAF936D684D476E85CF984AC8476F232">
    <w:name w:val="4BAF936D684D476E85CF984AC8476F232"/>
    <w:rsid w:val="00E12F1B"/>
    <w:rPr>
      <w:rFonts w:ascii="Arial" w:eastAsiaTheme="minorHAnsi" w:hAnsi="Arial"/>
      <w:sz w:val="24"/>
      <w:lang w:eastAsia="en-US"/>
    </w:rPr>
  </w:style>
  <w:style w:type="paragraph" w:customStyle="1" w:styleId="55677272ABB343989AA5E4CA11DCB0872">
    <w:name w:val="55677272ABB343989AA5E4CA11DCB0872"/>
    <w:rsid w:val="00E12F1B"/>
    <w:rPr>
      <w:rFonts w:ascii="Arial" w:eastAsiaTheme="minorHAnsi" w:hAnsi="Arial"/>
      <w:sz w:val="24"/>
      <w:lang w:eastAsia="en-US"/>
    </w:rPr>
  </w:style>
  <w:style w:type="paragraph" w:customStyle="1" w:styleId="66477043376C4E00828490578FDB08812">
    <w:name w:val="66477043376C4E00828490578FDB08812"/>
    <w:rsid w:val="00E12F1B"/>
    <w:rPr>
      <w:rFonts w:ascii="Arial" w:eastAsiaTheme="minorHAnsi" w:hAnsi="Arial"/>
      <w:sz w:val="24"/>
      <w:lang w:eastAsia="en-US"/>
    </w:rPr>
  </w:style>
  <w:style w:type="paragraph" w:customStyle="1" w:styleId="D17F23F3092E4EA19E3104E1CCB730B5">
    <w:name w:val="D17F23F3092E4EA19E3104E1CCB730B5"/>
    <w:rsid w:val="00E12F1B"/>
  </w:style>
  <w:style w:type="paragraph" w:customStyle="1" w:styleId="5569E93844494AA0B547528818BC0A52">
    <w:name w:val="5569E93844494AA0B547528818BC0A52"/>
    <w:rsid w:val="00E12F1B"/>
  </w:style>
  <w:style w:type="paragraph" w:customStyle="1" w:styleId="5AEA2F4B78834938AC3BA24DFAC32538">
    <w:name w:val="5AEA2F4B78834938AC3BA24DFAC32538"/>
    <w:rsid w:val="00601C65"/>
  </w:style>
  <w:style w:type="paragraph" w:customStyle="1" w:styleId="E5F25939782C44D094D894C274D4DEDD">
    <w:name w:val="E5F25939782C44D094D894C274D4DEDD"/>
    <w:rsid w:val="00601C65"/>
  </w:style>
  <w:style w:type="paragraph" w:customStyle="1" w:styleId="D8411B5A6EE74379A3CDE50285C77760">
    <w:name w:val="D8411B5A6EE74379A3CDE50285C77760"/>
    <w:rsid w:val="00601C65"/>
  </w:style>
  <w:style w:type="paragraph" w:customStyle="1" w:styleId="25F69F39616840ABA9C5D2F9C2DF1E66">
    <w:name w:val="25F69F39616840ABA9C5D2F9C2DF1E66"/>
    <w:rsid w:val="00601C65"/>
  </w:style>
  <w:style w:type="paragraph" w:customStyle="1" w:styleId="76C3F9DBAB0B46CEA209F1EB837875FF">
    <w:name w:val="76C3F9DBAB0B46CEA209F1EB837875FF"/>
    <w:rsid w:val="00601C65"/>
  </w:style>
  <w:style w:type="paragraph" w:customStyle="1" w:styleId="DB4341B92661475C804BC395444FCEF3">
    <w:name w:val="DB4341B92661475C804BC395444FCEF3"/>
    <w:rsid w:val="00601C65"/>
  </w:style>
  <w:style w:type="paragraph" w:customStyle="1" w:styleId="CD21A7EA63A4451CB8CE74182F09E7D1">
    <w:name w:val="CD21A7EA63A4451CB8CE74182F09E7D1"/>
    <w:rsid w:val="00601C65"/>
  </w:style>
  <w:style w:type="paragraph" w:customStyle="1" w:styleId="95E0DCC38A064C58934FB5386DC4403D">
    <w:name w:val="95E0DCC38A064C58934FB5386DC4403D"/>
    <w:rsid w:val="00601C65"/>
  </w:style>
  <w:style w:type="paragraph" w:customStyle="1" w:styleId="BC70328187D34550BB58B43D8C4F8A99">
    <w:name w:val="BC70328187D34550BB58B43D8C4F8A99"/>
    <w:rsid w:val="00601C65"/>
  </w:style>
  <w:style w:type="paragraph" w:customStyle="1" w:styleId="7E9930CE79324E40978A70B7F92421BE">
    <w:name w:val="7E9930CE79324E40978A70B7F92421BE"/>
    <w:rsid w:val="00601C65"/>
  </w:style>
  <w:style w:type="paragraph" w:customStyle="1" w:styleId="D8372B7F85A24F958B4CF29142F97275">
    <w:name w:val="D8372B7F85A24F958B4CF29142F97275"/>
    <w:rsid w:val="00601C65"/>
  </w:style>
  <w:style w:type="paragraph" w:customStyle="1" w:styleId="E57A712CEB5443819E0847D1D1E0A21B">
    <w:name w:val="E57A712CEB5443819E0847D1D1E0A21B"/>
    <w:rsid w:val="00601C65"/>
  </w:style>
  <w:style w:type="paragraph" w:customStyle="1" w:styleId="FBB6F082DCEE4B24B4DEF967F2612FFB22">
    <w:name w:val="FBB6F082DCEE4B24B4DEF967F2612FFB22"/>
    <w:rsid w:val="002014ED"/>
    <w:pPr>
      <w:spacing w:after="0"/>
    </w:pPr>
    <w:rPr>
      <w:rFonts w:ascii="Arial" w:eastAsiaTheme="minorHAnsi" w:hAnsi="Arial"/>
      <w:color w:val="000000" w:themeColor="text1"/>
      <w:sz w:val="24"/>
      <w:lang w:eastAsia="en-US"/>
    </w:rPr>
  </w:style>
  <w:style w:type="paragraph" w:customStyle="1" w:styleId="D81DB757132747F39E963AC42EC1F5EC21">
    <w:name w:val="D81DB757132747F39E963AC42EC1F5EC21"/>
    <w:rsid w:val="002014ED"/>
    <w:pPr>
      <w:spacing w:after="0"/>
    </w:pPr>
    <w:rPr>
      <w:rFonts w:ascii="Arial" w:eastAsiaTheme="minorHAnsi" w:hAnsi="Arial"/>
      <w:color w:val="000000" w:themeColor="text1"/>
      <w:sz w:val="24"/>
      <w:lang w:eastAsia="en-US"/>
    </w:rPr>
  </w:style>
  <w:style w:type="paragraph" w:customStyle="1" w:styleId="B6EFCBF58E814B0FB4A2E11E685036BA7">
    <w:name w:val="B6EFCBF58E814B0FB4A2E11E685036BA7"/>
    <w:rsid w:val="002014ED"/>
    <w:pPr>
      <w:spacing w:after="0"/>
    </w:pPr>
    <w:rPr>
      <w:rFonts w:ascii="Arial" w:eastAsiaTheme="minorHAnsi" w:hAnsi="Arial"/>
      <w:color w:val="000000" w:themeColor="text1"/>
      <w:sz w:val="24"/>
      <w:lang w:eastAsia="en-US"/>
    </w:rPr>
  </w:style>
  <w:style w:type="paragraph" w:customStyle="1" w:styleId="95E0DCC38A064C58934FB5386DC4403D1">
    <w:name w:val="95E0DCC38A064C58934FB5386DC4403D1"/>
    <w:rsid w:val="002014ED"/>
    <w:pPr>
      <w:spacing w:after="0"/>
    </w:pPr>
    <w:rPr>
      <w:rFonts w:ascii="Arial" w:eastAsiaTheme="minorHAnsi" w:hAnsi="Arial"/>
      <w:color w:val="000000" w:themeColor="text1"/>
      <w:sz w:val="24"/>
      <w:lang w:eastAsia="en-US"/>
    </w:rPr>
  </w:style>
  <w:style w:type="paragraph" w:customStyle="1" w:styleId="A248F2E9EBC1460D8FD13D304DB9EF0F">
    <w:name w:val="A248F2E9EBC1460D8FD13D304DB9EF0F"/>
    <w:rsid w:val="002014ED"/>
    <w:pPr>
      <w:spacing w:after="0"/>
    </w:pPr>
    <w:rPr>
      <w:rFonts w:ascii="Arial" w:eastAsiaTheme="minorHAnsi" w:hAnsi="Arial"/>
      <w:color w:val="000000" w:themeColor="text1"/>
      <w:sz w:val="24"/>
      <w:lang w:eastAsia="en-US"/>
    </w:rPr>
  </w:style>
  <w:style w:type="paragraph" w:customStyle="1" w:styleId="7E9930CE79324E40978A70B7F92421BE1">
    <w:name w:val="7E9930CE79324E40978A70B7F92421BE1"/>
    <w:rsid w:val="002014ED"/>
    <w:pPr>
      <w:spacing w:after="0"/>
    </w:pPr>
    <w:rPr>
      <w:rFonts w:ascii="Arial" w:eastAsiaTheme="minorHAnsi" w:hAnsi="Arial"/>
      <w:color w:val="000000" w:themeColor="text1"/>
      <w:sz w:val="24"/>
      <w:lang w:eastAsia="en-US"/>
    </w:rPr>
  </w:style>
  <w:style w:type="paragraph" w:customStyle="1" w:styleId="D8372B7F85A24F958B4CF29142F972751">
    <w:name w:val="D8372B7F85A24F958B4CF29142F972751"/>
    <w:rsid w:val="002014ED"/>
    <w:pPr>
      <w:spacing w:after="0"/>
    </w:pPr>
    <w:rPr>
      <w:rFonts w:ascii="Arial" w:eastAsiaTheme="minorHAnsi" w:hAnsi="Arial"/>
      <w:color w:val="000000" w:themeColor="text1"/>
      <w:sz w:val="24"/>
      <w:lang w:eastAsia="en-US"/>
    </w:rPr>
  </w:style>
  <w:style w:type="paragraph" w:customStyle="1" w:styleId="E57A712CEB5443819E0847D1D1E0A21B1">
    <w:name w:val="E57A712CEB5443819E0847D1D1E0A21B1"/>
    <w:rsid w:val="002014ED"/>
    <w:pPr>
      <w:spacing w:after="0"/>
    </w:pPr>
    <w:rPr>
      <w:rFonts w:ascii="Arial" w:eastAsiaTheme="minorHAnsi" w:hAnsi="Arial"/>
      <w:color w:val="000000" w:themeColor="text1"/>
      <w:sz w:val="24"/>
      <w:lang w:eastAsia="en-US"/>
    </w:rPr>
  </w:style>
  <w:style w:type="paragraph" w:customStyle="1" w:styleId="AA7350036D834A098B94BC22A54529286">
    <w:name w:val="AA7350036D834A098B94BC22A54529286"/>
    <w:rsid w:val="002014ED"/>
    <w:pPr>
      <w:spacing w:after="0"/>
    </w:pPr>
    <w:rPr>
      <w:rFonts w:ascii="Arial" w:eastAsiaTheme="minorHAnsi" w:hAnsi="Arial"/>
      <w:color w:val="000000" w:themeColor="text1"/>
      <w:sz w:val="24"/>
      <w:lang w:eastAsia="en-US"/>
    </w:rPr>
  </w:style>
  <w:style w:type="paragraph" w:customStyle="1" w:styleId="404FBA2A628540CE896AF3F43AAA6B1C5">
    <w:name w:val="404FBA2A628540CE896AF3F43AAA6B1C5"/>
    <w:rsid w:val="002014ED"/>
    <w:pPr>
      <w:spacing w:after="0"/>
    </w:pPr>
    <w:rPr>
      <w:rFonts w:ascii="Arial" w:eastAsiaTheme="minorHAnsi" w:hAnsi="Arial"/>
      <w:color w:val="000000" w:themeColor="text1"/>
      <w:sz w:val="24"/>
      <w:lang w:eastAsia="en-US"/>
    </w:rPr>
  </w:style>
  <w:style w:type="paragraph" w:customStyle="1" w:styleId="1C2A1A14C06A46C397C764FF16752F7613">
    <w:name w:val="1C2A1A14C06A46C397C764FF16752F7613"/>
    <w:rsid w:val="002014ED"/>
    <w:pPr>
      <w:spacing w:after="0"/>
    </w:pPr>
    <w:rPr>
      <w:rFonts w:ascii="Arial" w:eastAsiaTheme="minorHAnsi" w:hAnsi="Arial"/>
      <w:color w:val="000000" w:themeColor="text1"/>
      <w:sz w:val="24"/>
      <w:lang w:eastAsia="en-US"/>
    </w:rPr>
  </w:style>
  <w:style w:type="paragraph" w:customStyle="1" w:styleId="BC4A08BD52704849B320D644168B4CE314">
    <w:name w:val="BC4A08BD52704849B320D644168B4CE314"/>
    <w:rsid w:val="002014ED"/>
    <w:pPr>
      <w:spacing w:after="0"/>
    </w:pPr>
    <w:rPr>
      <w:rFonts w:ascii="Arial" w:eastAsiaTheme="minorHAnsi" w:hAnsi="Arial"/>
      <w:color w:val="000000" w:themeColor="text1"/>
      <w:sz w:val="24"/>
      <w:lang w:eastAsia="en-US"/>
    </w:rPr>
  </w:style>
  <w:style w:type="paragraph" w:customStyle="1" w:styleId="2393A7BB1C6040519D05150E845371E714">
    <w:name w:val="2393A7BB1C6040519D05150E845371E714"/>
    <w:rsid w:val="002014ED"/>
    <w:pPr>
      <w:spacing w:after="0"/>
    </w:pPr>
    <w:rPr>
      <w:rFonts w:ascii="Arial" w:eastAsiaTheme="minorHAnsi" w:hAnsi="Arial"/>
      <w:color w:val="000000" w:themeColor="text1"/>
      <w:sz w:val="24"/>
      <w:lang w:eastAsia="en-US"/>
    </w:rPr>
  </w:style>
  <w:style w:type="paragraph" w:customStyle="1" w:styleId="ED9D6DE7D9264488819E206C2193B69813">
    <w:name w:val="ED9D6DE7D9264488819E206C2193B69813"/>
    <w:rsid w:val="002014ED"/>
    <w:pPr>
      <w:spacing w:after="0"/>
    </w:pPr>
    <w:rPr>
      <w:rFonts w:ascii="Arial" w:eastAsiaTheme="minorHAnsi" w:hAnsi="Arial"/>
      <w:color w:val="000000" w:themeColor="text1"/>
      <w:sz w:val="24"/>
      <w:lang w:eastAsia="en-US"/>
    </w:rPr>
  </w:style>
  <w:style w:type="paragraph" w:customStyle="1" w:styleId="C6A0B4A8DD6F4A5A90006B02DCDB8C555">
    <w:name w:val="C6A0B4A8DD6F4A5A90006B02DCDB8C555"/>
    <w:rsid w:val="002014ED"/>
    <w:rPr>
      <w:rFonts w:ascii="Arial" w:eastAsiaTheme="minorHAnsi" w:hAnsi="Arial"/>
      <w:sz w:val="24"/>
      <w:lang w:eastAsia="en-US"/>
    </w:rPr>
  </w:style>
  <w:style w:type="paragraph" w:customStyle="1" w:styleId="628D1D54DE1A4872AC660A4B53515A025">
    <w:name w:val="628D1D54DE1A4872AC660A4B53515A025"/>
    <w:rsid w:val="002014ED"/>
    <w:rPr>
      <w:rFonts w:ascii="Arial" w:eastAsiaTheme="minorHAnsi" w:hAnsi="Arial"/>
      <w:sz w:val="24"/>
      <w:lang w:eastAsia="en-US"/>
    </w:rPr>
  </w:style>
  <w:style w:type="paragraph" w:customStyle="1" w:styleId="32ED938C7EB24CDCBF6836BD375621FC5">
    <w:name w:val="32ED938C7EB24CDCBF6836BD375621FC5"/>
    <w:rsid w:val="002014ED"/>
    <w:rPr>
      <w:rFonts w:ascii="Arial" w:eastAsiaTheme="minorHAnsi" w:hAnsi="Arial"/>
      <w:sz w:val="24"/>
      <w:lang w:eastAsia="en-US"/>
    </w:rPr>
  </w:style>
  <w:style w:type="paragraph" w:customStyle="1" w:styleId="7FDE970EA94A437180C1BFC76C7FA7805">
    <w:name w:val="7FDE970EA94A437180C1BFC76C7FA7805"/>
    <w:rsid w:val="002014ED"/>
    <w:rPr>
      <w:rFonts w:ascii="Arial" w:eastAsiaTheme="minorHAnsi" w:hAnsi="Arial"/>
      <w:sz w:val="24"/>
      <w:lang w:eastAsia="en-US"/>
    </w:rPr>
  </w:style>
  <w:style w:type="paragraph" w:customStyle="1" w:styleId="D17BB891454A402DA4863A2CA3E472E55">
    <w:name w:val="D17BB891454A402DA4863A2CA3E472E55"/>
    <w:rsid w:val="002014ED"/>
    <w:rPr>
      <w:rFonts w:ascii="Arial" w:eastAsiaTheme="minorHAnsi" w:hAnsi="Arial"/>
      <w:sz w:val="24"/>
      <w:lang w:eastAsia="en-US"/>
    </w:rPr>
  </w:style>
  <w:style w:type="paragraph" w:customStyle="1" w:styleId="5AEA2F4B78834938AC3BA24DFAC325381">
    <w:name w:val="5AEA2F4B78834938AC3BA24DFAC325381"/>
    <w:rsid w:val="002014ED"/>
    <w:rPr>
      <w:rFonts w:ascii="Arial" w:eastAsiaTheme="minorHAnsi" w:hAnsi="Arial"/>
      <w:sz w:val="24"/>
      <w:lang w:eastAsia="en-US"/>
    </w:rPr>
  </w:style>
  <w:style w:type="paragraph" w:customStyle="1" w:styleId="E5F25939782C44D094D894C274D4DEDD1">
    <w:name w:val="E5F25939782C44D094D894C274D4DEDD1"/>
    <w:rsid w:val="002014ED"/>
    <w:rPr>
      <w:rFonts w:ascii="Arial" w:eastAsiaTheme="minorHAnsi" w:hAnsi="Arial"/>
      <w:sz w:val="24"/>
      <w:lang w:eastAsia="en-US"/>
    </w:rPr>
  </w:style>
  <w:style w:type="paragraph" w:customStyle="1" w:styleId="CD8A6EC065A1475B947C9580FC97D134">
    <w:name w:val="CD8A6EC065A1475B947C9580FC97D134"/>
    <w:rsid w:val="002014ED"/>
    <w:rPr>
      <w:rFonts w:ascii="Arial" w:eastAsiaTheme="minorHAnsi" w:hAnsi="Arial"/>
      <w:sz w:val="24"/>
      <w:lang w:eastAsia="en-US"/>
    </w:rPr>
  </w:style>
  <w:style w:type="paragraph" w:customStyle="1" w:styleId="3C6E6A168CD74977B95DF468A36115B0">
    <w:name w:val="3C6E6A168CD74977B95DF468A36115B0"/>
    <w:rsid w:val="002014ED"/>
    <w:rPr>
      <w:rFonts w:ascii="Arial" w:eastAsiaTheme="minorHAnsi" w:hAnsi="Arial"/>
      <w:sz w:val="24"/>
      <w:lang w:eastAsia="en-US"/>
    </w:rPr>
  </w:style>
  <w:style w:type="paragraph" w:customStyle="1" w:styleId="AE4C08B0108C4B1D83020C78E9147E5B">
    <w:name w:val="AE4C08B0108C4B1D83020C78E9147E5B"/>
    <w:rsid w:val="002014ED"/>
  </w:style>
  <w:style w:type="paragraph" w:customStyle="1" w:styleId="59D7731B6F4847C68EE5D7050FD8F276">
    <w:name w:val="59D7731B6F4847C68EE5D7050FD8F276"/>
    <w:rsid w:val="002014ED"/>
  </w:style>
  <w:style w:type="paragraph" w:customStyle="1" w:styleId="E62681E6DCAF488A93AAA32D9B9E5C94">
    <w:name w:val="E62681E6DCAF488A93AAA32D9B9E5C94"/>
    <w:rsid w:val="002014ED"/>
  </w:style>
  <w:style w:type="paragraph" w:customStyle="1" w:styleId="FBB6F082DCEE4B24B4DEF967F2612FFB23">
    <w:name w:val="FBB6F082DCEE4B24B4DEF967F2612FFB23"/>
    <w:rsid w:val="002014ED"/>
    <w:pPr>
      <w:spacing w:after="0"/>
    </w:pPr>
    <w:rPr>
      <w:rFonts w:ascii="Arial" w:eastAsiaTheme="minorHAnsi" w:hAnsi="Arial"/>
      <w:b/>
      <w:color w:val="000000" w:themeColor="text1"/>
      <w:sz w:val="24"/>
      <w:lang w:eastAsia="en-US"/>
    </w:rPr>
  </w:style>
  <w:style w:type="paragraph" w:customStyle="1" w:styleId="D81DB757132747F39E963AC42EC1F5EC22">
    <w:name w:val="D81DB757132747F39E963AC42EC1F5EC22"/>
    <w:rsid w:val="002014ED"/>
    <w:pPr>
      <w:spacing w:after="0"/>
    </w:pPr>
    <w:rPr>
      <w:rFonts w:ascii="Arial" w:eastAsiaTheme="minorHAnsi" w:hAnsi="Arial"/>
      <w:b/>
      <w:color w:val="000000" w:themeColor="text1"/>
      <w:sz w:val="24"/>
      <w:lang w:eastAsia="en-US"/>
    </w:rPr>
  </w:style>
  <w:style w:type="paragraph" w:customStyle="1" w:styleId="B6EFCBF58E814B0FB4A2E11E685036BA8">
    <w:name w:val="B6EFCBF58E814B0FB4A2E11E685036BA8"/>
    <w:rsid w:val="002014ED"/>
    <w:pPr>
      <w:spacing w:after="0"/>
    </w:pPr>
    <w:rPr>
      <w:rFonts w:ascii="Arial" w:eastAsiaTheme="minorHAnsi" w:hAnsi="Arial"/>
      <w:b/>
      <w:color w:val="000000" w:themeColor="text1"/>
      <w:sz w:val="24"/>
      <w:lang w:eastAsia="en-US"/>
    </w:rPr>
  </w:style>
  <w:style w:type="paragraph" w:customStyle="1" w:styleId="95E0DCC38A064C58934FB5386DC4403D2">
    <w:name w:val="95E0DCC38A064C58934FB5386DC4403D2"/>
    <w:rsid w:val="002014ED"/>
    <w:pPr>
      <w:spacing w:after="0"/>
    </w:pPr>
    <w:rPr>
      <w:rFonts w:ascii="Arial" w:eastAsiaTheme="minorHAnsi" w:hAnsi="Arial"/>
      <w:b/>
      <w:color w:val="000000" w:themeColor="text1"/>
      <w:sz w:val="24"/>
      <w:lang w:eastAsia="en-US"/>
    </w:rPr>
  </w:style>
  <w:style w:type="paragraph" w:customStyle="1" w:styleId="A248F2E9EBC1460D8FD13D304DB9EF0F1">
    <w:name w:val="A248F2E9EBC1460D8FD13D304DB9EF0F1"/>
    <w:rsid w:val="002014ED"/>
    <w:pPr>
      <w:spacing w:after="0"/>
    </w:pPr>
    <w:rPr>
      <w:rFonts w:ascii="Arial" w:eastAsiaTheme="minorHAnsi" w:hAnsi="Arial"/>
      <w:b/>
      <w:color w:val="000000" w:themeColor="text1"/>
      <w:sz w:val="24"/>
      <w:lang w:eastAsia="en-US"/>
    </w:rPr>
  </w:style>
  <w:style w:type="paragraph" w:customStyle="1" w:styleId="7E9930CE79324E40978A70B7F92421BE2">
    <w:name w:val="7E9930CE79324E40978A70B7F92421BE2"/>
    <w:rsid w:val="002014ED"/>
    <w:pPr>
      <w:spacing w:after="0"/>
    </w:pPr>
    <w:rPr>
      <w:rFonts w:ascii="Arial" w:eastAsiaTheme="minorHAnsi" w:hAnsi="Arial"/>
      <w:b/>
      <w:color w:val="000000" w:themeColor="text1"/>
      <w:sz w:val="24"/>
      <w:lang w:eastAsia="en-US"/>
    </w:rPr>
  </w:style>
  <w:style w:type="paragraph" w:customStyle="1" w:styleId="D8372B7F85A24F958B4CF29142F972752">
    <w:name w:val="D8372B7F85A24F958B4CF29142F972752"/>
    <w:rsid w:val="002014ED"/>
    <w:pPr>
      <w:spacing w:after="0"/>
    </w:pPr>
    <w:rPr>
      <w:rFonts w:ascii="Arial" w:eastAsiaTheme="minorHAnsi" w:hAnsi="Arial"/>
      <w:b/>
      <w:color w:val="000000" w:themeColor="text1"/>
      <w:sz w:val="24"/>
      <w:lang w:eastAsia="en-US"/>
    </w:rPr>
  </w:style>
  <w:style w:type="paragraph" w:customStyle="1" w:styleId="E57A712CEB5443819E0847D1D1E0A21B2">
    <w:name w:val="E57A712CEB5443819E0847D1D1E0A21B2"/>
    <w:rsid w:val="002014ED"/>
    <w:pPr>
      <w:spacing w:after="0"/>
    </w:pPr>
    <w:rPr>
      <w:rFonts w:ascii="Arial" w:eastAsiaTheme="minorHAnsi" w:hAnsi="Arial"/>
      <w:b/>
      <w:color w:val="000000" w:themeColor="text1"/>
      <w:sz w:val="24"/>
      <w:lang w:eastAsia="en-US"/>
    </w:rPr>
  </w:style>
  <w:style w:type="paragraph" w:customStyle="1" w:styleId="AA7350036D834A098B94BC22A54529287">
    <w:name w:val="AA7350036D834A098B94BC22A54529287"/>
    <w:rsid w:val="002014ED"/>
    <w:pPr>
      <w:spacing w:after="0"/>
    </w:pPr>
    <w:rPr>
      <w:rFonts w:ascii="Arial" w:eastAsiaTheme="minorHAnsi" w:hAnsi="Arial"/>
      <w:b/>
      <w:color w:val="000000" w:themeColor="text1"/>
      <w:sz w:val="24"/>
      <w:lang w:eastAsia="en-US"/>
    </w:rPr>
  </w:style>
  <w:style w:type="paragraph" w:customStyle="1" w:styleId="404FBA2A628540CE896AF3F43AAA6B1C6">
    <w:name w:val="404FBA2A628540CE896AF3F43AAA6B1C6"/>
    <w:rsid w:val="002014ED"/>
    <w:pPr>
      <w:spacing w:after="0"/>
    </w:pPr>
    <w:rPr>
      <w:rFonts w:ascii="Arial" w:eastAsiaTheme="minorHAnsi" w:hAnsi="Arial"/>
      <w:b/>
      <w:color w:val="000000" w:themeColor="text1"/>
      <w:sz w:val="24"/>
      <w:lang w:eastAsia="en-US"/>
    </w:rPr>
  </w:style>
  <w:style w:type="paragraph" w:customStyle="1" w:styleId="1C2A1A14C06A46C397C764FF16752F7614">
    <w:name w:val="1C2A1A14C06A46C397C764FF16752F7614"/>
    <w:rsid w:val="002014ED"/>
    <w:pPr>
      <w:spacing w:after="0"/>
    </w:pPr>
    <w:rPr>
      <w:rFonts w:ascii="Arial" w:eastAsiaTheme="minorHAnsi" w:hAnsi="Arial"/>
      <w:b/>
      <w:color w:val="000000" w:themeColor="text1"/>
      <w:sz w:val="24"/>
      <w:lang w:eastAsia="en-US"/>
    </w:rPr>
  </w:style>
  <w:style w:type="paragraph" w:customStyle="1" w:styleId="BC4A08BD52704849B320D644168B4CE315">
    <w:name w:val="BC4A08BD52704849B320D644168B4CE315"/>
    <w:rsid w:val="002014ED"/>
    <w:pPr>
      <w:spacing w:after="0"/>
    </w:pPr>
    <w:rPr>
      <w:rFonts w:ascii="Arial" w:eastAsiaTheme="minorHAnsi" w:hAnsi="Arial"/>
      <w:b/>
      <w:color w:val="000000" w:themeColor="text1"/>
      <w:sz w:val="24"/>
      <w:lang w:eastAsia="en-US"/>
    </w:rPr>
  </w:style>
  <w:style w:type="paragraph" w:customStyle="1" w:styleId="2393A7BB1C6040519D05150E845371E715">
    <w:name w:val="2393A7BB1C6040519D05150E845371E715"/>
    <w:rsid w:val="002014ED"/>
    <w:pPr>
      <w:spacing w:after="0"/>
    </w:pPr>
    <w:rPr>
      <w:rFonts w:ascii="Arial" w:eastAsiaTheme="minorHAnsi" w:hAnsi="Arial"/>
      <w:b/>
      <w:color w:val="000000" w:themeColor="text1"/>
      <w:sz w:val="24"/>
      <w:lang w:eastAsia="en-US"/>
    </w:rPr>
  </w:style>
  <w:style w:type="paragraph" w:customStyle="1" w:styleId="ED9D6DE7D9264488819E206C2193B69814">
    <w:name w:val="ED9D6DE7D9264488819E206C2193B69814"/>
    <w:rsid w:val="002014ED"/>
    <w:pPr>
      <w:spacing w:after="0"/>
    </w:pPr>
    <w:rPr>
      <w:rFonts w:ascii="Arial" w:eastAsiaTheme="minorHAnsi" w:hAnsi="Arial"/>
      <w:b/>
      <w:color w:val="000000" w:themeColor="text1"/>
      <w:sz w:val="24"/>
      <w:lang w:eastAsia="en-US"/>
    </w:rPr>
  </w:style>
  <w:style w:type="paragraph" w:customStyle="1" w:styleId="C6A0B4A8DD6F4A5A90006B02DCDB8C556">
    <w:name w:val="C6A0B4A8DD6F4A5A90006B02DCDB8C556"/>
    <w:rsid w:val="002014ED"/>
    <w:rPr>
      <w:rFonts w:ascii="Arial" w:eastAsiaTheme="minorHAnsi" w:hAnsi="Arial"/>
      <w:sz w:val="24"/>
      <w:lang w:eastAsia="en-US"/>
    </w:rPr>
  </w:style>
  <w:style w:type="paragraph" w:customStyle="1" w:styleId="628D1D54DE1A4872AC660A4B53515A026">
    <w:name w:val="628D1D54DE1A4872AC660A4B53515A026"/>
    <w:rsid w:val="002014ED"/>
    <w:rPr>
      <w:rFonts w:ascii="Arial" w:eastAsiaTheme="minorHAnsi" w:hAnsi="Arial"/>
      <w:sz w:val="24"/>
      <w:lang w:eastAsia="en-US"/>
    </w:rPr>
  </w:style>
  <w:style w:type="paragraph" w:customStyle="1" w:styleId="32ED938C7EB24CDCBF6836BD375621FC6">
    <w:name w:val="32ED938C7EB24CDCBF6836BD375621FC6"/>
    <w:rsid w:val="002014ED"/>
    <w:rPr>
      <w:rFonts w:ascii="Arial" w:eastAsiaTheme="minorHAnsi" w:hAnsi="Arial"/>
      <w:sz w:val="24"/>
      <w:lang w:eastAsia="en-US"/>
    </w:rPr>
  </w:style>
  <w:style w:type="paragraph" w:customStyle="1" w:styleId="7FDE970EA94A437180C1BFC76C7FA7806">
    <w:name w:val="7FDE970EA94A437180C1BFC76C7FA7806"/>
    <w:rsid w:val="002014ED"/>
    <w:rPr>
      <w:rFonts w:ascii="Arial" w:eastAsiaTheme="minorHAnsi" w:hAnsi="Arial"/>
      <w:sz w:val="24"/>
      <w:lang w:eastAsia="en-US"/>
    </w:rPr>
  </w:style>
  <w:style w:type="paragraph" w:customStyle="1" w:styleId="D17BB891454A402DA4863A2CA3E472E56">
    <w:name w:val="D17BB891454A402DA4863A2CA3E472E56"/>
    <w:rsid w:val="002014ED"/>
    <w:rPr>
      <w:rFonts w:ascii="Arial" w:eastAsiaTheme="minorHAnsi" w:hAnsi="Arial"/>
      <w:sz w:val="24"/>
      <w:lang w:eastAsia="en-US"/>
    </w:rPr>
  </w:style>
  <w:style w:type="paragraph" w:customStyle="1" w:styleId="5AEA2F4B78834938AC3BA24DFAC325382">
    <w:name w:val="5AEA2F4B78834938AC3BA24DFAC325382"/>
    <w:rsid w:val="002014ED"/>
    <w:rPr>
      <w:rFonts w:ascii="Arial" w:eastAsiaTheme="minorHAnsi" w:hAnsi="Arial"/>
      <w:sz w:val="24"/>
      <w:lang w:eastAsia="en-US"/>
    </w:rPr>
  </w:style>
  <w:style w:type="paragraph" w:customStyle="1" w:styleId="E5F25939782C44D094D894C274D4DEDD2">
    <w:name w:val="E5F25939782C44D094D894C274D4DEDD2"/>
    <w:rsid w:val="002014ED"/>
    <w:rPr>
      <w:rFonts w:ascii="Arial" w:eastAsiaTheme="minorHAnsi" w:hAnsi="Arial"/>
      <w:sz w:val="24"/>
      <w:lang w:eastAsia="en-US"/>
    </w:rPr>
  </w:style>
  <w:style w:type="paragraph" w:customStyle="1" w:styleId="CD8A6EC065A1475B947C9580FC97D1341">
    <w:name w:val="CD8A6EC065A1475B947C9580FC97D1341"/>
    <w:rsid w:val="002014ED"/>
    <w:rPr>
      <w:rFonts w:ascii="Arial" w:eastAsiaTheme="minorHAnsi" w:hAnsi="Arial"/>
      <w:sz w:val="24"/>
      <w:lang w:eastAsia="en-US"/>
    </w:rPr>
  </w:style>
  <w:style w:type="paragraph" w:customStyle="1" w:styleId="3C6E6A168CD74977B95DF468A36115B01">
    <w:name w:val="3C6E6A168CD74977B95DF468A36115B01"/>
    <w:rsid w:val="002014ED"/>
    <w:rPr>
      <w:rFonts w:ascii="Arial" w:eastAsiaTheme="minorHAnsi" w:hAnsi="Arial"/>
      <w:sz w:val="24"/>
      <w:lang w:eastAsia="en-US"/>
    </w:rPr>
  </w:style>
  <w:style w:type="paragraph" w:customStyle="1" w:styleId="AE4C08B0108C4B1D83020C78E9147E5B1">
    <w:name w:val="AE4C08B0108C4B1D83020C78E9147E5B1"/>
    <w:rsid w:val="002014ED"/>
    <w:rPr>
      <w:rFonts w:ascii="Arial" w:eastAsiaTheme="minorHAnsi" w:hAnsi="Arial"/>
      <w:sz w:val="24"/>
      <w:lang w:eastAsia="en-US"/>
    </w:rPr>
  </w:style>
  <w:style w:type="paragraph" w:customStyle="1" w:styleId="59D7731B6F4847C68EE5D7050FD8F2761">
    <w:name w:val="59D7731B6F4847C68EE5D7050FD8F2761"/>
    <w:rsid w:val="002014ED"/>
    <w:rPr>
      <w:rFonts w:ascii="Arial" w:eastAsiaTheme="minorHAnsi" w:hAnsi="Arial"/>
      <w:sz w:val="24"/>
      <w:lang w:eastAsia="en-US"/>
    </w:rPr>
  </w:style>
  <w:style w:type="paragraph" w:customStyle="1" w:styleId="E62681E6DCAF488A93AAA32D9B9E5C941">
    <w:name w:val="E62681E6DCAF488A93AAA32D9B9E5C941"/>
    <w:rsid w:val="002014ED"/>
    <w:rPr>
      <w:rFonts w:ascii="Arial" w:eastAsiaTheme="minorHAnsi" w:hAnsi="Arial"/>
      <w:sz w:val="24"/>
      <w:lang w:eastAsia="en-US"/>
    </w:rPr>
  </w:style>
  <w:style w:type="paragraph" w:customStyle="1" w:styleId="D695CC98BED5493B834FBF211E9F4C85">
    <w:name w:val="D695CC98BED5493B834FBF211E9F4C85"/>
    <w:rsid w:val="002014ED"/>
    <w:rPr>
      <w:rFonts w:ascii="Arial" w:eastAsiaTheme="minorHAnsi" w:hAnsi="Arial"/>
      <w:sz w:val="24"/>
      <w:lang w:eastAsia="en-US"/>
    </w:rPr>
  </w:style>
  <w:style w:type="paragraph" w:customStyle="1" w:styleId="FBB6F082DCEE4B24B4DEF967F2612FFB24">
    <w:name w:val="FBB6F082DCEE4B24B4DEF967F2612FFB24"/>
    <w:rsid w:val="002014ED"/>
    <w:pPr>
      <w:spacing w:after="0"/>
    </w:pPr>
    <w:rPr>
      <w:rFonts w:ascii="Arial" w:eastAsiaTheme="minorHAnsi" w:hAnsi="Arial"/>
      <w:b/>
      <w:color w:val="000000" w:themeColor="text1"/>
      <w:sz w:val="24"/>
      <w:lang w:eastAsia="en-US"/>
    </w:rPr>
  </w:style>
  <w:style w:type="paragraph" w:customStyle="1" w:styleId="D81DB757132747F39E963AC42EC1F5EC23">
    <w:name w:val="D81DB757132747F39E963AC42EC1F5EC23"/>
    <w:rsid w:val="002014ED"/>
    <w:pPr>
      <w:spacing w:after="0"/>
    </w:pPr>
    <w:rPr>
      <w:rFonts w:ascii="Arial" w:eastAsiaTheme="minorHAnsi" w:hAnsi="Arial"/>
      <w:b/>
      <w:color w:val="000000" w:themeColor="text1"/>
      <w:sz w:val="24"/>
      <w:lang w:eastAsia="en-US"/>
    </w:rPr>
  </w:style>
  <w:style w:type="paragraph" w:customStyle="1" w:styleId="B6EFCBF58E814B0FB4A2E11E685036BA9">
    <w:name w:val="B6EFCBF58E814B0FB4A2E11E685036BA9"/>
    <w:rsid w:val="002014ED"/>
    <w:pPr>
      <w:spacing w:after="0"/>
    </w:pPr>
    <w:rPr>
      <w:rFonts w:ascii="Arial" w:eastAsiaTheme="minorHAnsi" w:hAnsi="Arial"/>
      <w:b/>
      <w:color w:val="000000" w:themeColor="text1"/>
      <w:sz w:val="24"/>
      <w:lang w:eastAsia="en-US"/>
    </w:rPr>
  </w:style>
  <w:style w:type="paragraph" w:customStyle="1" w:styleId="95E0DCC38A064C58934FB5386DC4403D3">
    <w:name w:val="95E0DCC38A064C58934FB5386DC4403D3"/>
    <w:rsid w:val="002014ED"/>
    <w:pPr>
      <w:spacing w:after="0"/>
    </w:pPr>
    <w:rPr>
      <w:rFonts w:ascii="Arial" w:eastAsiaTheme="minorHAnsi" w:hAnsi="Arial"/>
      <w:b/>
      <w:color w:val="000000" w:themeColor="text1"/>
      <w:sz w:val="24"/>
      <w:lang w:eastAsia="en-US"/>
    </w:rPr>
  </w:style>
  <w:style w:type="paragraph" w:customStyle="1" w:styleId="A248F2E9EBC1460D8FD13D304DB9EF0F2">
    <w:name w:val="A248F2E9EBC1460D8FD13D304DB9EF0F2"/>
    <w:rsid w:val="002014ED"/>
    <w:pPr>
      <w:spacing w:after="0"/>
    </w:pPr>
    <w:rPr>
      <w:rFonts w:ascii="Arial" w:eastAsiaTheme="minorHAnsi" w:hAnsi="Arial"/>
      <w:b/>
      <w:color w:val="000000" w:themeColor="text1"/>
      <w:sz w:val="24"/>
      <w:lang w:eastAsia="en-US"/>
    </w:rPr>
  </w:style>
  <w:style w:type="paragraph" w:customStyle="1" w:styleId="7E9930CE79324E40978A70B7F92421BE3">
    <w:name w:val="7E9930CE79324E40978A70B7F92421BE3"/>
    <w:rsid w:val="002014ED"/>
    <w:pPr>
      <w:spacing w:after="0"/>
    </w:pPr>
    <w:rPr>
      <w:rFonts w:ascii="Arial" w:eastAsiaTheme="minorHAnsi" w:hAnsi="Arial"/>
      <w:b/>
      <w:color w:val="000000" w:themeColor="text1"/>
      <w:sz w:val="24"/>
      <w:lang w:eastAsia="en-US"/>
    </w:rPr>
  </w:style>
  <w:style w:type="paragraph" w:customStyle="1" w:styleId="D8372B7F85A24F958B4CF29142F972753">
    <w:name w:val="D8372B7F85A24F958B4CF29142F972753"/>
    <w:rsid w:val="002014ED"/>
    <w:pPr>
      <w:spacing w:after="0"/>
    </w:pPr>
    <w:rPr>
      <w:rFonts w:ascii="Arial" w:eastAsiaTheme="minorHAnsi" w:hAnsi="Arial"/>
      <w:b/>
      <w:color w:val="000000" w:themeColor="text1"/>
      <w:sz w:val="24"/>
      <w:lang w:eastAsia="en-US"/>
    </w:rPr>
  </w:style>
  <w:style w:type="paragraph" w:customStyle="1" w:styleId="E57A712CEB5443819E0847D1D1E0A21B3">
    <w:name w:val="E57A712CEB5443819E0847D1D1E0A21B3"/>
    <w:rsid w:val="002014ED"/>
    <w:pPr>
      <w:spacing w:after="0"/>
    </w:pPr>
    <w:rPr>
      <w:rFonts w:ascii="Arial" w:eastAsiaTheme="minorHAnsi" w:hAnsi="Arial"/>
      <w:b/>
      <w:color w:val="000000" w:themeColor="text1"/>
      <w:sz w:val="24"/>
      <w:lang w:eastAsia="en-US"/>
    </w:rPr>
  </w:style>
  <w:style w:type="paragraph" w:customStyle="1" w:styleId="AA7350036D834A098B94BC22A54529288">
    <w:name w:val="AA7350036D834A098B94BC22A54529288"/>
    <w:rsid w:val="002014ED"/>
    <w:pPr>
      <w:spacing w:after="0"/>
    </w:pPr>
    <w:rPr>
      <w:rFonts w:ascii="Arial" w:eastAsiaTheme="minorHAnsi" w:hAnsi="Arial"/>
      <w:b/>
      <w:color w:val="000000" w:themeColor="text1"/>
      <w:sz w:val="24"/>
      <w:lang w:eastAsia="en-US"/>
    </w:rPr>
  </w:style>
  <w:style w:type="paragraph" w:customStyle="1" w:styleId="404FBA2A628540CE896AF3F43AAA6B1C7">
    <w:name w:val="404FBA2A628540CE896AF3F43AAA6B1C7"/>
    <w:rsid w:val="002014ED"/>
    <w:pPr>
      <w:spacing w:after="0"/>
    </w:pPr>
    <w:rPr>
      <w:rFonts w:ascii="Arial" w:eastAsiaTheme="minorHAnsi" w:hAnsi="Arial"/>
      <w:b/>
      <w:color w:val="000000" w:themeColor="text1"/>
      <w:sz w:val="24"/>
      <w:lang w:eastAsia="en-US"/>
    </w:rPr>
  </w:style>
  <w:style w:type="paragraph" w:customStyle="1" w:styleId="1C2A1A14C06A46C397C764FF16752F7615">
    <w:name w:val="1C2A1A14C06A46C397C764FF16752F7615"/>
    <w:rsid w:val="002014ED"/>
    <w:pPr>
      <w:spacing w:after="0"/>
    </w:pPr>
    <w:rPr>
      <w:rFonts w:ascii="Arial" w:eastAsiaTheme="minorHAnsi" w:hAnsi="Arial"/>
      <w:b/>
      <w:color w:val="000000" w:themeColor="text1"/>
      <w:sz w:val="24"/>
      <w:lang w:eastAsia="en-US"/>
    </w:rPr>
  </w:style>
  <w:style w:type="paragraph" w:customStyle="1" w:styleId="BC4A08BD52704849B320D644168B4CE316">
    <w:name w:val="BC4A08BD52704849B320D644168B4CE316"/>
    <w:rsid w:val="002014ED"/>
    <w:pPr>
      <w:spacing w:after="0"/>
    </w:pPr>
    <w:rPr>
      <w:rFonts w:ascii="Arial" w:eastAsiaTheme="minorHAnsi" w:hAnsi="Arial"/>
      <w:b/>
      <w:color w:val="000000" w:themeColor="text1"/>
      <w:sz w:val="24"/>
      <w:lang w:eastAsia="en-US"/>
    </w:rPr>
  </w:style>
  <w:style w:type="paragraph" w:customStyle="1" w:styleId="2393A7BB1C6040519D05150E845371E716">
    <w:name w:val="2393A7BB1C6040519D05150E845371E716"/>
    <w:rsid w:val="002014ED"/>
    <w:pPr>
      <w:spacing w:after="0"/>
    </w:pPr>
    <w:rPr>
      <w:rFonts w:ascii="Arial" w:eastAsiaTheme="minorHAnsi" w:hAnsi="Arial"/>
      <w:b/>
      <w:color w:val="000000" w:themeColor="text1"/>
      <w:sz w:val="24"/>
      <w:lang w:eastAsia="en-US"/>
    </w:rPr>
  </w:style>
  <w:style w:type="paragraph" w:customStyle="1" w:styleId="ED9D6DE7D9264488819E206C2193B69815">
    <w:name w:val="ED9D6DE7D9264488819E206C2193B69815"/>
    <w:rsid w:val="002014ED"/>
    <w:pPr>
      <w:spacing w:after="0"/>
    </w:pPr>
    <w:rPr>
      <w:rFonts w:ascii="Arial" w:eastAsiaTheme="minorHAnsi" w:hAnsi="Arial"/>
      <w:b/>
      <w:color w:val="000000" w:themeColor="text1"/>
      <w:sz w:val="24"/>
      <w:lang w:eastAsia="en-US"/>
    </w:rPr>
  </w:style>
  <w:style w:type="paragraph" w:customStyle="1" w:styleId="C6A0B4A8DD6F4A5A90006B02DCDB8C557">
    <w:name w:val="C6A0B4A8DD6F4A5A90006B02DCDB8C557"/>
    <w:rsid w:val="002014ED"/>
    <w:rPr>
      <w:rFonts w:ascii="Arial" w:eastAsiaTheme="minorHAnsi" w:hAnsi="Arial"/>
      <w:sz w:val="24"/>
      <w:lang w:eastAsia="en-US"/>
    </w:rPr>
  </w:style>
  <w:style w:type="paragraph" w:customStyle="1" w:styleId="628D1D54DE1A4872AC660A4B53515A027">
    <w:name w:val="628D1D54DE1A4872AC660A4B53515A027"/>
    <w:rsid w:val="002014ED"/>
    <w:rPr>
      <w:rFonts w:ascii="Arial" w:eastAsiaTheme="minorHAnsi" w:hAnsi="Arial"/>
      <w:sz w:val="24"/>
      <w:lang w:eastAsia="en-US"/>
    </w:rPr>
  </w:style>
  <w:style w:type="paragraph" w:customStyle="1" w:styleId="32ED938C7EB24CDCBF6836BD375621FC7">
    <w:name w:val="32ED938C7EB24CDCBF6836BD375621FC7"/>
    <w:rsid w:val="002014ED"/>
    <w:rPr>
      <w:rFonts w:ascii="Arial" w:eastAsiaTheme="minorHAnsi" w:hAnsi="Arial"/>
      <w:sz w:val="24"/>
      <w:lang w:eastAsia="en-US"/>
    </w:rPr>
  </w:style>
  <w:style w:type="paragraph" w:customStyle="1" w:styleId="7FDE970EA94A437180C1BFC76C7FA7807">
    <w:name w:val="7FDE970EA94A437180C1BFC76C7FA7807"/>
    <w:rsid w:val="002014ED"/>
    <w:rPr>
      <w:rFonts w:ascii="Arial" w:eastAsiaTheme="minorHAnsi" w:hAnsi="Arial"/>
      <w:sz w:val="24"/>
      <w:lang w:eastAsia="en-US"/>
    </w:rPr>
  </w:style>
  <w:style w:type="paragraph" w:customStyle="1" w:styleId="D17BB891454A402DA4863A2CA3E472E57">
    <w:name w:val="D17BB891454A402DA4863A2CA3E472E57"/>
    <w:rsid w:val="002014ED"/>
    <w:rPr>
      <w:rFonts w:ascii="Arial" w:eastAsiaTheme="minorHAnsi" w:hAnsi="Arial"/>
      <w:sz w:val="24"/>
      <w:lang w:eastAsia="en-US"/>
    </w:rPr>
  </w:style>
  <w:style w:type="paragraph" w:customStyle="1" w:styleId="5AEA2F4B78834938AC3BA24DFAC325383">
    <w:name w:val="5AEA2F4B78834938AC3BA24DFAC325383"/>
    <w:rsid w:val="002014ED"/>
    <w:rPr>
      <w:rFonts w:ascii="Arial" w:eastAsiaTheme="minorHAnsi" w:hAnsi="Arial"/>
      <w:sz w:val="24"/>
      <w:lang w:eastAsia="en-US"/>
    </w:rPr>
  </w:style>
  <w:style w:type="paragraph" w:customStyle="1" w:styleId="E5F25939782C44D094D894C274D4DEDD3">
    <w:name w:val="E5F25939782C44D094D894C274D4DEDD3"/>
    <w:rsid w:val="002014ED"/>
    <w:rPr>
      <w:rFonts w:ascii="Arial" w:eastAsiaTheme="minorHAnsi" w:hAnsi="Arial"/>
      <w:sz w:val="24"/>
      <w:lang w:eastAsia="en-US"/>
    </w:rPr>
  </w:style>
  <w:style w:type="paragraph" w:customStyle="1" w:styleId="CD8A6EC065A1475B947C9580FC97D1342">
    <w:name w:val="CD8A6EC065A1475B947C9580FC97D1342"/>
    <w:rsid w:val="002014ED"/>
    <w:rPr>
      <w:rFonts w:ascii="Arial" w:eastAsiaTheme="minorHAnsi" w:hAnsi="Arial"/>
      <w:sz w:val="24"/>
      <w:lang w:eastAsia="en-US"/>
    </w:rPr>
  </w:style>
  <w:style w:type="paragraph" w:customStyle="1" w:styleId="3C6E6A168CD74977B95DF468A36115B02">
    <w:name w:val="3C6E6A168CD74977B95DF468A36115B02"/>
    <w:rsid w:val="002014ED"/>
    <w:rPr>
      <w:rFonts w:ascii="Arial" w:eastAsiaTheme="minorHAnsi" w:hAnsi="Arial"/>
      <w:sz w:val="24"/>
      <w:lang w:eastAsia="en-US"/>
    </w:rPr>
  </w:style>
  <w:style w:type="paragraph" w:customStyle="1" w:styleId="AE4C08B0108C4B1D83020C78E9147E5B2">
    <w:name w:val="AE4C08B0108C4B1D83020C78E9147E5B2"/>
    <w:rsid w:val="002014ED"/>
    <w:rPr>
      <w:rFonts w:ascii="Arial" w:eastAsiaTheme="minorHAnsi" w:hAnsi="Arial"/>
      <w:sz w:val="24"/>
      <w:lang w:eastAsia="en-US"/>
    </w:rPr>
  </w:style>
  <w:style w:type="paragraph" w:customStyle="1" w:styleId="59D7731B6F4847C68EE5D7050FD8F2762">
    <w:name w:val="59D7731B6F4847C68EE5D7050FD8F2762"/>
    <w:rsid w:val="002014ED"/>
    <w:rPr>
      <w:rFonts w:ascii="Arial" w:eastAsiaTheme="minorHAnsi" w:hAnsi="Arial"/>
      <w:sz w:val="24"/>
      <w:lang w:eastAsia="en-US"/>
    </w:rPr>
  </w:style>
  <w:style w:type="paragraph" w:customStyle="1" w:styleId="E62681E6DCAF488A93AAA32D9B9E5C942">
    <w:name w:val="E62681E6DCAF488A93AAA32D9B9E5C942"/>
    <w:rsid w:val="002014ED"/>
    <w:rPr>
      <w:rFonts w:ascii="Arial" w:eastAsiaTheme="minorHAnsi" w:hAnsi="Arial"/>
      <w:sz w:val="24"/>
      <w:lang w:eastAsia="en-US"/>
    </w:rPr>
  </w:style>
  <w:style w:type="paragraph" w:customStyle="1" w:styleId="D695CC98BED5493B834FBF211E9F4C851">
    <w:name w:val="D695CC98BED5493B834FBF211E9F4C851"/>
    <w:rsid w:val="002014ED"/>
    <w:rPr>
      <w:rFonts w:ascii="Arial" w:eastAsiaTheme="minorHAnsi" w:hAnsi="Arial"/>
      <w:sz w:val="24"/>
      <w:lang w:eastAsia="en-US"/>
    </w:rPr>
  </w:style>
  <w:style w:type="paragraph" w:customStyle="1" w:styleId="85DA1DA4C3D746958302A6A26C8B427A">
    <w:name w:val="85DA1DA4C3D746958302A6A26C8B427A"/>
    <w:rsid w:val="002014ED"/>
  </w:style>
  <w:style w:type="paragraph" w:customStyle="1" w:styleId="FBB6F082DCEE4B24B4DEF967F2612FFB25">
    <w:name w:val="FBB6F082DCEE4B24B4DEF967F2612FFB25"/>
    <w:rsid w:val="002014ED"/>
    <w:pPr>
      <w:spacing w:after="0"/>
    </w:pPr>
    <w:rPr>
      <w:rFonts w:ascii="Arial" w:eastAsiaTheme="minorHAnsi" w:hAnsi="Arial"/>
      <w:b/>
      <w:color w:val="000000" w:themeColor="text1"/>
      <w:sz w:val="24"/>
      <w:lang w:eastAsia="en-US"/>
    </w:rPr>
  </w:style>
  <w:style w:type="paragraph" w:customStyle="1" w:styleId="D81DB757132747F39E963AC42EC1F5EC24">
    <w:name w:val="D81DB757132747F39E963AC42EC1F5EC24"/>
    <w:rsid w:val="002014ED"/>
    <w:pPr>
      <w:spacing w:after="0"/>
    </w:pPr>
    <w:rPr>
      <w:rFonts w:ascii="Arial" w:eastAsiaTheme="minorHAnsi" w:hAnsi="Arial"/>
      <w:b/>
      <w:color w:val="000000" w:themeColor="text1"/>
      <w:sz w:val="24"/>
      <w:lang w:eastAsia="en-US"/>
    </w:rPr>
  </w:style>
  <w:style w:type="paragraph" w:customStyle="1" w:styleId="B6EFCBF58E814B0FB4A2E11E685036BA10">
    <w:name w:val="B6EFCBF58E814B0FB4A2E11E685036BA10"/>
    <w:rsid w:val="002014ED"/>
    <w:pPr>
      <w:spacing w:after="0"/>
    </w:pPr>
    <w:rPr>
      <w:rFonts w:ascii="Arial" w:eastAsiaTheme="minorHAnsi" w:hAnsi="Arial"/>
      <w:b/>
      <w:color w:val="000000" w:themeColor="text1"/>
      <w:sz w:val="24"/>
      <w:lang w:eastAsia="en-US"/>
    </w:rPr>
  </w:style>
  <w:style w:type="paragraph" w:customStyle="1" w:styleId="95E0DCC38A064C58934FB5386DC4403D4">
    <w:name w:val="95E0DCC38A064C58934FB5386DC4403D4"/>
    <w:rsid w:val="002014ED"/>
    <w:pPr>
      <w:spacing w:after="0"/>
    </w:pPr>
    <w:rPr>
      <w:rFonts w:ascii="Arial" w:eastAsiaTheme="minorHAnsi" w:hAnsi="Arial"/>
      <w:b/>
      <w:color w:val="000000" w:themeColor="text1"/>
      <w:sz w:val="24"/>
      <w:lang w:eastAsia="en-US"/>
    </w:rPr>
  </w:style>
  <w:style w:type="paragraph" w:customStyle="1" w:styleId="A248F2E9EBC1460D8FD13D304DB9EF0F3">
    <w:name w:val="A248F2E9EBC1460D8FD13D304DB9EF0F3"/>
    <w:rsid w:val="002014ED"/>
    <w:pPr>
      <w:spacing w:after="0"/>
    </w:pPr>
    <w:rPr>
      <w:rFonts w:ascii="Arial" w:eastAsiaTheme="minorHAnsi" w:hAnsi="Arial"/>
      <w:b/>
      <w:color w:val="000000" w:themeColor="text1"/>
      <w:sz w:val="24"/>
      <w:lang w:eastAsia="en-US"/>
    </w:rPr>
  </w:style>
  <w:style w:type="paragraph" w:customStyle="1" w:styleId="7E9930CE79324E40978A70B7F92421BE4">
    <w:name w:val="7E9930CE79324E40978A70B7F92421BE4"/>
    <w:rsid w:val="002014ED"/>
    <w:pPr>
      <w:spacing w:after="0"/>
    </w:pPr>
    <w:rPr>
      <w:rFonts w:ascii="Arial" w:eastAsiaTheme="minorHAnsi" w:hAnsi="Arial"/>
      <w:b/>
      <w:color w:val="000000" w:themeColor="text1"/>
      <w:sz w:val="24"/>
      <w:lang w:eastAsia="en-US"/>
    </w:rPr>
  </w:style>
  <w:style w:type="paragraph" w:customStyle="1" w:styleId="D8372B7F85A24F958B4CF29142F972754">
    <w:name w:val="D8372B7F85A24F958B4CF29142F972754"/>
    <w:rsid w:val="002014ED"/>
    <w:pPr>
      <w:spacing w:after="0"/>
    </w:pPr>
    <w:rPr>
      <w:rFonts w:ascii="Arial" w:eastAsiaTheme="minorHAnsi" w:hAnsi="Arial"/>
      <w:b/>
      <w:color w:val="000000" w:themeColor="text1"/>
      <w:sz w:val="24"/>
      <w:lang w:eastAsia="en-US"/>
    </w:rPr>
  </w:style>
  <w:style w:type="paragraph" w:customStyle="1" w:styleId="E57A712CEB5443819E0847D1D1E0A21B4">
    <w:name w:val="E57A712CEB5443819E0847D1D1E0A21B4"/>
    <w:rsid w:val="002014ED"/>
    <w:pPr>
      <w:spacing w:after="0"/>
    </w:pPr>
    <w:rPr>
      <w:rFonts w:ascii="Arial" w:eastAsiaTheme="minorHAnsi" w:hAnsi="Arial"/>
      <w:b/>
      <w:color w:val="000000" w:themeColor="text1"/>
      <w:sz w:val="24"/>
      <w:lang w:eastAsia="en-US"/>
    </w:rPr>
  </w:style>
  <w:style w:type="paragraph" w:customStyle="1" w:styleId="AA7350036D834A098B94BC22A54529289">
    <w:name w:val="AA7350036D834A098B94BC22A54529289"/>
    <w:rsid w:val="002014ED"/>
    <w:pPr>
      <w:spacing w:after="0"/>
    </w:pPr>
    <w:rPr>
      <w:rFonts w:ascii="Arial" w:eastAsiaTheme="minorHAnsi" w:hAnsi="Arial"/>
      <w:b/>
      <w:color w:val="000000" w:themeColor="text1"/>
      <w:sz w:val="24"/>
      <w:lang w:eastAsia="en-US"/>
    </w:rPr>
  </w:style>
  <w:style w:type="paragraph" w:customStyle="1" w:styleId="404FBA2A628540CE896AF3F43AAA6B1C8">
    <w:name w:val="404FBA2A628540CE896AF3F43AAA6B1C8"/>
    <w:rsid w:val="002014ED"/>
    <w:pPr>
      <w:spacing w:after="0"/>
    </w:pPr>
    <w:rPr>
      <w:rFonts w:ascii="Arial" w:eastAsiaTheme="minorHAnsi" w:hAnsi="Arial"/>
      <w:b/>
      <w:color w:val="000000" w:themeColor="text1"/>
      <w:sz w:val="24"/>
      <w:lang w:eastAsia="en-US"/>
    </w:rPr>
  </w:style>
  <w:style w:type="paragraph" w:customStyle="1" w:styleId="1C2A1A14C06A46C397C764FF16752F7616">
    <w:name w:val="1C2A1A14C06A46C397C764FF16752F7616"/>
    <w:rsid w:val="002014ED"/>
    <w:pPr>
      <w:spacing w:after="0"/>
    </w:pPr>
    <w:rPr>
      <w:rFonts w:ascii="Arial" w:eastAsiaTheme="minorHAnsi" w:hAnsi="Arial"/>
      <w:b/>
      <w:color w:val="000000" w:themeColor="text1"/>
      <w:sz w:val="24"/>
      <w:lang w:eastAsia="en-US"/>
    </w:rPr>
  </w:style>
  <w:style w:type="paragraph" w:customStyle="1" w:styleId="BC4A08BD52704849B320D644168B4CE317">
    <w:name w:val="BC4A08BD52704849B320D644168B4CE317"/>
    <w:rsid w:val="002014ED"/>
    <w:pPr>
      <w:spacing w:after="0"/>
    </w:pPr>
    <w:rPr>
      <w:rFonts w:ascii="Arial" w:eastAsiaTheme="minorHAnsi" w:hAnsi="Arial"/>
      <w:b/>
      <w:color w:val="000000" w:themeColor="text1"/>
      <w:sz w:val="24"/>
      <w:lang w:eastAsia="en-US"/>
    </w:rPr>
  </w:style>
  <w:style w:type="paragraph" w:customStyle="1" w:styleId="2393A7BB1C6040519D05150E845371E717">
    <w:name w:val="2393A7BB1C6040519D05150E845371E717"/>
    <w:rsid w:val="002014ED"/>
    <w:pPr>
      <w:spacing w:after="0"/>
    </w:pPr>
    <w:rPr>
      <w:rFonts w:ascii="Arial" w:eastAsiaTheme="minorHAnsi" w:hAnsi="Arial"/>
      <w:b/>
      <w:color w:val="000000" w:themeColor="text1"/>
      <w:sz w:val="24"/>
      <w:lang w:eastAsia="en-US"/>
    </w:rPr>
  </w:style>
  <w:style w:type="paragraph" w:customStyle="1" w:styleId="ED9D6DE7D9264488819E206C2193B69816">
    <w:name w:val="ED9D6DE7D9264488819E206C2193B69816"/>
    <w:rsid w:val="002014ED"/>
    <w:pPr>
      <w:spacing w:after="0"/>
    </w:pPr>
    <w:rPr>
      <w:rFonts w:ascii="Arial" w:eastAsiaTheme="minorHAnsi" w:hAnsi="Arial"/>
      <w:b/>
      <w:color w:val="000000" w:themeColor="text1"/>
      <w:sz w:val="24"/>
      <w:lang w:eastAsia="en-US"/>
    </w:rPr>
  </w:style>
  <w:style w:type="paragraph" w:customStyle="1" w:styleId="C6A0B4A8DD6F4A5A90006B02DCDB8C558">
    <w:name w:val="C6A0B4A8DD6F4A5A90006B02DCDB8C558"/>
    <w:rsid w:val="002014ED"/>
    <w:rPr>
      <w:rFonts w:ascii="Arial" w:eastAsiaTheme="minorHAnsi" w:hAnsi="Arial"/>
      <w:sz w:val="24"/>
      <w:lang w:eastAsia="en-US"/>
    </w:rPr>
  </w:style>
  <w:style w:type="paragraph" w:customStyle="1" w:styleId="628D1D54DE1A4872AC660A4B53515A028">
    <w:name w:val="628D1D54DE1A4872AC660A4B53515A028"/>
    <w:rsid w:val="002014ED"/>
    <w:rPr>
      <w:rFonts w:ascii="Arial" w:eastAsiaTheme="minorHAnsi" w:hAnsi="Arial"/>
      <w:sz w:val="24"/>
      <w:lang w:eastAsia="en-US"/>
    </w:rPr>
  </w:style>
  <w:style w:type="paragraph" w:customStyle="1" w:styleId="32ED938C7EB24CDCBF6836BD375621FC8">
    <w:name w:val="32ED938C7EB24CDCBF6836BD375621FC8"/>
    <w:rsid w:val="002014ED"/>
    <w:rPr>
      <w:rFonts w:ascii="Arial" w:eastAsiaTheme="minorHAnsi" w:hAnsi="Arial"/>
      <w:sz w:val="24"/>
      <w:lang w:eastAsia="en-US"/>
    </w:rPr>
  </w:style>
  <w:style w:type="paragraph" w:customStyle="1" w:styleId="7FDE970EA94A437180C1BFC76C7FA7808">
    <w:name w:val="7FDE970EA94A437180C1BFC76C7FA7808"/>
    <w:rsid w:val="002014ED"/>
    <w:rPr>
      <w:rFonts w:ascii="Arial" w:eastAsiaTheme="minorHAnsi" w:hAnsi="Arial"/>
      <w:sz w:val="24"/>
      <w:lang w:eastAsia="en-US"/>
    </w:rPr>
  </w:style>
  <w:style w:type="paragraph" w:customStyle="1" w:styleId="D17BB891454A402DA4863A2CA3E472E58">
    <w:name w:val="D17BB891454A402DA4863A2CA3E472E58"/>
    <w:rsid w:val="002014ED"/>
    <w:rPr>
      <w:rFonts w:ascii="Arial" w:eastAsiaTheme="minorHAnsi" w:hAnsi="Arial"/>
      <w:sz w:val="24"/>
      <w:lang w:eastAsia="en-US"/>
    </w:rPr>
  </w:style>
  <w:style w:type="paragraph" w:customStyle="1" w:styleId="5AEA2F4B78834938AC3BA24DFAC325384">
    <w:name w:val="5AEA2F4B78834938AC3BA24DFAC325384"/>
    <w:rsid w:val="002014ED"/>
    <w:rPr>
      <w:rFonts w:ascii="Arial" w:eastAsiaTheme="minorHAnsi" w:hAnsi="Arial"/>
      <w:sz w:val="24"/>
      <w:lang w:eastAsia="en-US"/>
    </w:rPr>
  </w:style>
  <w:style w:type="paragraph" w:customStyle="1" w:styleId="E5F25939782C44D094D894C274D4DEDD4">
    <w:name w:val="E5F25939782C44D094D894C274D4DEDD4"/>
    <w:rsid w:val="002014ED"/>
    <w:rPr>
      <w:rFonts w:ascii="Arial" w:eastAsiaTheme="minorHAnsi" w:hAnsi="Arial"/>
      <w:sz w:val="24"/>
      <w:lang w:eastAsia="en-US"/>
    </w:rPr>
  </w:style>
  <w:style w:type="paragraph" w:customStyle="1" w:styleId="CD8A6EC065A1475B947C9580FC97D1343">
    <w:name w:val="CD8A6EC065A1475B947C9580FC97D1343"/>
    <w:rsid w:val="002014ED"/>
    <w:rPr>
      <w:rFonts w:ascii="Arial" w:eastAsiaTheme="minorHAnsi" w:hAnsi="Arial"/>
      <w:sz w:val="24"/>
      <w:lang w:eastAsia="en-US"/>
    </w:rPr>
  </w:style>
  <w:style w:type="paragraph" w:customStyle="1" w:styleId="3C6E6A168CD74977B95DF468A36115B03">
    <w:name w:val="3C6E6A168CD74977B95DF468A36115B03"/>
    <w:rsid w:val="002014ED"/>
    <w:rPr>
      <w:rFonts w:ascii="Arial" w:eastAsiaTheme="minorHAnsi" w:hAnsi="Arial"/>
      <w:sz w:val="24"/>
      <w:lang w:eastAsia="en-US"/>
    </w:rPr>
  </w:style>
  <w:style w:type="paragraph" w:customStyle="1" w:styleId="AE4C08B0108C4B1D83020C78E9147E5B3">
    <w:name w:val="AE4C08B0108C4B1D83020C78E9147E5B3"/>
    <w:rsid w:val="002014ED"/>
    <w:rPr>
      <w:rFonts w:ascii="Arial" w:eastAsiaTheme="minorHAnsi" w:hAnsi="Arial"/>
      <w:sz w:val="24"/>
      <w:lang w:eastAsia="en-US"/>
    </w:rPr>
  </w:style>
  <w:style w:type="paragraph" w:customStyle="1" w:styleId="59D7731B6F4847C68EE5D7050FD8F2763">
    <w:name w:val="59D7731B6F4847C68EE5D7050FD8F2763"/>
    <w:rsid w:val="002014ED"/>
    <w:rPr>
      <w:rFonts w:ascii="Arial" w:eastAsiaTheme="minorHAnsi" w:hAnsi="Arial"/>
      <w:sz w:val="24"/>
      <w:lang w:eastAsia="en-US"/>
    </w:rPr>
  </w:style>
  <w:style w:type="paragraph" w:customStyle="1" w:styleId="E62681E6DCAF488A93AAA32D9B9E5C943">
    <w:name w:val="E62681E6DCAF488A93AAA32D9B9E5C943"/>
    <w:rsid w:val="002014ED"/>
    <w:rPr>
      <w:rFonts w:ascii="Arial" w:eastAsiaTheme="minorHAnsi" w:hAnsi="Arial"/>
      <w:sz w:val="24"/>
      <w:lang w:eastAsia="en-US"/>
    </w:rPr>
  </w:style>
  <w:style w:type="paragraph" w:customStyle="1" w:styleId="85DA1DA4C3D746958302A6A26C8B427A1">
    <w:name w:val="85DA1DA4C3D746958302A6A26C8B427A1"/>
    <w:rsid w:val="002014ED"/>
    <w:rPr>
      <w:rFonts w:ascii="Arial" w:eastAsiaTheme="minorHAnsi" w:hAnsi="Arial"/>
      <w:sz w:val="24"/>
      <w:lang w:eastAsia="en-US"/>
    </w:rPr>
  </w:style>
  <w:style w:type="paragraph" w:customStyle="1" w:styleId="C884F645DF0E4CE3BCDC99B9837FA243">
    <w:name w:val="C884F645DF0E4CE3BCDC99B9837FA243"/>
    <w:rsid w:val="002014ED"/>
  </w:style>
  <w:style w:type="paragraph" w:customStyle="1" w:styleId="FBB6F082DCEE4B24B4DEF967F2612FFB26">
    <w:name w:val="FBB6F082DCEE4B24B4DEF967F2612FFB26"/>
    <w:rsid w:val="002014ED"/>
    <w:pPr>
      <w:spacing w:after="0"/>
    </w:pPr>
    <w:rPr>
      <w:rFonts w:ascii="Arial" w:eastAsiaTheme="minorHAnsi" w:hAnsi="Arial"/>
      <w:b/>
      <w:color w:val="000000" w:themeColor="text1"/>
      <w:sz w:val="24"/>
      <w:lang w:eastAsia="en-US"/>
    </w:rPr>
  </w:style>
  <w:style w:type="paragraph" w:customStyle="1" w:styleId="D81DB757132747F39E963AC42EC1F5EC25">
    <w:name w:val="D81DB757132747F39E963AC42EC1F5EC25"/>
    <w:rsid w:val="002014ED"/>
    <w:pPr>
      <w:spacing w:after="0"/>
    </w:pPr>
    <w:rPr>
      <w:rFonts w:ascii="Arial" w:eastAsiaTheme="minorHAnsi" w:hAnsi="Arial"/>
      <w:b/>
      <w:color w:val="000000" w:themeColor="text1"/>
      <w:sz w:val="24"/>
      <w:lang w:eastAsia="en-US"/>
    </w:rPr>
  </w:style>
  <w:style w:type="paragraph" w:customStyle="1" w:styleId="B6EFCBF58E814B0FB4A2E11E685036BA11">
    <w:name w:val="B6EFCBF58E814B0FB4A2E11E685036BA11"/>
    <w:rsid w:val="002014ED"/>
    <w:pPr>
      <w:spacing w:after="0"/>
    </w:pPr>
    <w:rPr>
      <w:rFonts w:ascii="Arial" w:eastAsiaTheme="minorHAnsi" w:hAnsi="Arial"/>
      <w:b/>
      <w:color w:val="000000" w:themeColor="text1"/>
      <w:sz w:val="24"/>
      <w:lang w:eastAsia="en-US"/>
    </w:rPr>
  </w:style>
  <w:style w:type="paragraph" w:customStyle="1" w:styleId="95E0DCC38A064C58934FB5386DC4403D5">
    <w:name w:val="95E0DCC38A064C58934FB5386DC4403D5"/>
    <w:rsid w:val="002014ED"/>
    <w:pPr>
      <w:spacing w:after="0"/>
    </w:pPr>
    <w:rPr>
      <w:rFonts w:ascii="Arial" w:eastAsiaTheme="minorHAnsi" w:hAnsi="Arial"/>
      <w:b/>
      <w:color w:val="000000" w:themeColor="text1"/>
      <w:sz w:val="24"/>
      <w:lang w:eastAsia="en-US"/>
    </w:rPr>
  </w:style>
  <w:style w:type="paragraph" w:customStyle="1" w:styleId="A248F2E9EBC1460D8FD13D304DB9EF0F4">
    <w:name w:val="A248F2E9EBC1460D8FD13D304DB9EF0F4"/>
    <w:rsid w:val="002014ED"/>
    <w:pPr>
      <w:spacing w:after="0"/>
    </w:pPr>
    <w:rPr>
      <w:rFonts w:ascii="Arial" w:eastAsiaTheme="minorHAnsi" w:hAnsi="Arial"/>
      <w:b/>
      <w:color w:val="000000" w:themeColor="text1"/>
      <w:sz w:val="24"/>
      <w:lang w:eastAsia="en-US"/>
    </w:rPr>
  </w:style>
  <w:style w:type="paragraph" w:customStyle="1" w:styleId="7E9930CE79324E40978A70B7F92421BE5">
    <w:name w:val="7E9930CE79324E40978A70B7F92421BE5"/>
    <w:rsid w:val="002014ED"/>
    <w:pPr>
      <w:spacing w:after="0"/>
    </w:pPr>
    <w:rPr>
      <w:rFonts w:ascii="Arial" w:eastAsiaTheme="minorHAnsi" w:hAnsi="Arial"/>
      <w:b/>
      <w:color w:val="000000" w:themeColor="text1"/>
      <w:sz w:val="24"/>
      <w:lang w:eastAsia="en-US"/>
    </w:rPr>
  </w:style>
  <w:style w:type="paragraph" w:customStyle="1" w:styleId="D8372B7F85A24F958B4CF29142F972755">
    <w:name w:val="D8372B7F85A24F958B4CF29142F972755"/>
    <w:rsid w:val="002014ED"/>
    <w:pPr>
      <w:spacing w:after="0"/>
    </w:pPr>
    <w:rPr>
      <w:rFonts w:ascii="Arial" w:eastAsiaTheme="minorHAnsi" w:hAnsi="Arial"/>
      <w:b/>
      <w:color w:val="000000" w:themeColor="text1"/>
      <w:sz w:val="24"/>
      <w:lang w:eastAsia="en-US"/>
    </w:rPr>
  </w:style>
  <w:style w:type="paragraph" w:customStyle="1" w:styleId="E57A712CEB5443819E0847D1D1E0A21B5">
    <w:name w:val="E57A712CEB5443819E0847D1D1E0A21B5"/>
    <w:rsid w:val="002014ED"/>
    <w:pPr>
      <w:spacing w:after="0"/>
    </w:pPr>
    <w:rPr>
      <w:rFonts w:ascii="Arial" w:eastAsiaTheme="minorHAnsi" w:hAnsi="Arial"/>
      <w:b/>
      <w:color w:val="000000" w:themeColor="text1"/>
      <w:sz w:val="24"/>
      <w:lang w:eastAsia="en-US"/>
    </w:rPr>
  </w:style>
  <w:style w:type="paragraph" w:customStyle="1" w:styleId="AA7350036D834A098B94BC22A545292810">
    <w:name w:val="AA7350036D834A098B94BC22A545292810"/>
    <w:rsid w:val="002014ED"/>
    <w:pPr>
      <w:spacing w:after="0"/>
    </w:pPr>
    <w:rPr>
      <w:rFonts w:ascii="Arial" w:eastAsiaTheme="minorHAnsi" w:hAnsi="Arial"/>
      <w:b/>
      <w:color w:val="000000" w:themeColor="text1"/>
      <w:sz w:val="24"/>
      <w:lang w:eastAsia="en-US"/>
    </w:rPr>
  </w:style>
  <w:style w:type="paragraph" w:customStyle="1" w:styleId="404FBA2A628540CE896AF3F43AAA6B1C9">
    <w:name w:val="404FBA2A628540CE896AF3F43AAA6B1C9"/>
    <w:rsid w:val="002014ED"/>
    <w:pPr>
      <w:spacing w:after="0"/>
    </w:pPr>
    <w:rPr>
      <w:rFonts w:ascii="Arial" w:eastAsiaTheme="minorHAnsi" w:hAnsi="Arial"/>
      <w:b/>
      <w:color w:val="000000" w:themeColor="text1"/>
      <w:sz w:val="24"/>
      <w:lang w:eastAsia="en-US"/>
    </w:rPr>
  </w:style>
  <w:style w:type="paragraph" w:customStyle="1" w:styleId="1C2A1A14C06A46C397C764FF16752F7617">
    <w:name w:val="1C2A1A14C06A46C397C764FF16752F7617"/>
    <w:rsid w:val="002014ED"/>
    <w:pPr>
      <w:spacing w:after="0"/>
    </w:pPr>
    <w:rPr>
      <w:rFonts w:ascii="Arial" w:eastAsiaTheme="minorHAnsi" w:hAnsi="Arial"/>
      <w:b/>
      <w:color w:val="000000" w:themeColor="text1"/>
      <w:sz w:val="24"/>
      <w:lang w:eastAsia="en-US"/>
    </w:rPr>
  </w:style>
  <w:style w:type="paragraph" w:customStyle="1" w:styleId="BC4A08BD52704849B320D644168B4CE318">
    <w:name w:val="BC4A08BD52704849B320D644168B4CE318"/>
    <w:rsid w:val="002014ED"/>
    <w:pPr>
      <w:spacing w:after="0"/>
    </w:pPr>
    <w:rPr>
      <w:rFonts w:ascii="Arial" w:eastAsiaTheme="minorHAnsi" w:hAnsi="Arial"/>
      <w:b/>
      <w:color w:val="000000" w:themeColor="text1"/>
      <w:sz w:val="24"/>
      <w:lang w:eastAsia="en-US"/>
    </w:rPr>
  </w:style>
  <w:style w:type="paragraph" w:customStyle="1" w:styleId="2393A7BB1C6040519D05150E845371E718">
    <w:name w:val="2393A7BB1C6040519D05150E845371E718"/>
    <w:rsid w:val="002014ED"/>
    <w:pPr>
      <w:spacing w:after="0"/>
    </w:pPr>
    <w:rPr>
      <w:rFonts w:ascii="Arial" w:eastAsiaTheme="minorHAnsi" w:hAnsi="Arial"/>
      <w:b/>
      <w:color w:val="000000" w:themeColor="text1"/>
      <w:sz w:val="24"/>
      <w:lang w:eastAsia="en-US"/>
    </w:rPr>
  </w:style>
  <w:style w:type="paragraph" w:customStyle="1" w:styleId="ED9D6DE7D9264488819E206C2193B69817">
    <w:name w:val="ED9D6DE7D9264488819E206C2193B69817"/>
    <w:rsid w:val="002014ED"/>
    <w:pPr>
      <w:spacing w:after="0"/>
    </w:pPr>
    <w:rPr>
      <w:rFonts w:ascii="Arial" w:eastAsiaTheme="minorHAnsi" w:hAnsi="Arial"/>
      <w:b/>
      <w:color w:val="000000" w:themeColor="text1"/>
      <w:sz w:val="24"/>
      <w:lang w:eastAsia="en-US"/>
    </w:rPr>
  </w:style>
  <w:style w:type="paragraph" w:customStyle="1" w:styleId="C6A0B4A8DD6F4A5A90006B02DCDB8C559">
    <w:name w:val="C6A0B4A8DD6F4A5A90006B02DCDB8C559"/>
    <w:rsid w:val="002014ED"/>
    <w:rPr>
      <w:rFonts w:ascii="Arial" w:eastAsiaTheme="minorHAnsi" w:hAnsi="Arial"/>
      <w:sz w:val="24"/>
      <w:lang w:eastAsia="en-US"/>
    </w:rPr>
  </w:style>
  <w:style w:type="paragraph" w:customStyle="1" w:styleId="628D1D54DE1A4872AC660A4B53515A029">
    <w:name w:val="628D1D54DE1A4872AC660A4B53515A029"/>
    <w:rsid w:val="002014ED"/>
    <w:rPr>
      <w:rFonts w:ascii="Arial" w:eastAsiaTheme="minorHAnsi" w:hAnsi="Arial"/>
      <w:sz w:val="24"/>
      <w:lang w:eastAsia="en-US"/>
    </w:rPr>
  </w:style>
  <w:style w:type="paragraph" w:customStyle="1" w:styleId="32ED938C7EB24CDCBF6836BD375621FC9">
    <w:name w:val="32ED938C7EB24CDCBF6836BD375621FC9"/>
    <w:rsid w:val="002014ED"/>
    <w:rPr>
      <w:rFonts w:ascii="Arial" w:eastAsiaTheme="minorHAnsi" w:hAnsi="Arial"/>
      <w:sz w:val="24"/>
      <w:lang w:eastAsia="en-US"/>
    </w:rPr>
  </w:style>
  <w:style w:type="paragraph" w:customStyle="1" w:styleId="7FDE970EA94A437180C1BFC76C7FA7809">
    <w:name w:val="7FDE970EA94A437180C1BFC76C7FA7809"/>
    <w:rsid w:val="002014ED"/>
    <w:rPr>
      <w:rFonts w:ascii="Arial" w:eastAsiaTheme="minorHAnsi" w:hAnsi="Arial"/>
      <w:sz w:val="24"/>
      <w:lang w:eastAsia="en-US"/>
    </w:rPr>
  </w:style>
  <w:style w:type="paragraph" w:customStyle="1" w:styleId="D17BB891454A402DA4863A2CA3E472E59">
    <w:name w:val="D17BB891454A402DA4863A2CA3E472E59"/>
    <w:rsid w:val="002014ED"/>
    <w:rPr>
      <w:rFonts w:ascii="Arial" w:eastAsiaTheme="minorHAnsi" w:hAnsi="Arial"/>
      <w:sz w:val="24"/>
      <w:lang w:eastAsia="en-US"/>
    </w:rPr>
  </w:style>
  <w:style w:type="paragraph" w:customStyle="1" w:styleId="5AEA2F4B78834938AC3BA24DFAC325385">
    <w:name w:val="5AEA2F4B78834938AC3BA24DFAC325385"/>
    <w:rsid w:val="002014ED"/>
    <w:rPr>
      <w:rFonts w:ascii="Arial" w:eastAsiaTheme="minorHAnsi" w:hAnsi="Arial"/>
      <w:sz w:val="24"/>
      <w:lang w:eastAsia="en-US"/>
    </w:rPr>
  </w:style>
  <w:style w:type="paragraph" w:customStyle="1" w:styleId="E5F25939782C44D094D894C274D4DEDD5">
    <w:name w:val="E5F25939782C44D094D894C274D4DEDD5"/>
    <w:rsid w:val="002014ED"/>
    <w:rPr>
      <w:rFonts w:ascii="Arial" w:eastAsiaTheme="minorHAnsi" w:hAnsi="Arial"/>
      <w:sz w:val="24"/>
      <w:lang w:eastAsia="en-US"/>
    </w:rPr>
  </w:style>
  <w:style w:type="paragraph" w:customStyle="1" w:styleId="CD8A6EC065A1475B947C9580FC97D1344">
    <w:name w:val="CD8A6EC065A1475B947C9580FC97D1344"/>
    <w:rsid w:val="002014ED"/>
    <w:rPr>
      <w:rFonts w:ascii="Arial" w:eastAsiaTheme="minorHAnsi" w:hAnsi="Arial"/>
      <w:sz w:val="24"/>
      <w:lang w:eastAsia="en-US"/>
    </w:rPr>
  </w:style>
  <w:style w:type="paragraph" w:customStyle="1" w:styleId="3C6E6A168CD74977B95DF468A36115B04">
    <w:name w:val="3C6E6A168CD74977B95DF468A36115B04"/>
    <w:rsid w:val="002014ED"/>
    <w:rPr>
      <w:rFonts w:ascii="Arial" w:eastAsiaTheme="minorHAnsi" w:hAnsi="Arial"/>
      <w:sz w:val="24"/>
      <w:lang w:eastAsia="en-US"/>
    </w:rPr>
  </w:style>
  <w:style w:type="paragraph" w:customStyle="1" w:styleId="AE4C08B0108C4B1D83020C78E9147E5B4">
    <w:name w:val="AE4C08B0108C4B1D83020C78E9147E5B4"/>
    <w:rsid w:val="002014ED"/>
    <w:rPr>
      <w:rFonts w:ascii="Arial" w:eastAsiaTheme="minorHAnsi" w:hAnsi="Arial"/>
      <w:sz w:val="24"/>
      <w:lang w:eastAsia="en-US"/>
    </w:rPr>
  </w:style>
  <w:style w:type="paragraph" w:customStyle="1" w:styleId="59D7731B6F4847C68EE5D7050FD8F2764">
    <w:name w:val="59D7731B6F4847C68EE5D7050FD8F2764"/>
    <w:rsid w:val="002014ED"/>
    <w:rPr>
      <w:rFonts w:ascii="Arial" w:eastAsiaTheme="minorHAnsi" w:hAnsi="Arial"/>
      <w:sz w:val="24"/>
      <w:lang w:eastAsia="en-US"/>
    </w:rPr>
  </w:style>
  <w:style w:type="paragraph" w:customStyle="1" w:styleId="E62681E6DCAF488A93AAA32D9B9E5C944">
    <w:name w:val="E62681E6DCAF488A93AAA32D9B9E5C944"/>
    <w:rsid w:val="002014ED"/>
    <w:rPr>
      <w:rFonts w:ascii="Arial" w:eastAsiaTheme="minorHAnsi" w:hAnsi="Arial"/>
      <w:sz w:val="24"/>
      <w:lang w:eastAsia="en-US"/>
    </w:rPr>
  </w:style>
  <w:style w:type="paragraph" w:customStyle="1" w:styleId="85DA1DA4C3D746958302A6A26C8B427A2">
    <w:name w:val="85DA1DA4C3D746958302A6A26C8B427A2"/>
    <w:rsid w:val="002014ED"/>
    <w:rPr>
      <w:rFonts w:ascii="Arial" w:eastAsiaTheme="minorHAnsi" w:hAnsi="Arial"/>
      <w:sz w:val="24"/>
      <w:lang w:eastAsia="en-US"/>
    </w:rPr>
  </w:style>
  <w:style w:type="paragraph" w:customStyle="1" w:styleId="C884F645DF0E4CE3BCDC99B9837FA2431">
    <w:name w:val="C884F645DF0E4CE3BCDC99B9837FA2431"/>
    <w:rsid w:val="002014ED"/>
    <w:rPr>
      <w:rFonts w:ascii="Arial" w:eastAsiaTheme="minorHAnsi" w:hAnsi="Arial"/>
      <w:sz w:val="24"/>
      <w:lang w:eastAsia="en-US"/>
    </w:rPr>
  </w:style>
  <w:style w:type="paragraph" w:customStyle="1" w:styleId="1673DA3EB3444C3CB6DDF510A1D3DA94">
    <w:name w:val="1673DA3EB3444C3CB6DDF510A1D3DA94"/>
    <w:rsid w:val="002014ED"/>
  </w:style>
  <w:style w:type="paragraph" w:customStyle="1" w:styleId="FBB6F082DCEE4B24B4DEF967F2612FFB27">
    <w:name w:val="FBB6F082DCEE4B24B4DEF967F2612FFB27"/>
    <w:rsid w:val="002014ED"/>
    <w:pPr>
      <w:spacing w:after="0"/>
    </w:pPr>
    <w:rPr>
      <w:rFonts w:ascii="Arial" w:eastAsiaTheme="minorHAnsi" w:hAnsi="Arial"/>
      <w:b/>
      <w:color w:val="000000" w:themeColor="text1"/>
      <w:sz w:val="24"/>
      <w:lang w:eastAsia="en-US"/>
    </w:rPr>
  </w:style>
  <w:style w:type="paragraph" w:customStyle="1" w:styleId="D81DB757132747F39E963AC42EC1F5EC26">
    <w:name w:val="D81DB757132747F39E963AC42EC1F5EC26"/>
    <w:rsid w:val="002014ED"/>
    <w:pPr>
      <w:spacing w:after="0"/>
    </w:pPr>
    <w:rPr>
      <w:rFonts w:ascii="Arial" w:eastAsiaTheme="minorHAnsi" w:hAnsi="Arial"/>
      <w:b/>
      <w:color w:val="000000" w:themeColor="text1"/>
      <w:sz w:val="24"/>
      <w:lang w:eastAsia="en-US"/>
    </w:rPr>
  </w:style>
  <w:style w:type="paragraph" w:customStyle="1" w:styleId="B6EFCBF58E814B0FB4A2E11E685036BA12">
    <w:name w:val="B6EFCBF58E814B0FB4A2E11E685036BA12"/>
    <w:rsid w:val="002014ED"/>
    <w:pPr>
      <w:spacing w:after="0"/>
    </w:pPr>
    <w:rPr>
      <w:rFonts w:ascii="Arial" w:eastAsiaTheme="minorHAnsi" w:hAnsi="Arial"/>
      <w:b/>
      <w:color w:val="000000" w:themeColor="text1"/>
      <w:sz w:val="24"/>
      <w:lang w:eastAsia="en-US"/>
    </w:rPr>
  </w:style>
  <w:style w:type="paragraph" w:customStyle="1" w:styleId="95E0DCC38A064C58934FB5386DC4403D6">
    <w:name w:val="95E0DCC38A064C58934FB5386DC4403D6"/>
    <w:rsid w:val="002014ED"/>
    <w:pPr>
      <w:spacing w:after="0"/>
    </w:pPr>
    <w:rPr>
      <w:rFonts w:ascii="Arial" w:eastAsiaTheme="minorHAnsi" w:hAnsi="Arial"/>
      <w:b/>
      <w:color w:val="000000" w:themeColor="text1"/>
      <w:sz w:val="24"/>
      <w:lang w:eastAsia="en-US"/>
    </w:rPr>
  </w:style>
  <w:style w:type="paragraph" w:customStyle="1" w:styleId="A248F2E9EBC1460D8FD13D304DB9EF0F5">
    <w:name w:val="A248F2E9EBC1460D8FD13D304DB9EF0F5"/>
    <w:rsid w:val="002014ED"/>
    <w:pPr>
      <w:spacing w:after="0"/>
    </w:pPr>
    <w:rPr>
      <w:rFonts w:ascii="Arial" w:eastAsiaTheme="minorHAnsi" w:hAnsi="Arial"/>
      <w:b/>
      <w:color w:val="000000" w:themeColor="text1"/>
      <w:sz w:val="24"/>
      <w:lang w:eastAsia="en-US"/>
    </w:rPr>
  </w:style>
  <w:style w:type="paragraph" w:customStyle="1" w:styleId="7E9930CE79324E40978A70B7F92421BE6">
    <w:name w:val="7E9930CE79324E40978A70B7F92421BE6"/>
    <w:rsid w:val="002014ED"/>
    <w:pPr>
      <w:spacing w:after="0"/>
    </w:pPr>
    <w:rPr>
      <w:rFonts w:ascii="Arial" w:eastAsiaTheme="minorHAnsi" w:hAnsi="Arial"/>
      <w:b/>
      <w:color w:val="000000" w:themeColor="text1"/>
      <w:sz w:val="24"/>
      <w:lang w:eastAsia="en-US"/>
    </w:rPr>
  </w:style>
  <w:style w:type="paragraph" w:customStyle="1" w:styleId="D8372B7F85A24F958B4CF29142F972756">
    <w:name w:val="D8372B7F85A24F958B4CF29142F972756"/>
    <w:rsid w:val="002014ED"/>
    <w:pPr>
      <w:spacing w:after="0"/>
    </w:pPr>
    <w:rPr>
      <w:rFonts w:ascii="Arial" w:eastAsiaTheme="minorHAnsi" w:hAnsi="Arial"/>
      <w:b/>
      <w:color w:val="000000" w:themeColor="text1"/>
      <w:sz w:val="24"/>
      <w:lang w:eastAsia="en-US"/>
    </w:rPr>
  </w:style>
  <w:style w:type="paragraph" w:customStyle="1" w:styleId="E57A712CEB5443819E0847D1D1E0A21B6">
    <w:name w:val="E57A712CEB5443819E0847D1D1E0A21B6"/>
    <w:rsid w:val="002014ED"/>
    <w:pPr>
      <w:spacing w:after="0"/>
    </w:pPr>
    <w:rPr>
      <w:rFonts w:ascii="Arial" w:eastAsiaTheme="minorHAnsi" w:hAnsi="Arial"/>
      <w:b/>
      <w:color w:val="000000" w:themeColor="text1"/>
      <w:sz w:val="24"/>
      <w:lang w:eastAsia="en-US"/>
    </w:rPr>
  </w:style>
  <w:style w:type="paragraph" w:customStyle="1" w:styleId="AA7350036D834A098B94BC22A545292811">
    <w:name w:val="AA7350036D834A098B94BC22A545292811"/>
    <w:rsid w:val="002014ED"/>
    <w:pPr>
      <w:spacing w:after="0"/>
    </w:pPr>
    <w:rPr>
      <w:rFonts w:ascii="Arial" w:eastAsiaTheme="minorHAnsi" w:hAnsi="Arial"/>
      <w:b/>
      <w:color w:val="000000" w:themeColor="text1"/>
      <w:sz w:val="24"/>
      <w:lang w:eastAsia="en-US"/>
    </w:rPr>
  </w:style>
  <w:style w:type="paragraph" w:customStyle="1" w:styleId="404FBA2A628540CE896AF3F43AAA6B1C10">
    <w:name w:val="404FBA2A628540CE896AF3F43AAA6B1C10"/>
    <w:rsid w:val="002014ED"/>
    <w:pPr>
      <w:spacing w:after="0"/>
    </w:pPr>
    <w:rPr>
      <w:rFonts w:ascii="Arial" w:eastAsiaTheme="minorHAnsi" w:hAnsi="Arial"/>
      <w:b/>
      <w:color w:val="000000" w:themeColor="text1"/>
      <w:sz w:val="24"/>
      <w:lang w:eastAsia="en-US"/>
    </w:rPr>
  </w:style>
  <w:style w:type="paragraph" w:customStyle="1" w:styleId="1C2A1A14C06A46C397C764FF16752F7618">
    <w:name w:val="1C2A1A14C06A46C397C764FF16752F7618"/>
    <w:rsid w:val="002014ED"/>
    <w:pPr>
      <w:spacing w:after="0"/>
    </w:pPr>
    <w:rPr>
      <w:rFonts w:ascii="Arial" w:eastAsiaTheme="minorHAnsi" w:hAnsi="Arial"/>
      <w:b/>
      <w:color w:val="000000" w:themeColor="text1"/>
      <w:sz w:val="24"/>
      <w:lang w:eastAsia="en-US"/>
    </w:rPr>
  </w:style>
  <w:style w:type="paragraph" w:customStyle="1" w:styleId="BC4A08BD52704849B320D644168B4CE319">
    <w:name w:val="BC4A08BD52704849B320D644168B4CE319"/>
    <w:rsid w:val="002014ED"/>
    <w:pPr>
      <w:spacing w:after="0"/>
    </w:pPr>
    <w:rPr>
      <w:rFonts w:ascii="Arial" w:eastAsiaTheme="minorHAnsi" w:hAnsi="Arial"/>
      <w:b/>
      <w:color w:val="000000" w:themeColor="text1"/>
      <w:sz w:val="24"/>
      <w:lang w:eastAsia="en-US"/>
    </w:rPr>
  </w:style>
  <w:style w:type="paragraph" w:customStyle="1" w:styleId="2393A7BB1C6040519D05150E845371E719">
    <w:name w:val="2393A7BB1C6040519D05150E845371E719"/>
    <w:rsid w:val="002014ED"/>
    <w:pPr>
      <w:spacing w:after="0"/>
    </w:pPr>
    <w:rPr>
      <w:rFonts w:ascii="Arial" w:eastAsiaTheme="minorHAnsi" w:hAnsi="Arial"/>
      <w:b/>
      <w:color w:val="000000" w:themeColor="text1"/>
      <w:sz w:val="24"/>
      <w:lang w:eastAsia="en-US"/>
    </w:rPr>
  </w:style>
  <w:style w:type="paragraph" w:customStyle="1" w:styleId="ED9D6DE7D9264488819E206C2193B69818">
    <w:name w:val="ED9D6DE7D9264488819E206C2193B69818"/>
    <w:rsid w:val="002014ED"/>
    <w:pPr>
      <w:spacing w:after="0"/>
    </w:pPr>
    <w:rPr>
      <w:rFonts w:ascii="Arial" w:eastAsiaTheme="minorHAnsi" w:hAnsi="Arial"/>
      <w:b/>
      <w:color w:val="000000" w:themeColor="text1"/>
      <w:sz w:val="24"/>
      <w:lang w:eastAsia="en-US"/>
    </w:rPr>
  </w:style>
  <w:style w:type="paragraph" w:customStyle="1" w:styleId="C6A0B4A8DD6F4A5A90006B02DCDB8C5510">
    <w:name w:val="C6A0B4A8DD6F4A5A90006B02DCDB8C5510"/>
    <w:rsid w:val="002014ED"/>
    <w:rPr>
      <w:rFonts w:ascii="Arial" w:eastAsiaTheme="minorHAnsi" w:hAnsi="Arial"/>
      <w:sz w:val="24"/>
      <w:lang w:eastAsia="en-US"/>
    </w:rPr>
  </w:style>
  <w:style w:type="paragraph" w:customStyle="1" w:styleId="628D1D54DE1A4872AC660A4B53515A0210">
    <w:name w:val="628D1D54DE1A4872AC660A4B53515A0210"/>
    <w:rsid w:val="002014ED"/>
    <w:rPr>
      <w:rFonts w:ascii="Arial" w:eastAsiaTheme="minorHAnsi" w:hAnsi="Arial"/>
      <w:sz w:val="24"/>
      <w:lang w:eastAsia="en-US"/>
    </w:rPr>
  </w:style>
  <w:style w:type="paragraph" w:customStyle="1" w:styleId="32ED938C7EB24CDCBF6836BD375621FC10">
    <w:name w:val="32ED938C7EB24CDCBF6836BD375621FC10"/>
    <w:rsid w:val="002014ED"/>
    <w:rPr>
      <w:rFonts w:ascii="Arial" w:eastAsiaTheme="minorHAnsi" w:hAnsi="Arial"/>
      <w:sz w:val="24"/>
      <w:lang w:eastAsia="en-US"/>
    </w:rPr>
  </w:style>
  <w:style w:type="paragraph" w:customStyle="1" w:styleId="7FDE970EA94A437180C1BFC76C7FA78010">
    <w:name w:val="7FDE970EA94A437180C1BFC76C7FA78010"/>
    <w:rsid w:val="002014ED"/>
    <w:rPr>
      <w:rFonts w:ascii="Arial" w:eastAsiaTheme="minorHAnsi" w:hAnsi="Arial"/>
      <w:sz w:val="24"/>
      <w:lang w:eastAsia="en-US"/>
    </w:rPr>
  </w:style>
  <w:style w:type="paragraph" w:customStyle="1" w:styleId="D17BB891454A402DA4863A2CA3E472E510">
    <w:name w:val="D17BB891454A402DA4863A2CA3E472E510"/>
    <w:rsid w:val="002014ED"/>
    <w:rPr>
      <w:rFonts w:ascii="Arial" w:eastAsiaTheme="minorHAnsi" w:hAnsi="Arial"/>
      <w:sz w:val="24"/>
      <w:lang w:eastAsia="en-US"/>
    </w:rPr>
  </w:style>
  <w:style w:type="paragraph" w:customStyle="1" w:styleId="5AEA2F4B78834938AC3BA24DFAC325386">
    <w:name w:val="5AEA2F4B78834938AC3BA24DFAC325386"/>
    <w:rsid w:val="002014ED"/>
    <w:rPr>
      <w:rFonts w:ascii="Arial" w:eastAsiaTheme="minorHAnsi" w:hAnsi="Arial"/>
      <w:sz w:val="24"/>
      <w:lang w:eastAsia="en-US"/>
    </w:rPr>
  </w:style>
  <w:style w:type="paragraph" w:customStyle="1" w:styleId="E5F25939782C44D094D894C274D4DEDD6">
    <w:name w:val="E5F25939782C44D094D894C274D4DEDD6"/>
    <w:rsid w:val="002014ED"/>
    <w:rPr>
      <w:rFonts w:ascii="Arial" w:eastAsiaTheme="minorHAnsi" w:hAnsi="Arial"/>
      <w:sz w:val="24"/>
      <w:lang w:eastAsia="en-US"/>
    </w:rPr>
  </w:style>
  <w:style w:type="paragraph" w:customStyle="1" w:styleId="CD8A6EC065A1475B947C9580FC97D1345">
    <w:name w:val="CD8A6EC065A1475B947C9580FC97D1345"/>
    <w:rsid w:val="002014ED"/>
    <w:rPr>
      <w:rFonts w:ascii="Arial" w:eastAsiaTheme="minorHAnsi" w:hAnsi="Arial"/>
      <w:sz w:val="24"/>
      <w:lang w:eastAsia="en-US"/>
    </w:rPr>
  </w:style>
  <w:style w:type="paragraph" w:customStyle="1" w:styleId="3C6E6A168CD74977B95DF468A36115B05">
    <w:name w:val="3C6E6A168CD74977B95DF468A36115B05"/>
    <w:rsid w:val="002014ED"/>
    <w:rPr>
      <w:rFonts w:ascii="Arial" w:eastAsiaTheme="minorHAnsi" w:hAnsi="Arial"/>
      <w:sz w:val="24"/>
      <w:lang w:eastAsia="en-US"/>
    </w:rPr>
  </w:style>
  <w:style w:type="paragraph" w:customStyle="1" w:styleId="AE4C08B0108C4B1D83020C78E9147E5B5">
    <w:name w:val="AE4C08B0108C4B1D83020C78E9147E5B5"/>
    <w:rsid w:val="002014ED"/>
    <w:rPr>
      <w:rFonts w:ascii="Arial" w:eastAsiaTheme="minorHAnsi" w:hAnsi="Arial"/>
      <w:sz w:val="24"/>
      <w:lang w:eastAsia="en-US"/>
    </w:rPr>
  </w:style>
  <w:style w:type="paragraph" w:customStyle="1" w:styleId="59D7731B6F4847C68EE5D7050FD8F2765">
    <w:name w:val="59D7731B6F4847C68EE5D7050FD8F2765"/>
    <w:rsid w:val="002014ED"/>
    <w:rPr>
      <w:rFonts w:ascii="Arial" w:eastAsiaTheme="minorHAnsi" w:hAnsi="Arial"/>
      <w:sz w:val="24"/>
      <w:lang w:eastAsia="en-US"/>
    </w:rPr>
  </w:style>
  <w:style w:type="paragraph" w:customStyle="1" w:styleId="E62681E6DCAF488A93AAA32D9B9E5C945">
    <w:name w:val="E62681E6DCAF488A93AAA32D9B9E5C945"/>
    <w:rsid w:val="002014ED"/>
    <w:rPr>
      <w:rFonts w:ascii="Arial" w:eastAsiaTheme="minorHAnsi" w:hAnsi="Arial"/>
      <w:sz w:val="24"/>
      <w:lang w:eastAsia="en-US"/>
    </w:rPr>
  </w:style>
  <w:style w:type="paragraph" w:customStyle="1" w:styleId="85DA1DA4C3D746958302A6A26C8B427A3">
    <w:name w:val="85DA1DA4C3D746958302A6A26C8B427A3"/>
    <w:rsid w:val="002014ED"/>
    <w:rPr>
      <w:rFonts w:ascii="Arial" w:eastAsiaTheme="minorHAnsi" w:hAnsi="Arial"/>
      <w:sz w:val="24"/>
      <w:lang w:eastAsia="en-US"/>
    </w:rPr>
  </w:style>
  <w:style w:type="paragraph" w:customStyle="1" w:styleId="C884F645DF0E4CE3BCDC99B9837FA2432">
    <w:name w:val="C884F645DF0E4CE3BCDC99B9837FA2432"/>
    <w:rsid w:val="002014ED"/>
    <w:rPr>
      <w:rFonts w:ascii="Arial" w:eastAsiaTheme="minorHAnsi" w:hAnsi="Arial"/>
      <w:sz w:val="24"/>
      <w:lang w:eastAsia="en-US"/>
    </w:rPr>
  </w:style>
  <w:style w:type="paragraph" w:customStyle="1" w:styleId="1673DA3EB3444C3CB6DDF510A1D3DA941">
    <w:name w:val="1673DA3EB3444C3CB6DDF510A1D3DA941"/>
    <w:rsid w:val="002014ED"/>
    <w:rPr>
      <w:rFonts w:ascii="Arial" w:eastAsiaTheme="minorHAnsi" w:hAnsi="Arial"/>
      <w:sz w:val="24"/>
      <w:lang w:eastAsia="en-US"/>
    </w:rPr>
  </w:style>
  <w:style w:type="paragraph" w:customStyle="1" w:styleId="FBB6F082DCEE4B24B4DEF967F2612FFB28">
    <w:name w:val="FBB6F082DCEE4B24B4DEF967F2612FFB28"/>
    <w:rsid w:val="002014ED"/>
    <w:pPr>
      <w:spacing w:after="0"/>
    </w:pPr>
    <w:rPr>
      <w:rFonts w:ascii="Arial" w:eastAsiaTheme="minorHAnsi" w:hAnsi="Arial"/>
      <w:b/>
      <w:color w:val="000000" w:themeColor="text1"/>
      <w:sz w:val="24"/>
      <w:lang w:eastAsia="en-US"/>
    </w:rPr>
  </w:style>
  <w:style w:type="paragraph" w:customStyle="1" w:styleId="D81DB757132747F39E963AC42EC1F5EC27">
    <w:name w:val="D81DB757132747F39E963AC42EC1F5EC27"/>
    <w:rsid w:val="002014ED"/>
    <w:pPr>
      <w:spacing w:after="0"/>
    </w:pPr>
    <w:rPr>
      <w:rFonts w:ascii="Arial" w:eastAsiaTheme="minorHAnsi" w:hAnsi="Arial"/>
      <w:b/>
      <w:color w:val="000000" w:themeColor="text1"/>
      <w:sz w:val="24"/>
      <w:lang w:eastAsia="en-US"/>
    </w:rPr>
  </w:style>
  <w:style w:type="paragraph" w:customStyle="1" w:styleId="B6EFCBF58E814B0FB4A2E11E685036BA13">
    <w:name w:val="B6EFCBF58E814B0FB4A2E11E685036BA13"/>
    <w:rsid w:val="002014ED"/>
    <w:pPr>
      <w:spacing w:after="0"/>
    </w:pPr>
    <w:rPr>
      <w:rFonts w:ascii="Arial" w:eastAsiaTheme="minorHAnsi" w:hAnsi="Arial"/>
      <w:b/>
      <w:color w:val="000000" w:themeColor="text1"/>
      <w:sz w:val="24"/>
      <w:lang w:eastAsia="en-US"/>
    </w:rPr>
  </w:style>
  <w:style w:type="paragraph" w:customStyle="1" w:styleId="95E0DCC38A064C58934FB5386DC4403D7">
    <w:name w:val="95E0DCC38A064C58934FB5386DC4403D7"/>
    <w:rsid w:val="002014ED"/>
    <w:pPr>
      <w:spacing w:after="0"/>
    </w:pPr>
    <w:rPr>
      <w:rFonts w:ascii="Arial" w:eastAsiaTheme="minorHAnsi" w:hAnsi="Arial"/>
      <w:b/>
      <w:color w:val="000000" w:themeColor="text1"/>
      <w:sz w:val="24"/>
      <w:lang w:eastAsia="en-US"/>
    </w:rPr>
  </w:style>
  <w:style w:type="paragraph" w:customStyle="1" w:styleId="A248F2E9EBC1460D8FD13D304DB9EF0F6">
    <w:name w:val="A248F2E9EBC1460D8FD13D304DB9EF0F6"/>
    <w:rsid w:val="002014ED"/>
    <w:pPr>
      <w:spacing w:after="0"/>
    </w:pPr>
    <w:rPr>
      <w:rFonts w:ascii="Arial" w:eastAsiaTheme="minorHAnsi" w:hAnsi="Arial"/>
      <w:b/>
      <w:color w:val="000000" w:themeColor="text1"/>
      <w:sz w:val="24"/>
      <w:lang w:eastAsia="en-US"/>
    </w:rPr>
  </w:style>
  <w:style w:type="paragraph" w:customStyle="1" w:styleId="7E9930CE79324E40978A70B7F92421BE7">
    <w:name w:val="7E9930CE79324E40978A70B7F92421BE7"/>
    <w:rsid w:val="002014ED"/>
    <w:pPr>
      <w:spacing w:after="0"/>
    </w:pPr>
    <w:rPr>
      <w:rFonts w:ascii="Arial" w:eastAsiaTheme="minorHAnsi" w:hAnsi="Arial"/>
      <w:b/>
      <w:color w:val="000000" w:themeColor="text1"/>
      <w:sz w:val="24"/>
      <w:lang w:eastAsia="en-US"/>
    </w:rPr>
  </w:style>
  <w:style w:type="paragraph" w:customStyle="1" w:styleId="D8372B7F85A24F958B4CF29142F972757">
    <w:name w:val="D8372B7F85A24F958B4CF29142F972757"/>
    <w:rsid w:val="002014ED"/>
    <w:pPr>
      <w:spacing w:after="0"/>
    </w:pPr>
    <w:rPr>
      <w:rFonts w:ascii="Arial" w:eastAsiaTheme="minorHAnsi" w:hAnsi="Arial"/>
      <w:b/>
      <w:color w:val="000000" w:themeColor="text1"/>
      <w:sz w:val="24"/>
      <w:lang w:eastAsia="en-US"/>
    </w:rPr>
  </w:style>
  <w:style w:type="paragraph" w:customStyle="1" w:styleId="E57A712CEB5443819E0847D1D1E0A21B7">
    <w:name w:val="E57A712CEB5443819E0847D1D1E0A21B7"/>
    <w:rsid w:val="002014ED"/>
    <w:pPr>
      <w:spacing w:after="0"/>
    </w:pPr>
    <w:rPr>
      <w:rFonts w:ascii="Arial" w:eastAsiaTheme="minorHAnsi" w:hAnsi="Arial"/>
      <w:b/>
      <w:color w:val="000000" w:themeColor="text1"/>
      <w:sz w:val="24"/>
      <w:lang w:eastAsia="en-US"/>
    </w:rPr>
  </w:style>
  <w:style w:type="paragraph" w:customStyle="1" w:styleId="AA7350036D834A098B94BC22A545292812">
    <w:name w:val="AA7350036D834A098B94BC22A545292812"/>
    <w:rsid w:val="002014ED"/>
    <w:pPr>
      <w:spacing w:after="0"/>
    </w:pPr>
    <w:rPr>
      <w:rFonts w:ascii="Arial" w:eastAsiaTheme="minorHAnsi" w:hAnsi="Arial"/>
      <w:b/>
      <w:color w:val="000000" w:themeColor="text1"/>
      <w:sz w:val="24"/>
      <w:lang w:eastAsia="en-US"/>
    </w:rPr>
  </w:style>
  <w:style w:type="paragraph" w:customStyle="1" w:styleId="404FBA2A628540CE896AF3F43AAA6B1C11">
    <w:name w:val="404FBA2A628540CE896AF3F43AAA6B1C11"/>
    <w:rsid w:val="002014ED"/>
    <w:pPr>
      <w:spacing w:after="0"/>
    </w:pPr>
    <w:rPr>
      <w:rFonts w:ascii="Arial" w:eastAsiaTheme="minorHAnsi" w:hAnsi="Arial"/>
      <w:b/>
      <w:color w:val="000000" w:themeColor="text1"/>
      <w:sz w:val="24"/>
      <w:lang w:eastAsia="en-US"/>
    </w:rPr>
  </w:style>
  <w:style w:type="paragraph" w:customStyle="1" w:styleId="1C2A1A14C06A46C397C764FF16752F7619">
    <w:name w:val="1C2A1A14C06A46C397C764FF16752F7619"/>
    <w:rsid w:val="002014ED"/>
    <w:pPr>
      <w:spacing w:after="0"/>
    </w:pPr>
    <w:rPr>
      <w:rFonts w:ascii="Arial" w:eastAsiaTheme="minorHAnsi" w:hAnsi="Arial"/>
      <w:b/>
      <w:color w:val="000000" w:themeColor="text1"/>
      <w:sz w:val="24"/>
      <w:lang w:eastAsia="en-US"/>
    </w:rPr>
  </w:style>
  <w:style w:type="paragraph" w:customStyle="1" w:styleId="BC4A08BD52704849B320D644168B4CE320">
    <w:name w:val="BC4A08BD52704849B320D644168B4CE320"/>
    <w:rsid w:val="002014ED"/>
    <w:pPr>
      <w:spacing w:after="0"/>
    </w:pPr>
    <w:rPr>
      <w:rFonts w:ascii="Arial" w:eastAsiaTheme="minorHAnsi" w:hAnsi="Arial"/>
      <w:b/>
      <w:color w:val="000000" w:themeColor="text1"/>
      <w:sz w:val="24"/>
      <w:lang w:eastAsia="en-US"/>
    </w:rPr>
  </w:style>
  <w:style w:type="paragraph" w:customStyle="1" w:styleId="2393A7BB1C6040519D05150E845371E720">
    <w:name w:val="2393A7BB1C6040519D05150E845371E720"/>
    <w:rsid w:val="002014ED"/>
    <w:pPr>
      <w:spacing w:after="0"/>
    </w:pPr>
    <w:rPr>
      <w:rFonts w:ascii="Arial" w:eastAsiaTheme="minorHAnsi" w:hAnsi="Arial"/>
      <w:b/>
      <w:color w:val="000000" w:themeColor="text1"/>
      <w:sz w:val="24"/>
      <w:lang w:eastAsia="en-US"/>
    </w:rPr>
  </w:style>
  <w:style w:type="paragraph" w:customStyle="1" w:styleId="ED9D6DE7D9264488819E206C2193B69819">
    <w:name w:val="ED9D6DE7D9264488819E206C2193B69819"/>
    <w:rsid w:val="002014ED"/>
    <w:pPr>
      <w:spacing w:after="0"/>
    </w:pPr>
    <w:rPr>
      <w:rFonts w:ascii="Arial" w:eastAsiaTheme="minorHAnsi" w:hAnsi="Arial"/>
      <w:b/>
      <w:color w:val="000000" w:themeColor="text1"/>
      <w:sz w:val="24"/>
      <w:lang w:eastAsia="en-US"/>
    </w:rPr>
  </w:style>
  <w:style w:type="paragraph" w:customStyle="1" w:styleId="C6A0B4A8DD6F4A5A90006B02DCDB8C5511">
    <w:name w:val="C6A0B4A8DD6F4A5A90006B02DCDB8C5511"/>
    <w:rsid w:val="002014ED"/>
    <w:rPr>
      <w:rFonts w:ascii="Arial" w:eastAsiaTheme="minorHAnsi" w:hAnsi="Arial"/>
      <w:sz w:val="24"/>
      <w:lang w:eastAsia="en-US"/>
    </w:rPr>
  </w:style>
  <w:style w:type="paragraph" w:customStyle="1" w:styleId="628D1D54DE1A4872AC660A4B53515A0211">
    <w:name w:val="628D1D54DE1A4872AC660A4B53515A0211"/>
    <w:rsid w:val="002014ED"/>
    <w:rPr>
      <w:rFonts w:ascii="Arial" w:eastAsiaTheme="minorHAnsi" w:hAnsi="Arial"/>
      <w:sz w:val="24"/>
      <w:lang w:eastAsia="en-US"/>
    </w:rPr>
  </w:style>
  <w:style w:type="paragraph" w:customStyle="1" w:styleId="32ED938C7EB24CDCBF6836BD375621FC11">
    <w:name w:val="32ED938C7EB24CDCBF6836BD375621FC11"/>
    <w:rsid w:val="002014ED"/>
    <w:rPr>
      <w:rFonts w:ascii="Arial" w:eastAsiaTheme="minorHAnsi" w:hAnsi="Arial"/>
      <w:sz w:val="24"/>
      <w:lang w:eastAsia="en-US"/>
    </w:rPr>
  </w:style>
  <w:style w:type="paragraph" w:customStyle="1" w:styleId="7FDE970EA94A437180C1BFC76C7FA78011">
    <w:name w:val="7FDE970EA94A437180C1BFC76C7FA78011"/>
    <w:rsid w:val="002014ED"/>
    <w:rPr>
      <w:rFonts w:ascii="Arial" w:eastAsiaTheme="minorHAnsi" w:hAnsi="Arial"/>
      <w:sz w:val="24"/>
      <w:lang w:eastAsia="en-US"/>
    </w:rPr>
  </w:style>
  <w:style w:type="paragraph" w:customStyle="1" w:styleId="D17BB891454A402DA4863A2CA3E472E511">
    <w:name w:val="D17BB891454A402DA4863A2CA3E472E511"/>
    <w:rsid w:val="002014ED"/>
    <w:rPr>
      <w:rFonts w:ascii="Arial" w:eastAsiaTheme="minorHAnsi" w:hAnsi="Arial"/>
      <w:sz w:val="24"/>
      <w:lang w:eastAsia="en-US"/>
    </w:rPr>
  </w:style>
  <w:style w:type="paragraph" w:customStyle="1" w:styleId="5AEA2F4B78834938AC3BA24DFAC325387">
    <w:name w:val="5AEA2F4B78834938AC3BA24DFAC325387"/>
    <w:rsid w:val="002014ED"/>
    <w:rPr>
      <w:rFonts w:ascii="Arial" w:eastAsiaTheme="minorHAnsi" w:hAnsi="Arial"/>
      <w:sz w:val="24"/>
      <w:lang w:eastAsia="en-US"/>
    </w:rPr>
  </w:style>
  <w:style w:type="paragraph" w:customStyle="1" w:styleId="E5F25939782C44D094D894C274D4DEDD7">
    <w:name w:val="E5F25939782C44D094D894C274D4DEDD7"/>
    <w:rsid w:val="002014ED"/>
    <w:rPr>
      <w:rFonts w:ascii="Arial" w:eastAsiaTheme="minorHAnsi" w:hAnsi="Arial"/>
      <w:sz w:val="24"/>
      <w:lang w:eastAsia="en-US"/>
    </w:rPr>
  </w:style>
  <w:style w:type="paragraph" w:customStyle="1" w:styleId="CD8A6EC065A1475B947C9580FC97D1346">
    <w:name w:val="CD8A6EC065A1475B947C9580FC97D1346"/>
    <w:rsid w:val="002014ED"/>
    <w:rPr>
      <w:rFonts w:ascii="Arial" w:eastAsiaTheme="minorHAnsi" w:hAnsi="Arial"/>
      <w:sz w:val="24"/>
      <w:lang w:eastAsia="en-US"/>
    </w:rPr>
  </w:style>
  <w:style w:type="paragraph" w:customStyle="1" w:styleId="3C6E6A168CD74977B95DF468A36115B06">
    <w:name w:val="3C6E6A168CD74977B95DF468A36115B06"/>
    <w:rsid w:val="002014ED"/>
    <w:rPr>
      <w:rFonts w:ascii="Arial" w:eastAsiaTheme="minorHAnsi" w:hAnsi="Arial"/>
      <w:sz w:val="24"/>
      <w:lang w:eastAsia="en-US"/>
    </w:rPr>
  </w:style>
  <w:style w:type="paragraph" w:customStyle="1" w:styleId="AE4C08B0108C4B1D83020C78E9147E5B6">
    <w:name w:val="AE4C08B0108C4B1D83020C78E9147E5B6"/>
    <w:rsid w:val="002014ED"/>
    <w:rPr>
      <w:rFonts w:ascii="Arial" w:eastAsiaTheme="minorHAnsi" w:hAnsi="Arial"/>
      <w:sz w:val="24"/>
      <w:lang w:eastAsia="en-US"/>
    </w:rPr>
  </w:style>
  <w:style w:type="paragraph" w:customStyle="1" w:styleId="59D7731B6F4847C68EE5D7050FD8F2766">
    <w:name w:val="59D7731B6F4847C68EE5D7050FD8F2766"/>
    <w:rsid w:val="002014ED"/>
    <w:rPr>
      <w:rFonts w:ascii="Arial" w:eastAsiaTheme="minorHAnsi" w:hAnsi="Arial"/>
      <w:sz w:val="24"/>
      <w:lang w:eastAsia="en-US"/>
    </w:rPr>
  </w:style>
  <w:style w:type="paragraph" w:customStyle="1" w:styleId="E62681E6DCAF488A93AAA32D9B9E5C946">
    <w:name w:val="E62681E6DCAF488A93AAA32D9B9E5C946"/>
    <w:rsid w:val="002014ED"/>
    <w:rPr>
      <w:rFonts w:ascii="Arial" w:eastAsiaTheme="minorHAnsi" w:hAnsi="Arial"/>
      <w:sz w:val="24"/>
      <w:lang w:eastAsia="en-US"/>
    </w:rPr>
  </w:style>
  <w:style w:type="paragraph" w:customStyle="1" w:styleId="85DA1DA4C3D746958302A6A26C8B427A4">
    <w:name w:val="85DA1DA4C3D746958302A6A26C8B427A4"/>
    <w:rsid w:val="002014ED"/>
    <w:rPr>
      <w:rFonts w:ascii="Arial" w:eastAsiaTheme="minorHAnsi" w:hAnsi="Arial"/>
      <w:sz w:val="24"/>
      <w:lang w:eastAsia="en-US"/>
    </w:rPr>
  </w:style>
  <w:style w:type="paragraph" w:customStyle="1" w:styleId="C884F645DF0E4CE3BCDC99B9837FA2433">
    <w:name w:val="C884F645DF0E4CE3BCDC99B9837FA2433"/>
    <w:rsid w:val="002014ED"/>
    <w:rPr>
      <w:rFonts w:ascii="Arial" w:eastAsiaTheme="minorHAnsi" w:hAnsi="Arial"/>
      <w:sz w:val="24"/>
      <w:lang w:eastAsia="en-US"/>
    </w:rPr>
  </w:style>
  <w:style w:type="paragraph" w:customStyle="1" w:styleId="1673DA3EB3444C3CB6DDF510A1D3DA942">
    <w:name w:val="1673DA3EB3444C3CB6DDF510A1D3DA942"/>
    <w:rsid w:val="002014ED"/>
    <w:rPr>
      <w:rFonts w:ascii="Arial" w:eastAsiaTheme="minorHAnsi" w:hAnsi="Arial"/>
      <w:sz w:val="24"/>
      <w:lang w:eastAsia="en-US"/>
    </w:rPr>
  </w:style>
  <w:style w:type="paragraph" w:customStyle="1" w:styleId="79A14B10FCE540259362430269760D2C">
    <w:name w:val="79A14B10FCE540259362430269760D2C"/>
    <w:rsid w:val="002014ED"/>
    <w:rPr>
      <w:rFonts w:ascii="Arial" w:eastAsiaTheme="minorHAnsi" w:hAnsi="Arial"/>
      <w:sz w:val="24"/>
      <w:lang w:eastAsia="en-US"/>
    </w:rPr>
  </w:style>
  <w:style w:type="paragraph" w:customStyle="1" w:styleId="FBB6F082DCEE4B24B4DEF967F2612FFB29">
    <w:name w:val="FBB6F082DCEE4B24B4DEF967F2612FFB29"/>
    <w:rsid w:val="002014ED"/>
    <w:pPr>
      <w:spacing w:after="0"/>
    </w:pPr>
    <w:rPr>
      <w:rFonts w:ascii="Arial" w:eastAsiaTheme="minorHAnsi" w:hAnsi="Arial"/>
      <w:b/>
      <w:color w:val="000000" w:themeColor="text1"/>
      <w:sz w:val="24"/>
      <w:lang w:eastAsia="en-US"/>
    </w:rPr>
  </w:style>
  <w:style w:type="paragraph" w:customStyle="1" w:styleId="D81DB757132747F39E963AC42EC1F5EC28">
    <w:name w:val="D81DB757132747F39E963AC42EC1F5EC28"/>
    <w:rsid w:val="002014ED"/>
    <w:pPr>
      <w:spacing w:after="0"/>
    </w:pPr>
    <w:rPr>
      <w:rFonts w:ascii="Arial" w:eastAsiaTheme="minorHAnsi" w:hAnsi="Arial"/>
      <w:b/>
      <w:color w:val="000000" w:themeColor="text1"/>
      <w:sz w:val="24"/>
      <w:lang w:eastAsia="en-US"/>
    </w:rPr>
  </w:style>
  <w:style w:type="paragraph" w:customStyle="1" w:styleId="B6EFCBF58E814B0FB4A2E11E685036BA14">
    <w:name w:val="B6EFCBF58E814B0FB4A2E11E685036BA14"/>
    <w:rsid w:val="002014ED"/>
    <w:pPr>
      <w:spacing w:after="0"/>
    </w:pPr>
    <w:rPr>
      <w:rFonts w:ascii="Arial" w:eastAsiaTheme="minorHAnsi" w:hAnsi="Arial"/>
      <w:b/>
      <w:color w:val="000000" w:themeColor="text1"/>
      <w:sz w:val="24"/>
      <w:lang w:eastAsia="en-US"/>
    </w:rPr>
  </w:style>
  <w:style w:type="paragraph" w:customStyle="1" w:styleId="95E0DCC38A064C58934FB5386DC4403D8">
    <w:name w:val="95E0DCC38A064C58934FB5386DC4403D8"/>
    <w:rsid w:val="002014ED"/>
    <w:pPr>
      <w:spacing w:after="0"/>
    </w:pPr>
    <w:rPr>
      <w:rFonts w:ascii="Arial" w:eastAsiaTheme="minorHAnsi" w:hAnsi="Arial"/>
      <w:b/>
      <w:color w:val="000000" w:themeColor="text1"/>
      <w:sz w:val="24"/>
      <w:lang w:eastAsia="en-US"/>
    </w:rPr>
  </w:style>
  <w:style w:type="paragraph" w:customStyle="1" w:styleId="A248F2E9EBC1460D8FD13D304DB9EF0F7">
    <w:name w:val="A248F2E9EBC1460D8FD13D304DB9EF0F7"/>
    <w:rsid w:val="002014ED"/>
    <w:pPr>
      <w:spacing w:after="0"/>
    </w:pPr>
    <w:rPr>
      <w:rFonts w:ascii="Arial" w:eastAsiaTheme="minorHAnsi" w:hAnsi="Arial"/>
      <w:b/>
      <w:color w:val="000000" w:themeColor="text1"/>
      <w:sz w:val="24"/>
      <w:lang w:eastAsia="en-US"/>
    </w:rPr>
  </w:style>
  <w:style w:type="paragraph" w:customStyle="1" w:styleId="7E9930CE79324E40978A70B7F92421BE8">
    <w:name w:val="7E9930CE79324E40978A70B7F92421BE8"/>
    <w:rsid w:val="002014ED"/>
    <w:pPr>
      <w:spacing w:after="0"/>
    </w:pPr>
    <w:rPr>
      <w:rFonts w:ascii="Arial" w:eastAsiaTheme="minorHAnsi" w:hAnsi="Arial"/>
      <w:b/>
      <w:color w:val="000000" w:themeColor="text1"/>
      <w:sz w:val="24"/>
      <w:lang w:eastAsia="en-US"/>
    </w:rPr>
  </w:style>
  <w:style w:type="paragraph" w:customStyle="1" w:styleId="D8372B7F85A24F958B4CF29142F972758">
    <w:name w:val="D8372B7F85A24F958B4CF29142F972758"/>
    <w:rsid w:val="002014ED"/>
    <w:pPr>
      <w:spacing w:after="0"/>
    </w:pPr>
    <w:rPr>
      <w:rFonts w:ascii="Arial" w:eastAsiaTheme="minorHAnsi" w:hAnsi="Arial"/>
      <w:b/>
      <w:color w:val="000000" w:themeColor="text1"/>
      <w:sz w:val="24"/>
      <w:lang w:eastAsia="en-US"/>
    </w:rPr>
  </w:style>
  <w:style w:type="paragraph" w:customStyle="1" w:styleId="E57A712CEB5443819E0847D1D1E0A21B8">
    <w:name w:val="E57A712CEB5443819E0847D1D1E0A21B8"/>
    <w:rsid w:val="002014ED"/>
    <w:pPr>
      <w:spacing w:after="0"/>
    </w:pPr>
    <w:rPr>
      <w:rFonts w:ascii="Arial" w:eastAsiaTheme="minorHAnsi" w:hAnsi="Arial"/>
      <w:b/>
      <w:color w:val="000000" w:themeColor="text1"/>
      <w:sz w:val="24"/>
      <w:lang w:eastAsia="en-US"/>
    </w:rPr>
  </w:style>
  <w:style w:type="paragraph" w:customStyle="1" w:styleId="AA7350036D834A098B94BC22A545292813">
    <w:name w:val="AA7350036D834A098B94BC22A545292813"/>
    <w:rsid w:val="002014ED"/>
    <w:pPr>
      <w:spacing w:after="0"/>
    </w:pPr>
    <w:rPr>
      <w:rFonts w:ascii="Arial" w:eastAsiaTheme="minorHAnsi" w:hAnsi="Arial"/>
      <w:b/>
      <w:color w:val="000000" w:themeColor="text1"/>
      <w:sz w:val="24"/>
      <w:lang w:eastAsia="en-US"/>
    </w:rPr>
  </w:style>
  <w:style w:type="paragraph" w:customStyle="1" w:styleId="404FBA2A628540CE896AF3F43AAA6B1C12">
    <w:name w:val="404FBA2A628540CE896AF3F43AAA6B1C12"/>
    <w:rsid w:val="002014ED"/>
    <w:pPr>
      <w:spacing w:after="0"/>
    </w:pPr>
    <w:rPr>
      <w:rFonts w:ascii="Arial" w:eastAsiaTheme="minorHAnsi" w:hAnsi="Arial"/>
      <w:b/>
      <w:color w:val="000000" w:themeColor="text1"/>
      <w:sz w:val="24"/>
      <w:lang w:eastAsia="en-US"/>
    </w:rPr>
  </w:style>
  <w:style w:type="paragraph" w:customStyle="1" w:styleId="1C2A1A14C06A46C397C764FF16752F7620">
    <w:name w:val="1C2A1A14C06A46C397C764FF16752F7620"/>
    <w:rsid w:val="002014ED"/>
    <w:pPr>
      <w:spacing w:after="0"/>
    </w:pPr>
    <w:rPr>
      <w:rFonts w:ascii="Arial" w:eastAsiaTheme="minorHAnsi" w:hAnsi="Arial"/>
      <w:b/>
      <w:color w:val="000000" w:themeColor="text1"/>
      <w:sz w:val="24"/>
      <w:lang w:eastAsia="en-US"/>
    </w:rPr>
  </w:style>
  <w:style w:type="paragraph" w:customStyle="1" w:styleId="BC4A08BD52704849B320D644168B4CE321">
    <w:name w:val="BC4A08BD52704849B320D644168B4CE321"/>
    <w:rsid w:val="002014ED"/>
    <w:pPr>
      <w:spacing w:after="0"/>
    </w:pPr>
    <w:rPr>
      <w:rFonts w:ascii="Arial" w:eastAsiaTheme="minorHAnsi" w:hAnsi="Arial"/>
      <w:b/>
      <w:color w:val="000000" w:themeColor="text1"/>
      <w:sz w:val="24"/>
      <w:lang w:eastAsia="en-US"/>
    </w:rPr>
  </w:style>
  <w:style w:type="paragraph" w:customStyle="1" w:styleId="2393A7BB1C6040519D05150E845371E721">
    <w:name w:val="2393A7BB1C6040519D05150E845371E721"/>
    <w:rsid w:val="002014ED"/>
    <w:pPr>
      <w:spacing w:after="0"/>
    </w:pPr>
    <w:rPr>
      <w:rFonts w:ascii="Arial" w:eastAsiaTheme="minorHAnsi" w:hAnsi="Arial"/>
      <w:b/>
      <w:color w:val="000000" w:themeColor="text1"/>
      <w:sz w:val="24"/>
      <w:lang w:eastAsia="en-US"/>
    </w:rPr>
  </w:style>
  <w:style w:type="paragraph" w:customStyle="1" w:styleId="ED9D6DE7D9264488819E206C2193B69820">
    <w:name w:val="ED9D6DE7D9264488819E206C2193B69820"/>
    <w:rsid w:val="002014ED"/>
    <w:pPr>
      <w:spacing w:after="0"/>
    </w:pPr>
    <w:rPr>
      <w:rFonts w:ascii="Arial" w:eastAsiaTheme="minorHAnsi" w:hAnsi="Arial"/>
      <w:b/>
      <w:color w:val="000000" w:themeColor="text1"/>
      <w:sz w:val="24"/>
      <w:lang w:eastAsia="en-US"/>
    </w:rPr>
  </w:style>
  <w:style w:type="paragraph" w:customStyle="1" w:styleId="C6A0B4A8DD6F4A5A90006B02DCDB8C5512">
    <w:name w:val="C6A0B4A8DD6F4A5A90006B02DCDB8C5512"/>
    <w:rsid w:val="002014ED"/>
    <w:rPr>
      <w:rFonts w:ascii="Arial" w:eastAsiaTheme="minorHAnsi" w:hAnsi="Arial"/>
      <w:sz w:val="24"/>
      <w:lang w:eastAsia="en-US"/>
    </w:rPr>
  </w:style>
  <w:style w:type="paragraph" w:customStyle="1" w:styleId="628D1D54DE1A4872AC660A4B53515A0212">
    <w:name w:val="628D1D54DE1A4872AC660A4B53515A0212"/>
    <w:rsid w:val="002014ED"/>
    <w:rPr>
      <w:rFonts w:ascii="Arial" w:eastAsiaTheme="minorHAnsi" w:hAnsi="Arial"/>
      <w:sz w:val="24"/>
      <w:lang w:eastAsia="en-US"/>
    </w:rPr>
  </w:style>
  <w:style w:type="paragraph" w:customStyle="1" w:styleId="32ED938C7EB24CDCBF6836BD375621FC12">
    <w:name w:val="32ED938C7EB24CDCBF6836BD375621FC12"/>
    <w:rsid w:val="002014ED"/>
    <w:rPr>
      <w:rFonts w:ascii="Arial" w:eastAsiaTheme="minorHAnsi" w:hAnsi="Arial"/>
      <w:sz w:val="24"/>
      <w:lang w:eastAsia="en-US"/>
    </w:rPr>
  </w:style>
  <w:style w:type="paragraph" w:customStyle="1" w:styleId="7FDE970EA94A437180C1BFC76C7FA78012">
    <w:name w:val="7FDE970EA94A437180C1BFC76C7FA78012"/>
    <w:rsid w:val="002014ED"/>
    <w:rPr>
      <w:rFonts w:ascii="Arial" w:eastAsiaTheme="minorHAnsi" w:hAnsi="Arial"/>
      <w:sz w:val="24"/>
      <w:lang w:eastAsia="en-US"/>
    </w:rPr>
  </w:style>
  <w:style w:type="paragraph" w:customStyle="1" w:styleId="D17BB891454A402DA4863A2CA3E472E512">
    <w:name w:val="D17BB891454A402DA4863A2CA3E472E512"/>
    <w:rsid w:val="002014ED"/>
    <w:rPr>
      <w:rFonts w:ascii="Arial" w:eastAsiaTheme="minorHAnsi" w:hAnsi="Arial"/>
      <w:sz w:val="24"/>
      <w:lang w:eastAsia="en-US"/>
    </w:rPr>
  </w:style>
  <w:style w:type="paragraph" w:customStyle="1" w:styleId="5AEA2F4B78834938AC3BA24DFAC325388">
    <w:name w:val="5AEA2F4B78834938AC3BA24DFAC325388"/>
    <w:rsid w:val="002014ED"/>
    <w:rPr>
      <w:rFonts w:ascii="Arial" w:eastAsiaTheme="minorHAnsi" w:hAnsi="Arial"/>
      <w:sz w:val="24"/>
      <w:lang w:eastAsia="en-US"/>
    </w:rPr>
  </w:style>
  <w:style w:type="paragraph" w:customStyle="1" w:styleId="E5F25939782C44D094D894C274D4DEDD8">
    <w:name w:val="E5F25939782C44D094D894C274D4DEDD8"/>
    <w:rsid w:val="002014ED"/>
    <w:rPr>
      <w:rFonts w:ascii="Arial" w:eastAsiaTheme="minorHAnsi" w:hAnsi="Arial"/>
      <w:sz w:val="24"/>
      <w:lang w:eastAsia="en-US"/>
    </w:rPr>
  </w:style>
  <w:style w:type="paragraph" w:customStyle="1" w:styleId="CD8A6EC065A1475B947C9580FC97D1347">
    <w:name w:val="CD8A6EC065A1475B947C9580FC97D1347"/>
    <w:rsid w:val="002014ED"/>
    <w:rPr>
      <w:rFonts w:ascii="Arial" w:eastAsiaTheme="minorHAnsi" w:hAnsi="Arial"/>
      <w:sz w:val="24"/>
      <w:lang w:eastAsia="en-US"/>
    </w:rPr>
  </w:style>
  <w:style w:type="paragraph" w:customStyle="1" w:styleId="3C6E6A168CD74977B95DF468A36115B07">
    <w:name w:val="3C6E6A168CD74977B95DF468A36115B07"/>
    <w:rsid w:val="002014ED"/>
    <w:rPr>
      <w:rFonts w:ascii="Arial" w:eastAsiaTheme="minorHAnsi" w:hAnsi="Arial"/>
      <w:sz w:val="24"/>
      <w:lang w:eastAsia="en-US"/>
    </w:rPr>
  </w:style>
  <w:style w:type="paragraph" w:customStyle="1" w:styleId="AE4C08B0108C4B1D83020C78E9147E5B7">
    <w:name w:val="AE4C08B0108C4B1D83020C78E9147E5B7"/>
    <w:rsid w:val="002014ED"/>
    <w:rPr>
      <w:rFonts w:ascii="Arial" w:eastAsiaTheme="minorHAnsi" w:hAnsi="Arial"/>
      <w:sz w:val="24"/>
      <w:lang w:eastAsia="en-US"/>
    </w:rPr>
  </w:style>
  <w:style w:type="paragraph" w:customStyle="1" w:styleId="59D7731B6F4847C68EE5D7050FD8F2767">
    <w:name w:val="59D7731B6F4847C68EE5D7050FD8F2767"/>
    <w:rsid w:val="002014ED"/>
    <w:rPr>
      <w:rFonts w:ascii="Arial" w:eastAsiaTheme="minorHAnsi" w:hAnsi="Arial"/>
      <w:sz w:val="24"/>
      <w:lang w:eastAsia="en-US"/>
    </w:rPr>
  </w:style>
  <w:style w:type="paragraph" w:customStyle="1" w:styleId="E62681E6DCAF488A93AAA32D9B9E5C947">
    <w:name w:val="E62681E6DCAF488A93AAA32D9B9E5C947"/>
    <w:rsid w:val="002014ED"/>
    <w:rPr>
      <w:rFonts w:ascii="Arial" w:eastAsiaTheme="minorHAnsi" w:hAnsi="Arial"/>
      <w:sz w:val="24"/>
      <w:lang w:eastAsia="en-US"/>
    </w:rPr>
  </w:style>
  <w:style w:type="paragraph" w:customStyle="1" w:styleId="85DA1DA4C3D746958302A6A26C8B427A5">
    <w:name w:val="85DA1DA4C3D746958302A6A26C8B427A5"/>
    <w:rsid w:val="002014ED"/>
    <w:rPr>
      <w:rFonts w:ascii="Arial" w:eastAsiaTheme="minorHAnsi" w:hAnsi="Arial"/>
      <w:sz w:val="24"/>
      <w:lang w:eastAsia="en-US"/>
    </w:rPr>
  </w:style>
  <w:style w:type="paragraph" w:customStyle="1" w:styleId="C884F645DF0E4CE3BCDC99B9837FA2434">
    <w:name w:val="C884F645DF0E4CE3BCDC99B9837FA2434"/>
    <w:rsid w:val="002014ED"/>
    <w:rPr>
      <w:rFonts w:ascii="Arial" w:eastAsiaTheme="minorHAnsi" w:hAnsi="Arial"/>
      <w:sz w:val="24"/>
      <w:lang w:eastAsia="en-US"/>
    </w:rPr>
  </w:style>
  <w:style w:type="paragraph" w:customStyle="1" w:styleId="1673DA3EB3444C3CB6DDF510A1D3DA943">
    <w:name w:val="1673DA3EB3444C3CB6DDF510A1D3DA943"/>
    <w:rsid w:val="002014ED"/>
    <w:rPr>
      <w:rFonts w:ascii="Arial" w:eastAsiaTheme="minorHAnsi" w:hAnsi="Arial"/>
      <w:sz w:val="24"/>
      <w:lang w:eastAsia="en-US"/>
    </w:rPr>
  </w:style>
  <w:style w:type="paragraph" w:customStyle="1" w:styleId="79A14B10FCE540259362430269760D2C1">
    <w:name w:val="79A14B10FCE540259362430269760D2C1"/>
    <w:rsid w:val="002014ED"/>
    <w:rPr>
      <w:rFonts w:ascii="Arial" w:eastAsiaTheme="minorHAnsi" w:hAnsi="Arial"/>
      <w:sz w:val="24"/>
      <w:lang w:eastAsia="en-US"/>
    </w:rPr>
  </w:style>
  <w:style w:type="paragraph" w:customStyle="1" w:styleId="FBB6F082DCEE4B24B4DEF967F2612FFB30">
    <w:name w:val="FBB6F082DCEE4B24B4DEF967F2612FFB30"/>
    <w:rsid w:val="002014ED"/>
    <w:pPr>
      <w:spacing w:after="0"/>
    </w:pPr>
    <w:rPr>
      <w:rFonts w:ascii="Arial" w:eastAsiaTheme="minorHAnsi" w:hAnsi="Arial"/>
      <w:b/>
      <w:color w:val="000000" w:themeColor="text1"/>
      <w:sz w:val="24"/>
      <w:lang w:eastAsia="en-US"/>
    </w:rPr>
  </w:style>
  <w:style w:type="paragraph" w:customStyle="1" w:styleId="D81DB757132747F39E963AC42EC1F5EC29">
    <w:name w:val="D81DB757132747F39E963AC42EC1F5EC29"/>
    <w:rsid w:val="002014ED"/>
    <w:pPr>
      <w:spacing w:after="0"/>
    </w:pPr>
    <w:rPr>
      <w:rFonts w:ascii="Arial" w:eastAsiaTheme="minorHAnsi" w:hAnsi="Arial"/>
      <w:b/>
      <w:color w:val="000000" w:themeColor="text1"/>
      <w:sz w:val="24"/>
      <w:lang w:eastAsia="en-US"/>
    </w:rPr>
  </w:style>
  <w:style w:type="paragraph" w:customStyle="1" w:styleId="B6EFCBF58E814B0FB4A2E11E685036BA15">
    <w:name w:val="B6EFCBF58E814B0FB4A2E11E685036BA15"/>
    <w:rsid w:val="002014ED"/>
    <w:pPr>
      <w:spacing w:after="0"/>
    </w:pPr>
    <w:rPr>
      <w:rFonts w:ascii="Arial" w:eastAsiaTheme="minorHAnsi" w:hAnsi="Arial"/>
      <w:b/>
      <w:color w:val="000000" w:themeColor="text1"/>
      <w:sz w:val="24"/>
      <w:lang w:eastAsia="en-US"/>
    </w:rPr>
  </w:style>
  <w:style w:type="paragraph" w:customStyle="1" w:styleId="95E0DCC38A064C58934FB5386DC4403D9">
    <w:name w:val="95E0DCC38A064C58934FB5386DC4403D9"/>
    <w:rsid w:val="002014ED"/>
    <w:pPr>
      <w:spacing w:after="0"/>
    </w:pPr>
    <w:rPr>
      <w:rFonts w:ascii="Arial" w:eastAsiaTheme="minorHAnsi" w:hAnsi="Arial"/>
      <w:b/>
      <w:color w:val="000000" w:themeColor="text1"/>
      <w:sz w:val="24"/>
      <w:lang w:eastAsia="en-US"/>
    </w:rPr>
  </w:style>
  <w:style w:type="paragraph" w:customStyle="1" w:styleId="A248F2E9EBC1460D8FD13D304DB9EF0F8">
    <w:name w:val="A248F2E9EBC1460D8FD13D304DB9EF0F8"/>
    <w:rsid w:val="002014ED"/>
    <w:pPr>
      <w:spacing w:after="0"/>
    </w:pPr>
    <w:rPr>
      <w:rFonts w:ascii="Arial" w:eastAsiaTheme="minorHAnsi" w:hAnsi="Arial"/>
      <w:b/>
      <w:color w:val="000000" w:themeColor="text1"/>
      <w:sz w:val="24"/>
      <w:lang w:eastAsia="en-US"/>
    </w:rPr>
  </w:style>
  <w:style w:type="paragraph" w:customStyle="1" w:styleId="7E9930CE79324E40978A70B7F92421BE9">
    <w:name w:val="7E9930CE79324E40978A70B7F92421BE9"/>
    <w:rsid w:val="002014ED"/>
    <w:pPr>
      <w:spacing w:after="0"/>
    </w:pPr>
    <w:rPr>
      <w:rFonts w:ascii="Arial" w:eastAsiaTheme="minorHAnsi" w:hAnsi="Arial"/>
      <w:b/>
      <w:color w:val="000000" w:themeColor="text1"/>
      <w:sz w:val="24"/>
      <w:lang w:eastAsia="en-US"/>
    </w:rPr>
  </w:style>
  <w:style w:type="paragraph" w:customStyle="1" w:styleId="D8372B7F85A24F958B4CF29142F972759">
    <w:name w:val="D8372B7F85A24F958B4CF29142F972759"/>
    <w:rsid w:val="002014ED"/>
    <w:pPr>
      <w:spacing w:after="0"/>
    </w:pPr>
    <w:rPr>
      <w:rFonts w:ascii="Arial" w:eastAsiaTheme="minorHAnsi" w:hAnsi="Arial"/>
      <w:b/>
      <w:color w:val="000000" w:themeColor="text1"/>
      <w:sz w:val="24"/>
      <w:lang w:eastAsia="en-US"/>
    </w:rPr>
  </w:style>
  <w:style w:type="paragraph" w:customStyle="1" w:styleId="E57A712CEB5443819E0847D1D1E0A21B9">
    <w:name w:val="E57A712CEB5443819E0847D1D1E0A21B9"/>
    <w:rsid w:val="002014ED"/>
    <w:pPr>
      <w:spacing w:after="0"/>
    </w:pPr>
    <w:rPr>
      <w:rFonts w:ascii="Arial" w:eastAsiaTheme="minorHAnsi" w:hAnsi="Arial"/>
      <w:b/>
      <w:color w:val="000000" w:themeColor="text1"/>
      <w:sz w:val="24"/>
      <w:lang w:eastAsia="en-US"/>
    </w:rPr>
  </w:style>
  <w:style w:type="paragraph" w:customStyle="1" w:styleId="AA7350036D834A098B94BC22A545292814">
    <w:name w:val="AA7350036D834A098B94BC22A545292814"/>
    <w:rsid w:val="002014ED"/>
    <w:pPr>
      <w:spacing w:after="0"/>
    </w:pPr>
    <w:rPr>
      <w:rFonts w:ascii="Arial" w:eastAsiaTheme="minorHAnsi" w:hAnsi="Arial"/>
      <w:b/>
      <w:color w:val="000000" w:themeColor="text1"/>
      <w:sz w:val="24"/>
      <w:lang w:eastAsia="en-US"/>
    </w:rPr>
  </w:style>
  <w:style w:type="paragraph" w:customStyle="1" w:styleId="404FBA2A628540CE896AF3F43AAA6B1C13">
    <w:name w:val="404FBA2A628540CE896AF3F43AAA6B1C13"/>
    <w:rsid w:val="002014ED"/>
    <w:pPr>
      <w:spacing w:after="0"/>
    </w:pPr>
    <w:rPr>
      <w:rFonts w:ascii="Arial" w:eastAsiaTheme="minorHAnsi" w:hAnsi="Arial"/>
      <w:b/>
      <w:color w:val="000000" w:themeColor="text1"/>
      <w:sz w:val="24"/>
      <w:lang w:eastAsia="en-US"/>
    </w:rPr>
  </w:style>
  <w:style w:type="paragraph" w:customStyle="1" w:styleId="1C2A1A14C06A46C397C764FF16752F7621">
    <w:name w:val="1C2A1A14C06A46C397C764FF16752F7621"/>
    <w:rsid w:val="002014ED"/>
    <w:pPr>
      <w:spacing w:after="0"/>
    </w:pPr>
    <w:rPr>
      <w:rFonts w:ascii="Arial" w:eastAsiaTheme="minorHAnsi" w:hAnsi="Arial"/>
      <w:b/>
      <w:color w:val="000000" w:themeColor="text1"/>
      <w:sz w:val="24"/>
      <w:lang w:eastAsia="en-US"/>
    </w:rPr>
  </w:style>
  <w:style w:type="paragraph" w:customStyle="1" w:styleId="BC4A08BD52704849B320D644168B4CE322">
    <w:name w:val="BC4A08BD52704849B320D644168B4CE322"/>
    <w:rsid w:val="002014ED"/>
    <w:pPr>
      <w:spacing w:after="0"/>
    </w:pPr>
    <w:rPr>
      <w:rFonts w:ascii="Arial" w:eastAsiaTheme="minorHAnsi" w:hAnsi="Arial"/>
      <w:b/>
      <w:color w:val="000000" w:themeColor="text1"/>
      <w:sz w:val="24"/>
      <w:lang w:eastAsia="en-US"/>
    </w:rPr>
  </w:style>
  <w:style w:type="paragraph" w:customStyle="1" w:styleId="2393A7BB1C6040519D05150E845371E722">
    <w:name w:val="2393A7BB1C6040519D05150E845371E722"/>
    <w:rsid w:val="002014ED"/>
    <w:pPr>
      <w:spacing w:after="0"/>
    </w:pPr>
    <w:rPr>
      <w:rFonts w:ascii="Arial" w:eastAsiaTheme="minorHAnsi" w:hAnsi="Arial"/>
      <w:b/>
      <w:color w:val="000000" w:themeColor="text1"/>
      <w:sz w:val="24"/>
      <w:lang w:eastAsia="en-US"/>
    </w:rPr>
  </w:style>
  <w:style w:type="paragraph" w:customStyle="1" w:styleId="ED9D6DE7D9264488819E206C2193B69821">
    <w:name w:val="ED9D6DE7D9264488819E206C2193B69821"/>
    <w:rsid w:val="002014ED"/>
    <w:pPr>
      <w:spacing w:after="0"/>
    </w:pPr>
    <w:rPr>
      <w:rFonts w:ascii="Arial" w:eastAsiaTheme="minorHAnsi" w:hAnsi="Arial"/>
      <w:b/>
      <w:color w:val="000000" w:themeColor="text1"/>
      <w:sz w:val="24"/>
      <w:lang w:eastAsia="en-US"/>
    </w:rPr>
  </w:style>
  <w:style w:type="paragraph" w:customStyle="1" w:styleId="C6A0B4A8DD6F4A5A90006B02DCDB8C5513">
    <w:name w:val="C6A0B4A8DD6F4A5A90006B02DCDB8C5513"/>
    <w:rsid w:val="002014ED"/>
    <w:rPr>
      <w:rFonts w:ascii="Arial" w:eastAsiaTheme="minorHAnsi" w:hAnsi="Arial"/>
      <w:sz w:val="24"/>
      <w:lang w:eastAsia="en-US"/>
    </w:rPr>
  </w:style>
  <w:style w:type="paragraph" w:customStyle="1" w:styleId="628D1D54DE1A4872AC660A4B53515A0213">
    <w:name w:val="628D1D54DE1A4872AC660A4B53515A0213"/>
    <w:rsid w:val="002014ED"/>
    <w:rPr>
      <w:rFonts w:ascii="Arial" w:eastAsiaTheme="minorHAnsi" w:hAnsi="Arial"/>
      <w:sz w:val="24"/>
      <w:lang w:eastAsia="en-US"/>
    </w:rPr>
  </w:style>
  <w:style w:type="paragraph" w:customStyle="1" w:styleId="32ED938C7EB24CDCBF6836BD375621FC13">
    <w:name w:val="32ED938C7EB24CDCBF6836BD375621FC13"/>
    <w:rsid w:val="002014ED"/>
    <w:rPr>
      <w:rFonts w:ascii="Arial" w:eastAsiaTheme="minorHAnsi" w:hAnsi="Arial"/>
      <w:sz w:val="24"/>
      <w:lang w:eastAsia="en-US"/>
    </w:rPr>
  </w:style>
  <w:style w:type="paragraph" w:customStyle="1" w:styleId="7FDE970EA94A437180C1BFC76C7FA78013">
    <w:name w:val="7FDE970EA94A437180C1BFC76C7FA78013"/>
    <w:rsid w:val="002014ED"/>
    <w:rPr>
      <w:rFonts w:ascii="Arial" w:eastAsiaTheme="minorHAnsi" w:hAnsi="Arial"/>
      <w:sz w:val="24"/>
      <w:lang w:eastAsia="en-US"/>
    </w:rPr>
  </w:style>
  <w:style w:type="paragraph" w:customStyle="1" w:styleId="D17BB891454A402DA4863A2CA3E472E513">
    <w:name w:val="D17BB891454A402DA4863A2CA3E472E513"/>
    <w:rsid w:val="002014ED"/>
    <w:rPr>
      <w:rFonts w:ascii="Arial" w:eastAsiaTheme="minorHAnsi" w:hAnsi="Arial"/>
      <w:sz w:val="24"/>
      <w:lang w:eastAsia="en-US"/>
    </w:rPr>
  </w:style>
  <w:style w:type="paragraph" w:customStyle="1" w:styleId="5AEA2F4B78834938AC3BA24DFAC325389">
    <w:name w:val="5AEA2F4B78834938AC3BA24DFAC325389"/>
    <w:rsid w:val="002014ED"/>
    <w:rPr>
      <w:rFonts w:ascii="Arial" w:eastAsiaTheme="minorHAnsi" w:hAnsi="Arial"/>
      <w:sz w:val="24"/>
      <w:lang w:eastAsia="en-US"/>
    </w:rPr>
  </w:style>
  <w:style w:type="paragraph" w:customStyle="1" w:styleId="E5F25939782C44D094D894C274D4DEDD9">
    <w:name w:val="E5F25939782C44D094D894C274D4DEDD9"/>
    <w:rsid w:val="002014ED"/>
    <w:rPr>
      <w:rFonts w:ascii="Arial" w:eastAsiaTheme="minorHAnsi" w:hAnsi="Arial"/>
      <w:sz w:val="24"/>
      <w:lang w:eastAsia="en-US"/>
    </w:rPr>
  </w:style>
  <w:style w:type="paragraph" w:customStyle="1" w:styleId="CD8A6EC065A1475B947C9580FC97D1348">
    <w:name w:val="CD8A6EC065A1475B947C9580FC97D1348"/>
    <w:rsid w:val="002014ED"/>
    <w:rPr>
      <w:rFonts w:ascii="Arial" w:eastAsiaTheme="minorHAnsi" w:hAnsi="Arial"/>
      <w:sz w:val="24"/>
      <w:lang w:eastAsia="en-US"/>
    </w:rPr>
  </w:style>
  <w:style w:type="paragraph" w:customStyle="1" w:styleId="3C6E6A168CD74977B95DF468A36115B08">
    <w:name w:val="3C6E6A168CD74977B95DF468A36115B08"/>
    <w:rsid w:val="002014ED"/>
    <w:rPr>
      <w:rFonts w:ascii="Arial" w:eastAsiaTheme="minorHAnsi" w:hAnsi="Arial"/>
      <w:sz w:val="24"/>
      <w:lang w:eastAsia="en-US"/>
    </w:rPr>
  </w:style>
  <w:style w:type="paragraph" w:customStyle="1" w:styleId="AE4C08B0108C4B1D83020C78E9147E5B8">
    <w:name w:val="AE4C08B0108C4B1D83020C78E9147E5B8"/>
    <w:rsid w:val="002014ED"/>
    <w:rPr>
      <w:rFonts w:ascii="Arial" w:eastAsiaTheme="minorHAnsi" w:hAnsi="Arial"/>
      <w:sz w:val="24"/>
      <w:lang w:eastAsia="en-US"/>
    </w:rPr>
  </w:style>
  <w:style w:type="paragraph" w:customStyle="1" w:styleId="59D7731B6F4847C68EE5D7050FD8F2768">
    <w:name w:val="59D7731B6F4847C68EE5D7050FD8F2768"/>
    <w:rsid w:val="002014ED"/>
    <w:rPr>
      <w:rFonts w:ascii="Arial" w:eastAsiaTheme="minorHAnsi" w:hAnsi="Arial"/>
      <w:sz w:val="24"/>
      <w:lang w:eastAsia="en-US"/>
    </w:rPr>
  </w:style>
  <w:style w:type="paragraph" w:customStyle="1" w:styleId="E62681E6DCAF488A93AAA32D9B9E5C948">
    <w:name w:val="E62681E6DCAF488A93AAA32D9B9E5C948"/>
    <w:rsid w:val="002014ED"/>
    <w:rPr>
      <w:rFonts w:ascii="Arial" w:eastAsiaTheme="minorHAnsi" w:hAnsi="Arial"/>
      <w:sz w:val="24"/>
      <w:lang w:eastAsia="en-US"/>
    </w:rPr>
  </w:style>
  <w:style w:type="paragraph" w:customStyle="1" w:styleId="85DA1DA4C3D746958302A6A26C8B427A6">
    <w:name w:val="85DA1DA4C3D746958302A6A26C8B427A6"/>
    <w:rsid w:val="002014ED"/>
    <w:rPr>
      <w:rFonts w:ascii="Arial" w:eastAsiaTheme="minorHAnsi" w:hAnsi="Arial"/>
      <w:sz w:val="24"/>
      <w:lang w:eastAsia="en-US"/>
    </w:rPr>
  </w:style>
  <w:style w:type="paragraph" w:customStyle="1" w:styleId="C884F645DF0E4CE3BCDC99B9837FA2435">
    <w:name w:val="C884F645DF0E4CE3BCDC99B9837FA2435"/>
    <w:rsid w:val="002014ED"/>
    <w:rPr>
      <w:rFonts w:ascii="Arial" w:eastAsiaTheme="minorHAnsi" w:hAnsi="Arial"/>
      <w:sz w:val="24"/>
      <w:lang w:eastAsia="en-US"/>
    </w:rPr>
  </w:style>
  <w:style w:type="paragraph" w:customStyle="1" w:styleId="1673DA3EB3444C3CB6DDF510A1D3DA944">
    <w:name w:val="1673DA3EB3444C3CB6DDF510A1D3DA944"/>
    <w:rsid w:val="002014ED"/>
    <w:rPr>
      <w:rFonts w:ascii="Arial" w:eastAsiaTheme="minorHAnsi" w:hAnsi="Arial"/>
      <w:sz w:val="24"/>
      <w:lang w:eastAsia="en-US"/>
    </w:rPr>
  </w:style>
  <w:style w:type="paragraph" w:customStyle="1" w:styleId="79A14B10FCE540259362430269760D2C2">
    <w:name w:val="79A14B10FCE540259362430269760D2C2"/>
    <w:rsid w:val="002014ED"/>
    <w:rPr>
      <w:rFonts w:ascii="Arial" w:eastAsiaTheme="minorHAnsi" w:hAnsi="Arial"/>
      <w:sz w:val="24"/>
      <w:lang w:eastAsia="en-US"/>
    </w:rPr>
  </w:style>
  <w:style w:type="paragraph" w:customStyle="1" w:styleId="FBB6F082DCEE4B24B4DEF967F2612FFB31">
    <w:name w:val="FBB6F082DCEE4B24B4DEF967F2612FFB31"/>
    <w:rsid w:val="002014ED"/>
    <w:pPr>
      <w:spacing w:after="0"/>
    </w:pPr>
    <w:rPr>
      <w:rFonts w:ascii="Arial" w:eastAsiaTheme="minorHAnsi" w:hAnsi="Arial"/>
      <w:b/>
      <w:color w:val="000000" w:themeColor="text1"/>
      <w:sz w:val="24"/>
      <w:lang w:eastAsia="en-US"/>
    </w:rPr>
  </w:style>
  <w:style w:type="paragraph" w:customStyle="1" w:styleId="D81DB757132747F39E963AC42EC1F5EC30">
    <w:name w:val="D81DB757132747F39E963AC42EC1F5EC30"/>
    <w:rsid w:val="002014ED"/>
    <w:pPr>
      <w:spacing w:after="0"/>
    </w:pPr>
    <w:rPr>
      <w:rFonts w:ascii="Arial" w:eastAsiaTheme="minorHAnsi" w:hAnsi="Arial"/>
      <w:b/>
      <w:color w:val="000000" w:themeColor="text1"/>
      <w:sz w:val="24"/>
      <w:lang w:eastAsia="en-US"/>
    </w:rPr>
  </w:style>
  <w:style w:type="paragraph" w:customStyle="1" w:styleId="B6EFCBF58E814B0FB4A2E11E685036BA16">
    <w:name w:val="B6EFCBF58E814B0FB4A2E11E685036BA16"/>
    <w:rsid w:val="002014ED"/>
    <w:pPr>
      <w:spacing w:after="0"/>
    </w:pPr>
    <w:rPr>
      <w:rFonts w:ascii="Arial" w:eastAsiaTheme="minorHAnsi" w:hAnsi="Arial"/>
      <w:b/>
      <w:color w:val="000000" w:themeColor="text1"/>
      <w:sz w:val="24"/>
      <w:lang w:eastAsia="en-US"/>
    </w:rPr>
  </w:style>
  <w:style w:type="paragraph" w:customStyle="1" w:styleId="95E0DCC38A064C58934FB5386DC4403D10">
    <w:name w:val="95E0DCC38A064C58934FB5386DC4403D10"/>
    <w:rsid w:val="002014ED"/>
    <w:pPr>
      <w:spacing w:after="0"/>
    </w:pPr>
    <w:rPr>
      <w:rFonts w:ascii="Arial" w:eastAsiaTheme="minorHAnsi" w:hAnsi="Arial"/>
      <w:b/>
      <w:color w:val="000000" w:themeColor="text1"/>
      <w:sz w:val="24"/>
      <w:lang w:eastAsia="en-US"/>
    </w:rPr>
  </w:style>
  <w:style w:type="paragraph" w:customStyle="1" w:styleId="A248F2E9EBC1460D8FD13D304DB9EF0F9">
    <w:name w:val="A248F2E9EBC1460D8FD13D304DB9EF0F9"/>
    <w:rsid w:val="002014ED"/>
    <w:pPr>
      <w:spacing w:after="0"/>
    </w:pPr>
    <w:rPr>
      <w:rFonts w:ascii="Arial" w:eastAsiaTheme="minorHAnsi" w:hAnsi="Arial"/>
      <w:b/>
      <w:color w:val="000000" w:themeColor="text1"/>
      <w:sz w:val="24"/>
      <w:lang w:eastAsia="en-US"/>
    </w:rPr>
  </w:style>
  <w:style w:type="paragraph" w:customStyle="1" w:styleId="7E9930CE79324E40978A70B7F92421BE10">
    <w:name w:val="7E9930CE79324E40978A70B7F92421BE10"/>
    <w:rsid w:val="002014ED"/>
    <w:pPr>
      <w:spacing w:after="0"/>
    </w:pPr>
    <w:rPr>
      <w:rFonts w:ascii="Arial" w:eastAsiaTheme="minorHAnsi" w:hAnsi="Arial"/>
      <w:b/>
      <w:color w:val="000000" w:themeColor="text1"/>
      <w:sz w:val="24"/>
      <w:lang w:eastAsia="en-US"/>
    </w:rPr>
  </w:style>
  <w:style w:type="paragraph" w:customStyle="1" w:styleId="D8372B7F85A24F958B4CF29142F9727510">
    <w:name w:val="D8372B7F85A24F958B4CF29142F9727510"/>
    <w:rsid w:val="002014ED"/>
    <w:pPr>
      <w:spacing w:after="0"/>
    </w:pPr>
    <w:rPr>
      <w:rFonts w:ascii="Arial" w:eastAsiaTheme="minorHAnsi" w:hAnsi="Arial"/>
      <w:b/>
      <w:color w:val="000000" w:themeColor="text1"/>
      <w:sz w:val="24"/>
      <w:lang w:eastAsia="en-US"/>
    </w:rPr>
  </w:style>
  <w:style w:type="paragraph" w:customStyle="1" w:styleId="E57A712CEB5443819E0847D1D1E0A21B10">
    <w:name w:val="E57A712CEB5443819E0847D1D1E0A21B10"/>
    <w:rsid w:val="002014ED"/>
    <w:pPr>
      <w:spacing w:after="0"/>
    </w:pPr>
    <w:rPr>
      <w:rFonts w:ascii="Arial" w:eastAsiaTheme="minorHAnsi" w:hAnsi="Arial"/>
      <w:b/>
      <w:color w:val="000000" w:themeColor="text1"/>
      <w:sz w:val="24"/>
      <w:lang w:eastAsia="en-US"/>
    </w:rPr>
  </w:style>
  <w:style w:type="paragraph" w:customStyle="1" w:styleId="AA7350036D834A098B94BC22A545292815">
    <w:name w:val="AA7350036D834A098B94BC22A545292815"/>
    <w:rsid w:val="002014ED"/>
    <w:pPr>
      <w:spacing w:after="0"/>
    </w:pPr>
    <w:rPr>
      <w:rFonts w:ascii="Arial" w:eastAsiaTheme="minorHAnsi" w:hAnsi="Arial"/>
      <w:b/>
      <w:color w:val="000000" w:themeColor="text1"/>
      <w:sz w:val="24"/>
      <w:lang w:eastAsia="en-US"/>
    </w:rPr>
  </w:style>
  <w:style w:type="paragraph" w:customStyle="1" w:styleId="404FBA2A628540CE896AF3F43AAA6B1C14">
    <w:name w:val="404FBA2A628540CE896AF3F43AAA6B1C14"/>
    <w:rsid w:val="002014ED"/>
    <w:pPr>
      <w:spacing w:after="0"/>
    </w:pPr>
    <w:rPr>
      <w:rFonts w:ascii="Arial" w:eastAsiaTheme="minorHAnsi" w:hAnsi="Arial"/>
      <w:b/>
      <w:color w:val="000000" w:themeColor="text1"/>
      <w:sz w:val="24"/>
      <w:lang w:eastAsia="en-US"/>
    </w:rPr>
  </w:style>
  <w:style w:type="paragraph" w:customStyle="1" w:styleId="1C2A1A14C06A46C397C764FF16752F7622">
    <w:name w:val="1C2A1A14C06A46C397C764FF16752F7622"/>
    <w:rsid w:val="002014ED"/>
    <w:pPr>
      <w:spacing w:after="0"/>
    </w:pPr>
    <w:rPr>
      <w:rFonts w:ascii="Arial" w:eastAsiaTheme="minorHAnsi" w:hAnsi="Arial"/>
      <w:b/>
      <w:color w:val="000000" w:themeColor="text1"/>
      <w:sz w:val="24"/>
      <w:lang w:eastAsia="en-US"/>
    </w:rPr>
  </w:style>
  <w:style w:type="paragraph" w:customStyle="1" w:styleId="BC4A08BD52704849B320D644168B4CE323">
    <w:name w:val="BC4A08BD52704849B320D644168B4CE323"/>
    <w:rsid w:val="002014ED"/>
    <w:pPr>
      <w:spacing w:after="0"/>
    </w:pPr>
    <w:rPr>
      <w:rFonts w:ascii="Arial" w:eastAsiaTheme="minorHAnsi" w:hAnsi="Arial"/>
      <w:b/>
      <w:color w:val="000000" w:themeColor="text1"/>
      <w:sz w:val="24"/>
      <w:lang w:eastAsia="en-US"/>
    </w:rPr>
  </w:style>
  <w:style w:type="paragraph" w:customStyle="1" w:styleId="2393A7BB1C6040519D05150E845371E723">
    <w:name w:val="2393A7BB1C6040519D05150E845371E723"/>
    <w:rsid w:val="002014ED"/>
    <w:pPr>
      <w:spacing w:after="0"/>
    </w:pPr>
    <w:rPr>
      <w:rFonts w:ascii="Arial" w:eastAsiaTheme="minorHAnsi" w:hAnsi="Arial"/>
      <w:b/>
      <w:color w:val="000000" w:themeColor="text1"/>
      <w:sz w:val="24"/>
      <w:lang w:eastAsia="en-US"/>
    </w:rPr>
  </w:style>
  <w:style w:type="paragraph" w:customStyle="1" w:styleId="ED9D6DE7D9264488819E206C2193B69822">
    <w:name w:val="ED9D6DE7D9264488819E206C2193B69822"/>
    <w:rsid w:val="002014ED"/>
    <w:pPr>
      <w:spacing w:after="0"/>
    </w:pPr>
    <w:rPr>
      <w:rFonts w:ascii="Arial" w:eastAsiaTheme="minorHAnsi" w:hAnsi="Arial"/>
      <w:b/>
      <w:color w:val="000000" w:themeColor="text1"/>
      <w:sz w:val="24"/>
      <w:lang w:eastAsia="en-US"/>
    </w:rPr>
  </w:style>
  <w:style w:type="paragraph" w:customStyle="1" w:styleId="C6A0B4A8DD6F4A5A90006B02DCDB8C5514">
    <w:name w:val="C6A0B4A8DD6F4A5A90006B02DCDB8C5514"/>
    <w:rsid w:val="002014ED"/>
    <w:rPr>
      <w:rFonts w:ascii="Arial" w:eastAsiaTheme="minorHAnsi" w:hAnsi="Arial"/>
      <w:sz w:val="24"/>
      <w:lang w:eastAsia="en-US"/>
    </w:rPr>
  </w:style>
  <w:style w:type="paragraph" w:customStyle="1" w:styleId="628D1D54DE1A4872AC660A4B53515A0214">
    <w:name w:val="628D1D54DE1A4872AC660A4B53515A0214"/>
    <w:rsid w:val="002014ED"/>
    <w:rPr>
      <w:rFonts w:ascii="Arial" w:eastAsiaTheme="minorHAnsi" w:hAnsi="Arial"/>
      <w:sz w:val="24"/>
      <w:lang w:eastAsia="en-US"/>
    </w:rPr>
  </w:style>
  <w:style w:type="paragraph" w:customStyle="1" w:styleId="32ED938C7EB24CDCBF6836BD375621FC14">
    <w:name w:val="32ED938C7EB24CDCBF6836BD375621FC14"/>
    <w:rsid w:val="002014ED"/>
    <w:rPr>
      <w:rFonts w:ascii="Arial" w:eastAsiaTheme="minorHAnsi" w:hAnsi="Arial"/>
      <w:sz w:val="24"/>
      <w:lang w:eastAsia="en-US"/>
    </w:rPr>
  </w:style>
  <w:style w:type="paragraph" w:customStyle="1" w:styleId="7FDE970EA94A437180C1BFC76C7FA78014">
    <w:name w:val="7FDE970EA94A437180C1BFC76C7FA78014"/>
    <w:rsid w:val="002014ED"/>
    <w:rPr>
      <w:rFonts w:ascii="Arial" w:eastAsiaTheme="minorHAnsi" w:hAnsi="Arial"/>
      <w:sz w:val="24"/>
      <w:lang w:eastAsia="en-US"/>
    </w:rPr>
  </w:style>
  <w:style w:type="paragraph" w:customStyle="1" w:styleId="D17BB891454A402DA4863A2CA3E472E514">
    <w:name w:val="D17BB891454A402DA4863A2CA3E472E514"/>
    <w:rsid w:val="002014ED"/>
    <w:rPr>
      <w:rFonts w:ascii="Arial" w:eastAsiaTheme="minorHAnsi" w:hAnsi="Arial"/>
      <w:sz w:val="24"/>
      <w:lang w:eastAsia="en-US"/>
    </w:rPr>
  </w:style>
  <w:style w:type="paragraph" w:customStyle="1" w:styleId="5AEA2F4B78834938AC3BA24DFAC3253810">
    <w:name w:val="5AEA2F4B78834938AC3BA24DFAC3253810"/>
    <w:rsid w:val="002014ED"/>
    <w:rPr>
      <w:rFonts w:ascii="Arial" w:eastAsiaTheme="minorHAnsi" w:hAnsi="Arial"/>
      <w:sz w:val="24"/>
      <w:lang w:eastAsia="en-US"/>
    </w:rPr>
  </w:style>
  <w:style w:type="paragraph" w:customStyle="1" w:styleId="E5F25939782C44D094D894C274D4DEDD10">
    <w:name w:val="E5F25939782C44D094D894C274D4DEDD10"/>
    <w:rsid w:val="002014ED"/>
    <w:rPr>
      <w:rFonts w:ascii="Arial" w:eastAsiaTheme="minorHAnsi" w:hAnsi="Arial"/>
      <w:sz w:val="24"/>
      <w:lang w:eastAsia="en-US"/>
    </w:rPr>
  </w:style>
  <w:style w:type="paragraph" w:customStyle="1" w:styleId="CD8A6EC065A1475B947C9580FC97D1349">
    <w:name w:val="CD8A6EC065A1475B947C9580FC97D1349"/>
    <w:rsid w:val="002014ED"/>
    <w:rPr>
      <w:rFonts w:ascii="Arial" w:eastAsiaTheme="minorHAnsi" w:hAnsi="Arial"/>
      <w:sz w:val="24"/>
      <w:lang w:eastAsia="en-US"/>
    </w:rPr>
  </w:style>
  <w:style w:type="paragraph" w:customStyle="1" w:styleId="3C6E6A168CD74977B95DF468A36115B09">
    <w:name w:val="3C6E6A168CD74977B95DF468A36115B09"/>
    <w:rsid w:val="002014ED"/>
    <w:rPr>
      <w:rFonts w:ascii="Arial" w:eastAsiaTheme="minorHAnsi" w:hAnsi="Arial"/>
      <w:sz w:val="24"/>
      <w:lang w:eastAsia="en-US"/>
    </w:rPr>
  </w:style>
  <w:style w:type="paragraph" w:customStyle="1" w:styleId="AE4C08B0108C4B1D83020C78E9147E5B9">
    <w:name w:val="AE4C08B0108C4B1D83020C78E9147E5B9"/>
    <w:rsid w:val="002014ED"/>
    <w:rPr>
      <w:rFonts w:ascii="Arial" w:eastAsiaTheme="minorHAnsi" w:hAnsi="Arial"/>
      <w:sz w:val="24"/>
      <w:lang w:eastAsia="en-US"/>
    </w:rPr>
  </w:style>
  <w:style w:type="paragraph" w:customStyle="1" w:styleId="59D7731B6F4847C68EE5D7050FD8F2769">
    <w:name w:val="59D7731B6F4847C68EE5D7050FD8F2769"/>
    <w:rsid w:val="002014ED"/>
    <w:rPr>
      <w:rFonts w:ascii="Arial" w:eastAsiaTheme="minorHAnsi" w:hAnsi="Arial"/>
      <w:sz w:val="24"/>
      <w:lang w:eastAsia="en-US"/>
    </w:rPr>
  </w:style>
  <w:style w:type="paragraph" w:customStyle="1" w:styleId="E62681E6DCAF488A93AAA32D9B9E5C949">
    <w:name w:val="E62681E6DCAF488A93AAA32D9B9E5C949"/>
    <w:rsid w:val="002014ED"/>
    <w:rPr>
      <w:rFonts w:ascii="Arial" w:eastAsiaTheme="minorHAnsi" w:hAnsi="Arial"/>
      <w:sz w:val="24"/>
      <w:lang w:eastAsia="en-US"/>
    </w:rPr>
  </w:style>
  <w:style w:type="paragraph" w:customStyle="1" w:styleId="85DA1DA4C3D746958302A6A26C8B427A7">
    <w:name w:val="85DA1DA4C3D746958302A6A26C8B427A7"/>
    <w:rsid w:val="002014ED"/>
    <w:rPr>
      <w:rFonts w:ascii="Arial" w:eastAsiaTheme="minorHAnsi" w:hAnsi="Arial"/>
      <w:sz w:val="24"/>
      <w:lang w:eastAsia="en-US"/>
    </w:rPr>
  </w:style>
  <w:style w:type="paragraph" w:customStyle="1" w:styleId="C884F645DF0E4CE3BCDC99B9837FA2436">
    <w:name w:val="C884F645DF0E4CE3BCDC99B9837FA2436"/>
    <w:rsid w:val="002014ED"/>
    <w:rPr>
      <w:rFonts w:ascii="Arial" w:eastAsiaTheme="minorHAnsi" w:hAnsi="Arial"/>
      <w:sz w:val="24"/>
      <w:lang w:eastAsia="en-US"/>
    </w:rPr>
  </w:style>
  <w:style w:type="paragraph" w:customStyle="1" w:styleId="1673DA3EB3444C3CB6DDF510A1D3DA945">
    <w:name w:val="1673DA3EB3444C3CB6DDF510A1D3DA945"/>
    <w:rsid w:val="002014ED"/>
    <w:rPr>
      <w:rFonts w:ascii="Arial" w:eastAsiaTheme="minorHAnsi" w:hAnsi="Arial"/>
      <w:sz w:val="24"/>
      <w:lang w:eastAsia="en-US"/>
    </w:rPr>
  </w:style>
  <w:style w:type="paragraph" w:customStyle="1" w:styleId="79A14B10FCE540259362430269760D2C3">
    <w:name w:val="79A14B10FCE540259362430269760D2C3"/>
    <w:rsid w:val="002014ED"/>
    <w:rPr>
      <w:rFonts w:ascii="Arial" w:eastAsiaTheme="minorHAnsi" w:hAnsi="Arial"/>
      <w:sz w:val="24"/>
      <w:lang w:eastAsia="en-US"/>
    </w:rPr>
  </w:style>
  <w:style w:type="paragraph" w:customStyle="1" w:styleId="FBB6F082DCEE4B24B4DEF967F2612FFB32">
    <w:name w:val="FBB6F082DCEE4B24B4DEF967F2612FFB32"/>
    <w:rsid w:val="002014ED"/>
    <w:pPr>
      <w:spacing w:after="0"/>
    </w:pPr>
    <w:rPr>
      <w:rFonts w:ascii="Arial" w:eastAsiaTheme="minorHAnsi" w:hAnsi="Arial"/>
      <w:b/>
      <w:color w:val="000000" w:themeColor="text1"/>
      <w:sz w:val="24"/>
      <w:lang w:eastAsia="en-US"/>
    </w:rPr>
  </w:style>
  <w:style w:type="paragraph" w:customStyle="1" w:styleId="D81DB757132747F39E963AC42EC1F5EC31">
    <w:name w:val="D81DB757132747F39E963AC42EC1F5EC31"/>
    <w:rsid w:val="002014ED"/>
    <w:pPr>
      <w:spacing w:after="0"/>
    </w:pPr>
    <w:rPr>
      <w:rFonts w:ascii="Arial" w:eastAsiaTheme="minorHAnsi" w:hAnsi="Arial"/>
      <w:b/>
      <w:color w:val="000000" w:themeColor="text1"/>
      <w:sz w:val="24"/>
      <w:lang w:eastAsia="en-US"/>
    </w:rPr>
  </w:style>
  <w:style w:type="paragraph" w:customStyle="1" w:styleId="B6EFCBF58E814B0FB4A2E11E685036BA17">
    <w:name w:val="B6EFCBF58E814B0FB4A2E11E685036BA17"/>
    <w:rsid w:val="002014ED"/>
    <w:pPr>
      <w:spacing w:after="0"/>
    </w:pPr>
    <w:rPr>
      <w:rFonts w:ascii="Arial" w:eastAsiaTheme="minorHAnsi" w:hAnsi="Arial"/>
      <w:b/>
      <w:color w:val="000000" w:themeColor="text1"/>
      <w:sz w:val="24"/>
      <w:lang w:eastAsia="en-US"/>
    </w:rPr>
  </w:style>
  <w:style w:type="paragraph" w:customStyle="1" w:styleId="95E0DCC38A064C58934FB5386DC4403D11">
    <w:name w:val="95E0DCC38A064C58934FB5386DC4403D11"/>
    <w:rsid w:val="002014ED"/>
    <w:pPr>
      <w:spacing w:after="0"/>
    </w:pPr>
    <w:rPr>
      <w:rFonts w:ascii="Arial" w:eastAsiaTheme="minorHAnsi" w:hAnsi="Arial"/>
      <w:b/>
      <w:color w:val="000000" w:themeColor="text1"/>
      <w:sz w:val="24"/>
      <w:lang w:eastAsia="en-US"/>
    </w:rPr>
  </w:style>
  <w:style w:type="paragraph" w:customStyle="1" w:styleId="A248F2E9EBC1460D8FD13D304DB9EF0F10">
    <w:name w:val="A248F2E9EBC1460D8FD13D304DB9EF0F10"/>
    <w:rsid w:val="002014ED"/>
    <w:pPr>
      <w:spacing w:after="0"/>
    </w:pPr>
    <w:rPr>
      <w:rFonts w:ascii="Arial" w:eastAsiaTheme="minorHAnsi" w:hAnsi="Arial"/>
      <w:b/>
      <w:color w:val="000000" w:themeColor="text1"/>
      <w:sz w:val="24"/>
      <w:lang w:eastAsia="en-US"/>
    </w:rPr>
  </w:style>
  <w:style w:type="paragraph" w:customStyle="1" w:styleId="7E9930CE79324E40978A70B7F92421BE11">
    <w:name w:val="7E9930CE79324E40978A70B7F92421BE11"/>
    <w:rsid w:val="002014ED"/>
    <w:pPr>
      <w:spacing w:after="0"/>
    </w:pPr>
    <w:rPr>
      <w:rFonts w:ascii="Arial" w:eastAsiaTheme="minorHAnsi" w:hAnsi="Arial"/>
      <w:b/>
      <w:color w:val="000000" w:themeColor="text1"/>
      <w:sz w:val="24"/>
      <w:lang w:eastAsia="en-US"/>
    </w:rPr>
  </w:style>
  <w:style w:type="paragraph" w:customStyle="1" w:styleId="D8372B7F85A24F958B4CF29142F9727511">
    <w:name w:val="D8372B7F85A24F958B4CF29142F9727511"/>
    <w:rsid w:val="002014ED"/>
    <w:pPr>
      <w:spacing w:after="0"/>
    </w:pPr>
    <w:rPr>
      <w:rFonts w:ascii="Arial" w:eastAsiaTheme="minorHAnsi" w:hAnsi="Arial"/>
      <w:b/>
      <w:color w:val="000000" w:themeColor="text1"/>
      <w:sz w:val="24"/>
      <w:lang w:eastAsia="en-US"/>
    </w:rPr>
  </w:style>
  <w:style w:type="paragraph" w:customStyle="1" w:styleId="E57A712CEB5443819E0847D1D1E0A21B11">
    <w:name w:val="E57A712CEB5443819E0847D1D1E0A21B11"/>
    <w:rsid w:val="002014ED"/>
    <w:pPr>
      <w:spacing w:after="0"/>
    </w:pPr>
    <w:rPr>
      <w:rFonts w:ascii="Arial" w:eastAsiaTheme="minorHAnsi" w:hAnsi="Arial"/>
      <w:b/>
      <w:color w:val="000000" w:themeColor="text1"/>
      <w:sz w:val="24"/>
      <w:lang w:eastAsia="en-US"/>
    </w:rPr>
  </w:style>
  <w:style w:type="paragraph" w:customStyle="1" w:styleId="AA7350036D834A098B94BC22A545292816">
    <w:name w:val="AA7350036D834A098B94BC22A545292816"/>
    <w:rsid w:val="002014ED"/>
    <w:pPr>
      <w:spacing w:after="0"/>
    </w:pPr>
    <w:rPr>
      <w:rFonts w:ascii="Arial" w:eastAsiaTheme="minorHAnsi" w:hAnsi="Arial"/>
      <w:b/>
      <w:color w:val="000000" w:themeColor="text1"/>
      <w:sz w:val="24"/>
      <w:lang w:eastAsia="en-US"/>
    </w:rPr>
  </w:style>
  <w:style w:type="paragraph" w:customStyle="1" w:styleId="404FBA2A628540CE896AF3F43AAA6B1C15">
    <w:name w:val="404FBA2A628540CE896AF3F43AAA6B1C15"/>
    <w:rsid w:val="002014ED"/>
    <w:pPr>
      <w:spacing w:after="0"/>
    </w:pPr>
    <w:rPr>
      <w:rFonts w:ascii="Arial" w:eastAsiaTheme="minorHAnsi" w:hAnsi="Arial"/>
      <w:b/>
      <w:color w:val="000000" w:themeColor="text1"/>
      <w:sz w:val="24"/>
      <w:lang w:eastAsia="en-US"/>
    </w:rPr>
  </w:style>
  <w:style w:type="paragraph" w:customStyle="1" w:styleId="1C2A1A14C06A46C397C764FF16752F7623">
    <w:name w:val="1C2A1A14C06A46C397C764FF16752F7623"/>
    <w:rsid w:val="002014ED"/>
    <w:pPr>
      <w:spacing w:after="0"/>
    </w:pPr>
    <w:rPr>
      <w:rFonts w:ascii="Arial" w:eastAsiaTheme="minorHAnsi" w:hAnsi="Arial"/>
      <w:b/>
      <w:color w:val="000000" w:themeColor="text1"/>
      <w:sz w:val="24"/>
      <w:lang w:eastAsia="en-US"/>
    </w:rPr>
  </w:style>
  <w:style w:type="paragraph" w:customStyle="1" w:styleId="BC4A08BD52704849B320D644168B4CE324">
    <w:name w:val="BC4A08BD52704849B320D644168B4CE324"/>
    <w:rsid w:val="002014ED"/>
    <w:pPr>
      <w:spacing w:after="0"/>
    </w:pPr>
    <w:rPr>
      <w:rFonts w:ascii="Arial" w:eastAsiaTheme="minorHAnsi" w:hAnsi="Arial"/>
      <w:b/>
      <w:color w:val="000000" w:themeColor="text1"/>
      <w:sz w:val="24"/>
      <w:lang w:eastAsia="en-US"/>
    </w:rPr>
  </w:style>
  <w:style w:type="paragraph" w:customStyle="1" w:styleId="2393A7BB1C6040519D05150E845371E724">
    <w:name w:val="2393A7BB1C6040519D05150E845371E724"/>
    <w:rsid w:val="002014ED"/>
    <w:pPr>
      <w:spacing w:after="0"/>
    </w:pPr>
    <w:rPr>
      <w:rFonts w:ascii="Arial" w:eastAsiaTheme="minorHAnsi" w:hAnsi="Arial"/>
      <w:b/>
      <w:color w:val="000000" w:themeColor="text1"/>
      <w:sz w:val="24"/>
      <w:lang w:eastAsia="en-US"/>
    </w:rPr>
  </w:style>
  <w:style w:type="paragraph" w:customStyle="1" w:styleId="ED9D6DE7D9264488819E206C2193B69823">
    <w:name w:val="ED9D6DE7D9264488819E206C2193B69823"/>
    <w:rsid w:val="002014ED"/>
    <w:pPr>
      <w:spacing w:after="0"/>
    </w:pPr>
    <w:rPr>
      <w:rFonts w:ascii="Arial" w:eastAsiaTheme="minorHAnsi" w:hAnsi="Arial"/>
      <w:b/>
      <w:color w:val="000000" w:themeColor="text1"/>
      <w:sz w:val="24"/>
      <w:lang w:eastAsia="en-US"/>
    </w:rPr>
  </w:style>
  <w:style w:type="paragraph" w:customStyle="1" w:styleId="C6A0B4A8DD6F4A5A90006B02DCDB8C5515">
    <w:name w:val="C6A0B4A8DD6F4A5A90006B02DCDB8C5515"/>
    <w:rsid w:val="002014ED"/>
    <w:rPr>
      <w:rFonts w:ascii="Arial" w:eastAsiaTheme="minorHAnsi" w:hAnsi="Arial"/>
      <w:sz w:val="24"/>
      <w:lang w:eastAsia="en-US"/>
    </w:rPr>
  </w:style>
  <w:style w:type="paragraph" w:customStyle="1" w:styleId="628D1D54DE1A4872AC660A4B53515A0215">
    <w:name w:val="628D1D54DE1A4872AC660A4B53515A0215"/>
    <w:rsid w:val="002014ED"/>
    <w:rPr>
      <w:rFonts w:ascii="Arial" w:eastAsiaTheme="minorHAnsi" w:hAnsi="Arial"/>
      <w:sz w:val="24"/>
      <w:lang w:eastAsia="en-US"/>
    </w:rPr>
  </w:style>
  <w:style w:type="paragraph" w:customStyle="1" w:styleId="32ED938C7EB24CDCBF6836BD375621FC15">
    <w:name w:val="32ED938C7EB24CDCBF6836BD375621FC15"/>
    <w:rsid w:val="002014ED"/>
    <w:rPr>
      <w:rFonts w:ascii="Arial" w:eastAsiaTheme="minorHAnsi" w:hAnsi="Arial"/>
      <w:sz w:val="24"/>
      <w:lang w:eastAsia="en-US"/>
    </w:rPr>
  </w:style>
  <w:style w:type="paragraph" w:customStyle="1" w:styleId="7FDE970EA94A437180C1BFC76C7FA78015">
    <w:name w:val="7FDE970EA94A437180C1BFC76C7FA78015"/>
    <w:rsid w:val="002014ED"/>
    <w:rPr>
      <w:rFonts w:ascii="Arial" w:eastAsiaTheme="minorHAnsi" w:hAnsi="Arial"/>
      <w:sz w:val="24"/>
      <w:lang w:eastAsia="en-US"/>
    </w:rPr>
  </w:style>
  <w:style w:type="paragraph" w:customStyle="1" w:styleId="D17BB891454A402DA4863A2CA3E472E515">
    <w:name w:val="D17BB891454A402DA4863A2CA3E472E515"/>
    <w:rsid w:val="002014ED"/>
    <w:rPr>
      <w:rFonts w:ascii="Arial" w:eastAsiaTheme="minorHAnsi" w:hAnsi="Arial"/>
      <w:sz w:val="24"/>
      <w:lang w:eastAsia="en-US"/>
    </w:rPr>
  </w:style>
  <w:style w:type="paragraph" w:customStyle="1" w:styleId="5AEA2F4B78834938AC3BA24DFAC3253811">
    <w:name w:val="5AEA2F4B78834938AC3BA24DFAC3253811"/>
    <w:rsid w:val="002014ED"/>
    <w:rPr>
      <w:rFonts w:ascii="Arial" w:eastAsiaTheme="minorHAnsi" w:hAnsi="Arial"/>
      <w:sz w:val="24"/>
      <w:lang w:eastAsia="en-US"/>
    </w:rPr>
  </w:style>
  <w:style w:type="paragraph" w:customStyle="1" w:styleId="E5F25939782C44D094D894C274D4DEDD11">
    <w:name w:val="E5F25939782C44D094D894C274D4DEDD11"/>
    <w:rsid w:val="002014ED"/>
    <w:rPr>
      <w:rFonts w:ascii="Arial" w:eastAsiaTheme="minorHAnsi" w:hAnsi="Arial"/>
      <w:sz w:val="24"/>
      <w:lang w:eastAsia="en-US"/>
    </w:rPr>
  </w:style>
  <w:style w:type="paragraph" w:customStyle="1" w:styleId="CD8A6EC065A1475B947C9580FC97D13410">
    <w:name w:val="CD8A6EC065A1475B947C9580FC97D13410"/>
    <w:rsid w:val="002014ED"/>
    <w:rPr>
      <w:rFonts w:ascii="Arial" w:eastAsiaTheme="minorHAnsi" w:hAnsi="Arial"/>
      <w:sz w:val="24"/>
      <w:lang w:eastAsia="en-US"/>
    </w:rPr>
  </w:style>
  <w:style w:type="paragraph" w:customStyle="1" w:styleId="3C6E6A168CD74977B95DF468A36115B010">
    <w:name w:val="3C6E6A168CD74977B95DF468A36115B010"/>
    <w:rsid w:val="002014ED"/>
    <w:rPr>
      <w:rFonts w:ascii="Arial" w:eastAsiaTheme="minorHAnsi" w:hAnsi="Arial"/>
      <w:sz w:val="24"/>
      <w:lang w:eastAsia="en-US"/>
    </w:rPr>
  </w:style>
  <w:style w:type="paragraph" w:customStyle="1" w:styleId="AE4C08B0108C4B1D83020C78E9147E5B10">
    <w:name w:val="AE4C08B0108C4B1D83020C78E9147E5B10"/>
    <w:rsid w:val="002014ED"/>
    <w:rPr>
      <w:rFonts w:ascii="Arial" w:eastAsiaTheme="minorHAnsi" w:hAnsi="Arial"/>
      <w:sz w:val="24"/>
      <w:lang w:eastAsia="en-US"/>
    </w:rPr>
  </w:style>
  <w:style w:type="paragraph" w:customStyle="1" w:styleId="59D7731B6F4847C68EE5D7050FD8F27610">
    <w:name w:val="59D7731B6F4847C68EE5D7050FD8F27610"/>
    <w:rsid w:val="002014ED"/>
    <w:rPr>
      <w:rFonts w:ascii="Arial" w:eastAsiaTheme="minorHAnsi" w:hAnsi="Arial"/>
      <w:sz w:val="24"/>
      <w:lang w:eastAsia="en-US"/>
    </w:rPr>
  </w:style>
  <w:style w:type="paragraph" w:customStyle="1" w:styleId="E62681E6DCAF488A93AAA32D9B9E5C9410">
    <w:name w:val="E62681E6DCAF488A93AAA32D9B9E5C9410"/>
    <w:rsid w:val="002014ED"/>
    <w:rPr>
      <w:rFonts w:ascii="Arial" w:eastAsiaTheme="minorHAnsi" w:hAnsi="Arial"/>
      <w:sz w:val="24"/>
      <w:lang w:eastAsia="en-US"/>
    </w:rPr>
  </w:style>
  <w:style w:type="paragraph" w:customStyle="1" w:styleId="85DA1DA4C3D746958302A6A26C8B427A8">
    <w:name w:val="85DA1DA4C3D746958302A6A26C8B427A8"/>
    <w:rsid w:val="002014ED"/>
    <w:rPr>
      <w:rFonts w:ascii="Arial" w:eastAsiaTheme="minorHAnsi" w:hAnsi="Arial"/>
      <w:sz w:val="24"/>
      <w:lang w:eastAsia="en-US"/>
    </w:rPr>
  </w:style>
  <w:style w:type="paragraph" w:customStyle="1" w:styleId="C884F645DF0E4CE3BCDC99B9837FA2437">
    <w:name w:val="C884F645DF0E4CE3BCDC99B9837FA2437"/>
    <w:rsid w:val="002014ED"/>
    <w:rPr>
      <w:rFonts w:ascii="Arial" w:eastAsiaTheme="minorHAnsi" w:hAnsi="Arial"/>
      <w:sz w:val="24"/>
      <w:lang w:eastAsia="en-US"/>
    </w:rPr>
  </w:style>
  <w:style w:type="paragraph" w:customStyle="1" w:styleId="1673DA3EB3444C3CB6DDF510A1D3DA946">
    <w:name w:val="1673DA3EB3444C3CB6DDF510A1D3DA946"/>
    <w:rsid w:val="002014ED"/>
    <w:rPr>
      <w:rFonts w:ascii="Arial" w:eastAsiaTheme="minorHAnsi" w:hAnsi="Arial"/>
      <w:sz w:val="24"/>
      <w:lang w:eastAsia="en-US"/>
    </w:rPr>
  </w:style>
  <w:style w:type="paragraph" w:customStyle="1" w:styleId="79A14B10FCE540259362430269760D2C4">
    <w:name w:val="79A14B10FCE540259362430269760D2C4"/>
    <w:rsid w:val="002014ED"/>
    <w:rPr>
      <w:rFonts w:ascii="Arial" w:eastAsiaTheme="minorHAnsi" w:hAnsi="Arial"/>
      <w:sz w:val="24"/>
      <w:lang w:eastAsia="en-US"/>
    </w:rPr>
  </w:style>
  <w:style w:type="paragraph" w:customStyle="1" w:styleId="FBB6F082DCEE4B24B4DEF967F2612FFB33">
    <w:name w:val="FBB6F082DCEE4B24B4DEF967F2612FFB33"/>
    <w:rsid w:val="002014ED"/>
    <w:pPr>
      <w:spacing w:after="0"/>
    </w:pPr>
    <w:rPr>
      <w:rFonts w:ascii="Arial" w:eastAsiaTheme="minorHAnsi" w:hAnsi="Arial"/>
      <w:b/>
      <w:color w:val="000000" w:themeColor="text1"/>
      <w:sz w:val="24"/>
      <w:lang w:eastAsia="en-US"/>
    </w:rPr>
  </w:style>
  <w:style w:type="paragraph" w:customStyle="1" w:styleId="D81DB757132747F39E963AC42EC1F5EC32">
    <w:name w:val="D81DB757132747F39E963AC42EC1F5EC32"/>
    <w:rsid w:val="002014ED"/>
    <w:pPr>
      <w:spacing w:after="0"/>
    </w:pPr>
    <w:rPr>
      <w:rFonts w:ascii="Arial" w:eastAsiaTheme="minorHAnsi" w:hAnsi="Arial"/>
      <w:b/>
      <w:color w:val="000000" w:themeColor="text1"/>
      <w:sz w:val="24"/>
      <w:lang w:eastAsia="en-US"/>
    </w:rPr>
  </w:style>
  <w:style w:type="paragraph" w:customStyle="1" w:styleId="B6EFCBF58E814B0FB4A2E11E685036BA18">
    <w:name w:val="B6EFCBF58E814B0FB4A2E11E685036BA18"/>
    <w:rsid w:val="002014ED"/>
    <w:pPr>
      <w:spacing w:after="0"/>
    </w:pPr>
    <w:rPr>
      <w:rFonts w:ascii="Arial" w:eastAsiaTheme="minorHAnsi" w:hAnsi="Arial"/>
      <w:b/>
      <w:color w:val="000000" w:themeColor="text1"/>
      <w:sz w:val="24"/>
      <w:lang w:eastAsia="en-US"/>
    </w:rPr>
  </w:style>
  <w:style w:type="paragraph" w:customStyle="1" w:styleId="95E0DCC38A064C58934FB5386DC4403D12">
    <w:name w:val="95E0DCC38A064C58934FB5386DC4403D12"/>
    <w:rsid w:val="002014ED"/>
    <w:pPr>
      <w:spacing w:after="0"/>
    </w:pPr>
    <w:rPr>
      <w:rFonts w:ascii="Arial" w:eastAsiaTheme="minorHAnsi" w:hAnsi="Arial"/>
      <w:b/>
      <w:color w:val="000000" w:themeColor="text1"/>
      <w:sz w:val="24"/>
      <w:lang w:eastAsia="en-US"/>
    </w:rPr>
  </w:style>
  <w:style w:type="paragraph" w:customStyle="1" w:styleId="A248F2E9EBC1460D8FD13D304DB9EF0F11">
    <w:name w:val="A248F2E9EBC1460D8FD13D304DB9EF0F11"/>
    <w:rsid w:val="002014ED"/>
    <w:pPr>
      <w:spacing w:after="0"/>
    </w:pPr>
    <w:rPr>
      <w:rFonts w:ascii="Arial" w:eastAsiaTheme="minorHAnsi" w:hAnsi="Arial"/>
      <w:b/>
      <w:color w:val="000000" w:themeColor="text1"/>
      <w:sz w:val="24"/>
      <w:lang w:eastAsia="en-US"/>
    </w:rPr>
  </w:style>
  <w:style w:type="paragraph" w:customStyle="1" w:styleId="7E9930CE79324E40978A70B7F92421BE12">
    <w:name w:val="7E9930CE79324E40978A70B7F92421BE12"/>
    <w:rsid w:val="002014ED"/>
    <w:pPr>
      <w:spacing w:after="0"/>
    </w:pPr>
    <w:rPr>
      <w:rFonts w:ascii="Arial" w:eastAsiaTheme="minorHAnsi" w:hAnsi="Arial"/>
      <w:b/>
      <w:color w:val="000000" w:themeColor="text1"/>
      <w:sz w:val="24"/>
      <w:lang w:eastAsia="en-US"/>
    </w:rPr>
  </w:style>
  <w:style w:type="paragraph" w:customStyle="1" w:styleId="D8372B7F85A24F958B4CF29142F9727512">
    <w:name w:val="D8372B7F85A24F958B4CF29142F9727512"/>
    <w:rsid w:val="002014ED"/>
    <w:pPr>
      <w:spacing w:after="0"/>
    </w:pPr>
    <w:rPr>
      <w:rFonts w:ascii="Arial" w:eastAsiaTheme="minorHAnsi" w:hAnsi="Arial"/>
      <w:b/>
      <w:color w:val="000000" w:themeColor="text1"/>
      <w:sz w:val="24"/>
      <w:lang w:eastAsia="en-US"/>
    </w:rPr>
  </w:style>
  <w:style w:type="paragraph" w:customStyle="1" w:styleId="E57A712CEB5443819E0847D1D1E0A21B12">
    <w:name w:val="E57A712CEB5443819E0847D1D1E0A21B12"/>
    <w:rsid w:val="002014ED"/>
    <w:pPr>
      <w:spacing w:after="0"/>
    </w:pPr>
    <w:rPr>
      <w:rFonts w:ascii="Arial" w:eastAsiaTheme="minorHAnsi" w:hAnsi="Arial"/>
      <w:b/>
      <w:color w:val="000000" w:themeColor="text1"/>
      <w:sz w:val="24"/>
      <w:lang w:eastAsia="en-US"/>
    </w:rPr>
  </w:style>
  <w:style w:type="paragraph" w:customStyle="1" w:styleId="AA7350036D834A098B94BC22A545292817">
    <w:name w:val="AA7350036D834A098B94BC22A545292817"/>
    <w:rsid w:val="002014ED"/>
    <w:pPr>
      <w:spacing w:after="0"/>
    </w:pPr>
    <w:rPr>
      <w:rFonts w:ascii="Arial" w:eastAsiaTheme="minorHAnsi" w:hAnsi="Arial"/>
      <w:b/>
      <w:color w:val="000000" w:themeColor="text1"/>
      <w:sz w:val="24"/>
      <w:lang w:eastAsia="en-US"/>
    </w:rPr>
  </w:style>
  <w:style w:type="paragraph" w:customStyle="1" w:styleId="404FBA2A628540CE896AF3F43AAA6B1C16">
    <w:name w:val="404FBA2A628540CE896AF3F43AAA6B1C16"/>
    <w:rsid w:val="002014ED"/>
    <w:pPr>
      <w:spacing w:after="0"/>
    </w:pPr>
    <w:rPr>
      <w:rFonts w:ascii="Arial" w:eastAsiaTheme="minorHAnsi" w:hAnsi="Arial"/>
      <w:b/>
      <w:color w:val="000000" w:themeColor="text1"/>
      <w:sz w:val="24"/>
      <w:lang w:eastAsia="en-US"/>
    </w:rPr>
  </w:style>
  <w:style w:type="paragraph" w:customStyle="1" w:styleId="1C2A1A14C06A46C397C764FF16752F7624">
    <w:name w:val="1C2A1A14C06A46C397C764FF16752F7624"/>
    <w:rsid w:val="002014ED"/>
    <w:pPr>
      <w:spacing w:after="0"/>
    </w:pPr>
    <w:rPr>
      <w:rFonts w:ascii="Arial" w:eastAsiaTheme="minorHAnsi" w:hAnsi="Arial"/>
      <w:b/>
      <w:color w:val="000000" w:themeColor="text1"/>
      <w:sz w:val="24"/>
      <w:lang w:eastAsia="en-US"/>
    </w:rPr>
  </w:style>
  <w:style w:type="paragraph" w:customStyle="1" w:styleId="BC4A08BD52704849B320D644168B4CE325">
    <w:name w:val="BC4A08BD52704849B320D644168B4CE325"/>
    <w:rsid w:val="002014ED"/>
    <w:pPr>
      <w:spacing w:after="0"/>
    </w:pPr>
    <w:rPr>
      <w:rFonts w:ascii="Arial" w:eastAsiaTheme="minorHAnsi" w:hAnsi="Arial"/>
      <w:b/>
      <w:color w:val="000000" w:themeColor="text1"/>
      <w:sz w:val="24"/>
      <w:lang w:eastAsia="en-US"/>
    </w:rPr>
  </w:style>
  <w:style w:type="paragraph" w:customStyle="1" w:styleId="2393A7BB1C6040519D05150E845371E725">
    <w:name w:val="2393A7BB1C6040519D05150E845371E725"/>
    <w:rsid w:val="002014ED"/>
    <w:pPr>
      <w:spacing w:after="0"/>
    </w:pPr>
    <w:rPr>
      <w:rFonts w:ascii="Arial" w:eastAsiaTheme="minorHAnsi" w:hAnsi="Arial"/>
      <w:b/>
      <w:color w:val="000000" w:themeColor="text1"/>
      <w:sz w:val="24"/>
      <w:lang w:eastAsia="en-US"/>
    </w:rPr>
  </w:style>
  <w:style w:type="paragraph" w:customStyle="1" w:styleId="ED9D6DE7D9264488819E206C2193B69824">
    <w:name w:val="ED9D6DE7D9264488819E206C2193B69824"/>
    <w:rsid w:val="002014ED"/>
    <w:pPr>
      <w:spacing w:after="0"/>
    </w:pPr>
    <w:rPr>
      <w:rFonts w:ascii="Arial" w:eastAsiaTheme="minorHAnsi" w:hAnsi="Arial"/>
      <w:b/>
      <w:color w:val="000000" w:themeColor="text1"/>
      <w:sz w:val="24"/>
      <w:lang w:eastAsia="en-US"/>
    </w:rPr>
  </w:style>
  <w:style w:type="paragraph" w:customStyle="1" w:styleId="C6A0B4A8DD6F4A5A90006B02DCDB8C5516">
    <w:name w:val="C6A0B4A8DD6F4A5A90006B02DCDB8C5516"/>
    <w:rsid w:val="002014ED"/>
    <w:rPr>
      <w:rFonts w:ascii="Arial" w:eastAsiaTheme="minorHAnsi" w:hAnsi="Arial"/>
      <w:sz w:val="24"/>
      <w:lang w:eastAsia="en-US"/>
    </w:rPr>
  </w:style>
  <w:style w:type="paragraph" w:customStyle="1" w:styleId="628D1D54DE1A4872AC660A4B53515A0216">
    <w:name w:val="628D1D54DE1A4872AC660A4B53515A0216"/>
    <w:rsid w:val="002014ED"/>
    <w:rPr>
      <w:rFonts w:ascii="Arial" w:eastAsiaTheme="minorHAnsi" w:hAnsi="Arial"/>
      <w:sz w:val="24"/>
      <w:lang w:eastAsia="en-US"/>
    </w:rPr>
  </w:style>
  <w:style w:type="paragraph" w:customStyle="1" w:styleId="32ED938C7EB24CDCBF6836BD375621FC16">
    <w:name w:val="32ED938C7EB24CDCBF6836BD375621FC16"/>
    <w:rsid w:val="002014ED"/>
    <w:rPr>
      <w:rFonts w:ascii="Arial" w:eastAsiaTheme="minorHAnsi" w:hAnsi="Arial"/>
      <w:sz w:val="24"/>
      <w:lang w:eastAsia="en-US"/>
    </w:rPr>
  </w:style>
  <w:style w:type="paragraph" w:customStyle="1" w:styleId="7FDE970EA94A437180C1BFC76C7FA78016">
    <w:name w:val="7FDE970EA94A437180C1BFC76C7FA78016"/>
    <w:rsid w:val="002014ED"/>
    <w:rPr>
      <w:rFonts w:ascii="Arial" w:eastAsiaTheme="minorHAnsi" w:hAnsi="Arial"/>
      <w:sz w:val="24"/>
      <w:lang w:eastAsia="en-US"/>
    </w:rPr>
  </w:style>
  <w:style w:type="paragraph" w:customStyle="1" w:styleId="D17BB891454A402DA4863A2CA3E472E516">
    <w:name w:val="D17BB891454A402DA4863A2CA3E472E516"/>
    <w:rsid w:val="002014ED"/>
    <w:rPr>
      <w:rFonts w:ascii="Arial" w:eastAsiaTheme="minorHAnsi" w:hAnsi="Arial"/>
      <w:sz w:val="24"/>
      <w:lang w:eastAsia="en-US"/>
    </w:rPr>
  </w:style>
  <w:style w:type="paragraph" w:customStyle="1" w:styleId="5AEA2F4B78834938AC3BA24DFAC3253812">
    <w:name w:val="5AEA2F4B78834938AC3BA24DFAC3253812"/>
    <w:rsid w:val="002014ED"/>
    <w:rPr>
      <w:rFonts w:ascii="Arial" w:eastAsiaTheme="minorHAnsi" w:hAnsi="Arial"/>
      <w:sz w:val="24"/>
      <w:lang w:eastAsia="en-US"/>
    </w:rPr>
  </w:style>
  <w:style w:type="paragraph" w:customStyle="1" w:styleId="E5F25939782C44D094D894C274D4DEDD12">
    <w:name w:val="E5F25939782C44D094D894C274D4DEDD12"/>
    <w:rsid w:val="002014ED"/>
    <w:rPr>
      <w:rFonts w:ascii="Arial" w:eastAsiaTheme="minorHAnsi" w:hAnsi="Arial"/>
      <w:sz w:val="24"/>
      <w:lang w:eastAsia="en-US"/>
    </w:rPr>
  </w:style>
  <w:style w:type="paragraph" w:customStyle="1" w:styleId="CD8A6EC065A1475B947C9580FC97D13411">
    <w:name w:val="CD8A6EC065A1475B947C9580FC97D13411"/>
    <w:rsid w:val="002014ED"/>
    <w:rPr>
      <w:rFonts w:ascii="Arial" w:eastAsiaTheme="minorHAnsi" w:hAnsi="Arial"/>
      <w:sz w:val="24"/>
      <w:lang w:eastAsia="en-US"/>
    </w:rPr>
  </w:style>
  <w:style w:type="paragraph" w:customStyle="1" w:styleId="3C6E6A168CD74977B95DF468A36115B011">
    <w:name w:val="3C6E6A168CD74977B95DF468A36115B011"/>
    <w:rsid w:val="002014ED"/>
    <w:rPr>
      <w:rFonts w:ascii="Arial" w:eastAsiaTheme="minorHAnsi" w:hAnsi="Arial"/>
      <w:sz w:val="24"/>
      <w:lang w:eastAsia="en-US"/>
    </w:rPr>
  </w:style>
  <w:style w:type="paragraph" w:customStyle="1" w:styleId="AE4C08B0108C4B1D83020C78E9147E5B11">
    <w:name w:val="AE4C08B0108C4B1D83020C78E9147E5B11"/>
    <w:rsid w:val="002014ED"/>
    <w:rPr>
      <w:rFonts w:ascii="Arial" w:eastAsiaTheme="minorHAnsi" w:hAnsi="Arial"/>
      <w:sz w:val="24"/>
      <w:lang w:eastAsia="en-US"/>
    </w:rPr>
  </w:style>
  <w:style w:type="paragraph" w:customStyle="1" w:styleId="59D7731B6F4847C68EE5D7050FD8F27611">
    <w:name w:val="59D7731B6F4847C68EE5D7050FD8F27611"/>
    <w:rsid w:val="002014ED"/>
    <w:rPr>
      <w:rFonts w:ascii="Arial" w:eastAsiaTheme="minorHAnsi" w:hAnsi="Arial"/>
      <w:sz w:val="24"/>
      <w:lang w:eastAsia="en-US"/>
    </w:rPr>
  </w:style>
  <w:style w:type="paragraph" w:customStyle="1" w:styleId="E62681E6DCAF488A93AAA32D9B9E5C9411">
    <w:name w:val="E62681E6DCAF488A93AAA32D9B9E5C9411"/>
    <w:rsid w:val="002014ED"/>
    <w:rPr>
      <w:rFonts w:ascii="Arial" w:eastAsiaTheme="minorHAnsi" w:hAnsi="Arial"/>
      <w:sz w:val="24"/>
      <w:lang w:eastAsia="en-US"/>
    </w:rPr>
  </w:style>
  <w:style w:type="paragraph" w:customStyle="1" w:styleId="85DA1DA4C3D746958302A6A26C8B427A9">
    <w:name w:val="85DA1DA4C3D746958302A6A26C8B427A9"/>
    <w:rsid w:val="002014ED"/>
    <w:rPr>
      <w:rFonts w:ascii="Arial" w:eastAsiaTheme="minorHAnsi" w:hAnsi="Arial"/>
      <w:sz w:val="24"/>
      <w:lang w:eastAsia="en-US"/>
    </w:rPr>
  </w:style>
  <w:style w:type="paragraph" w:customStyle="1" w:styleId="C884F645DF0E4CE3BCDC99B9837FA2438">
    <w:name w:val="C884F645DF0E4CE3BCDC99B9837FA2438"/>
    <w:rsid w:val="002014ED"/>
    <w:rPr>
      <w:rFonts w:ascii="Arial" w:eastAsiaTheme="minorHAnsi" w:hAnsi="Arial"/>
      <w:sz w:val="24"/>
      <w:lang w:eastAsia="en-US"/>
    </w:rPr>
  </w:style>
  <w:style w:type="paragraph" w:customStyle="1" w:styleId="1673DA3EB3444C3CB6DDF510A1D3DA947">
    <w:name w:val="1673DA3EB3444C3CB6DDF510A1D3DA947"/>
    <w:rsid w:val="002014ED"/>
    <w:rPr>
      <w:rFonts w:ascii="Arial" w:eastAsiaTheme="minorHAnsi" w:hAnsi="Arial"/>
      <w:sz w:val="24"/>
      <w:lang w:eastAsia="en-US"/>
    </w:rPr>
  </w:style>
  <w:style w:type="paragraph" w:customStyle="1" w:styleId="79A14B10FCE540259362430269760D2C5">
    <w:name w:val="79A14B10FCE540259362430269760D2C5"/>
    <w:rsid w:val="002014ED"/>
    <w:rPr>
      <w:rFonts w:ascii="Arial" w:eastAsiaTheme="minorHAnsi" w:hAnsi="Arial"/>
      <w:sz w:val="24"/>
      <w:lang w:eastAsia="en-US"/>
    </w:rPr>
  </w:style>
  <w:style w:type="paragraph" w:customStyle="1" w:styleId="FBB6F082DCEE4B24B4DEF967F2612FFB34">
    <w:name w:val="FBB6F082DCEE4B24B4DEF967F2612FFB34"/>
    <w:rsid w:val="002014ED"/>
    <w:pPr>
      <w:spacing w:after="0"/>
    </w:pPr>
    <w:rPr>
      <w:rFonts w:ascii="Arial" w:eastAsiaTheme="minorHAnsi" w:hAnsi="Arial"/>
      <w:b/>
      <w:color w:val="000000" w:themeColor="text1"/>
      <w:sz w:val="24"/>
      <w:lang w:eastAsia="en-US"/>
    </w:rPr>
  </w:style>
  <w:style w:type="paragraph" w:customStyle="1" w:styleId="D81DB757132747F39E963AC42EC1F5EC33">
    <w:name w:val="D81DB757132747F39E963AC42EC1F5EC33"/>
    <w:rsid w:val="002014ED"/>
    <w:pPr>
      <w:spacing w:after="0"/>
    </w:pPr>
    <w:rPr>
      <w:rFonts w:ascii="Arial" w:eastAsiaTheme="minorHAnsi" w:hAnsi="Arial"/>
      <w:b/>
      <w:color w:val="000000" w:themeColor="text1"/>
      <w:sz w:val="24"/>
      <w:lang w:eastAsia="en-US"/>
    </w:rPr>
  </w:style>
  <w:style w:type="paragraph" w:customStyle="1" w:styleId="B6EFCBF58E814B0FB4A2E11E685036BA19">
    <w:name w:val="B6EFCBF58E814B0FB4A2E11E685036BA19"/>
    <w:rsid w:val="002014ED"/>
    <w:pPr>
      <w:spacing w:after="0"/>
    </w:pPr>
    <w:rPr>
      <w:rFonts w:ascii="Arial" w:eastAsiaTheme="minorHAnsi" w:hAnsi="Arial"/>
      <w:b/>
      <w:color w:val="000000" w:themeColor="text1"/>
      <w:sz w:val="24"/>
      <w:lang w:eastAsia="en-US"/>
    </w:rPr>
  </w:style>
  <w:style w:type="paragraph" w:customStyle="1" w:styleId="95E0DCC38A064C58934FB5386DC4403D13">
    <w:name w:val="95E0DCC38A064C58934FB5386DC4403D13"/>
    <w:rsid w:val="002014ED"/>
    <w:pPr>
      <w:spacing w:after="0"/>
    </w:pPr>
    <w:rPr>
      <w:rFonts w:ascii="Arial" w:eastAsiaTheme="minorHAnsi" w:hAnsi="Arial"/>
      <w:b/>
      <w:color w:val="000000" w:themeColor="text1"/>
      <w:sz w:val="24"/>
      <w:lang w:eastAsia="en-US"/>
    </w:rPr>
  </w:style>
  <w:style w:type="paragraph" w:customStyle="1" w:styleId="A248F2E9EBC1460D8FD13D304DB9EF0F12">
    <w:name w:val="A248F2E9EBC1460D8FD13D304DB9EF0F12"/>
    <w:rsid w:val="002014ED"/>
    <w:pPr>
      <w:spacing w:after="0"/>
    </w:pPr>
    <w:rPr>
      <w:rFonts w:ascii="Arial" w:eastAsiaTheme="minorHAnsi" w:hAnsi="Arial"/>
      <w:b/>
      <w:color w:val="000000" w:themeColor="text1"/>
      <w:sz w:val="24"/>
      <w:lang w:eastAsia="en-US"/>
    </w:rPr>
  </w:style>
  <w:style w:type="paragraph" w:customStyle="1" w:styleId="7E9930CE79324E40978A70B7F92421BE13">
    <w:name w:val="7E9930CE79324E40978A70B7F92421BE13"/>
    <w:rsid w:val="002014ED"/>
    <w:pPr>
      <w:spacing w:after="0"/>
    </w:pPr>
    <w:rPr>
      <w:rFonts w:ascii="Arial" w:eastAsiaTheme="minorHAnsi" w:hAnsi="Arial"/>
      <w:b/>
      <w:color w:val="000000" w:themeColor="text1"/>
      <w:sz w:val="24"/>
      <w:lang w:eastAsia="en-US"/>
    </w:rPr>
  </w:style>
  <w:style w:type="paragraph" w:customStyle="1" w:styleId="D8372B7F85A24F958B4CF29142F9727513">
    <w:name w:val="D8372B7F85A24F958B4CF29142F9727513"/>
    <w:rsid w:val="002014ED"/>
    <w:pPr>
      <w:spacing w:after="0"/>
    </w:pPr>
    <w:rPr>
      <w:rFonts w:ascii="Arial" w:eastAsiaTheme="minorHAnsi" w:hAnsi="Arial"/>
      <w:b/>
      <w:color w:val="000000" w:themeColor="text1"/>
      <w:sz w:val="24"/>
      <w:lang w:eastAsia="en-US"/>
    </w:rPr>
  </w:style>
  <w:style w:type="paragraph" w:customStyle="1" w:styleId="E57A712CEB5443819E0847D1D1E0A21B13">
    <w:name w:val="E57A712CEB5443819E0847D1D1E0A21B13"/>
    <w:rsid w:val="002014ED"/>
    <w:pPr>
      <w:spacing w:after="0"/>
    </w:pPr>
    <w:rPr>
      <w:rFonts w:ascii="Arial" w:eastAsiaTheme="minorHAnsi" w:hAnsi="Arial"/>
      <w:b/>
      <w:color w:val="000000" w:themeColor="text1"/>
      <w:sz w:val="24"/>
      <w:lang w:eastAsia="en-US"/>
    </w:rPr>
  </w:style>
  <w:style w:type="paragraph" w:customStyle="1" w:styleId="AA7350036D834A098B94BC22A545292818">
    <w:name w:val="AA7350036D834A098B94BC22A545292818"/>
    <w:rsid w:val="002014ED"/>
    <w:pPr>
      <w:spacing w:after="0"/>
    </w:pPr>
    <w:rPr>
      <w:rFonts w:ascii="Arial" w:eastAsiaTheme="minorHAnsi" w:hAnsi="Arial"/>
      <w:b/>
      <w:color w:val="000000" w:themeColor="text1"/>
      <w:sz w:val="24"/>
      <w:lang w:eastAsia="en-US"/>
    </w:rPr>
  </w:style>
  <w:style w:type="paragraph" w:customStyle="1" w:styleId="404FBA2A628540CE896AF3F43AAA6B1C17">
    <w:name w:val="404FBA2A628540CE896AF3F43AAA6B1C17"/>
    <w:rsid w:val="002014ED"/>
    <w:pPr>
      <w:spacing w:after="0"/>
    </w:pPr>
    <w:rPr>
      <w:rFonts w:ascii="Arial" w:eastAsiaTheme="minorHAnsi" w:hAnsi="Arial"/>
      <w:b/>
      <w:color w:val="000000" w:themeColor="text1"/>
      <w:sz w:val="24"/>
      <w:lang w:eastAsia="en-US"/>
    </w:rPr>
  </w:style>
  <w:style w:type="paragraph" w:customStyle="1" w:styleId="1C2A1A14C06A46C397C764FF16752F7625">
    <w:name w:val="1C2A1A14C06A46C397C764FF16752F7625"/>
    <w:rsid w:val="002014ED"/>
    <w:pPr>
      <w:spacing w:after="0"/>
    </w:pPr>
    <w:rPr>
      <w:rFonts w:ascii="Arial" w:eastAsiaTheme="minorHAnsi" w:hAnsi="Arial"/>
      <w:b/>
      <w:color w:val="000000" w:themeColor="text1"/>
      <w:sz w:val="24"/>
      <w:lang w:eastAsia="en-US"/>
    </w:rPr>
  </w:style>
  <w:style w:type="paragraph" w:customStyle="1" w:styleId="BC4A08BD52704849B320D644168B4CE326">
    <w:name w:val="BC4A08BD52704849B320D644168B4CE326"/>
    <w:rsid w:val="002014ED"/>
    <w:pPr>
      <w:spacing w:after="0"/>
    </w:pPr>
    <w:rPr>
      <w:rFonts w:ascii="Arial" w:eastAsiaTheme="minorHAnsi" w:hAnsi="Arial"/>
      <w:b/>
      <w:color w:val="000000" w:themeColor="text1"/>
      <w:sz w:val="24"/>
      <w:lang w:eastAsia="en-US"/>
    </w:rPr>
  </w:style>
  <w:style w:type="paragraph" w:customStyle="1" w:styleId="2393A7BB1C6040519D05150E845371E726">
    <w:name w:val="2393A7BB1C6040519D05150E845371E726"/>
    <w:rsid w:val="002014ED"/>
    <w:pPr>
      <w:spacing w:after="0"/>
    </w:pPr>
    <w:rPr>
      <w:rFonts w:ascii="Arial" w:eastAsiaTheme="minorHAnsi" w:hAnsi="Arial"/>
      <w:b/>
      <w:color w:val="000000" w:themeColor="text1"/>
      <w:sz w:val="24"/>
      <w:lang w:eastAsia="en-US"/>
    </w:rPr>
  </w:style>
  <w:style w:type="paragraph" w:customStyle="1" w:styleId="ED9D6DE7D9264488819E206C2193B69825">
    <w:name w:val="ED9D6DE7D9264488819E206C2193B69825"/>
    <w:rsid w:val="002014ED"/>
    <w:pPr>
      <w:spacing w:after="0"/>
    </w:pPr>
    <w:rPr>
      <w:rFonts w:ascii="Arial" w:eastAsiaTheme="minorHAnsi" w:hAnsi="Arial"/>
      <w:b/>
      <w:color w:val="000000" w:themeColor="text1"/>
      <w:sz w:val="24"/>
      <w:lang w:eastAsia="en-US"/>
    </w:rPr>
  </w:style>
  <w:style w:type="paragraph" w:customStyle="1" w:styleId="C6A0B4A8DD6F4A5A90006B02DCDB8C5517">
    <w:name w:val="C6A0B4A8DD6F4A5A90006B02DCDB8C5517"/>
    <w:rsid w:val="002014ED"/>
    <w:rPr>
      <w:rFonts w:ascii="Arial" w:eastAsiaTheme="minorHAnsi" w:hAnsi="Arial"/>
      <w:sz w:val="24"/>
      <w:lang w:eastAsia="en-US"/>
    </w:rPr>
  </w:style>
  <w:style w:type="paragraph" w:customStyle="1" w:styleId="628D1D54DE1A4872AC660A4B53515A0217">
    <w:name w:val="628D1D54DE1A4872AC660A4B53515A0217"/>
    <w:rsid w:val="002014ED"/>
    <w:rPr>
      <w:rFonts w:ascii="Arial" w:eastAsiaTheme="minorHAnsi" w:hAnsi="Arial"/>
      <w:sz w:val="24"/>
      <w:lang w:eastAsia="en-US"/>
    </w:rPr>
  </w:style>
  <w:style w:type="paragraph" w:customStyle="1" w:styleId="32ED938C7EB24CDCBF6836BD375621FC17">
    <w:name w:val="32ED938C7EB24CDCBF6836BD375621FC17"/>
    <w:rsid w:val="002014ED"/>
    <w:rPr>
      <w:rFonts w:ascii="Arial" w:eastAsiaTheme="minorHAnsi" w:hAnsi="Arial"/>
      <w:sz w:val="24"/>
      <w:lang w:eastAsia="en-US"/>
    </w:rPr>
  </w:style>
  <w:style w:type="paragraph" w:customStyle="1" w:styleId="7FDE970EA94A437180C1BFC76C7FA78017">
    <w:name w:val="7FDE970EA94A437180C1BFC76C7FA78017"/>
    <w:rsid w:val="002014ED"/>
    <w:rPr>
      <w:rFonts w:ascii="Arial" w:eastAsiaTheme="minorHAnsi" w:hAnsi="Arial"/>
      <w:sz w:val="24"/>
      <w:lang w:eastAsia="en-US"/>
    </w:rPr>
  </w:style>
  <w:style w:type="paragraph" w:customStyle="1" w:styleId="D17BB891454A402DA4863A2CA3E472E517">
    <w:name w:val="D17BB891454A402DA4863A2CA3E472E517"/>
    <w:rsid w:val="002014ED"/>
    <w:rPr>
      <w:rFonts w:ascii="Arial" w:eastAsiaTheme="minorHAnsi" w:hAnsi="Arial"/>
      <w:sz w:val="24"/>
      <w:lang w:eastAsia="en-US"/>
    </w:rPr>
  </w:style>
  <w:style w:type="paragraph" w:customStyle="1" w:styleId="5AEA2F4B78834938AC3BA24DFAC3253813">
    <w:name w:val="5AEA2F4B78834938AC3BA24DFAC3253813"/>
    <w:rsid w:val="002014ED"/>
    <w:rPr>
      <w:rFonts w:ascii="Arial" w:eastAsiaTheme="minorHAnsi" w:hAnsi="Arial"/>
      <w:sz w:val="24"/>
      <w:lang w:eastAsia="en-US"/>
    </w:rPr>
  </w:style>
  <w:style w:type="paragraph" w:customStyle="1" w:styleId="E5F25939782C44D094D894C274D4DEDD13">
    <w:name w:val="E5F25939782C44D094D894C274D4DEDD13"/>
    <w:rsid w:val="002014ED"/>
    <w:rPr>
      <w:rFonts w:ascii="Arial" w:eastAsiaTheme="minorHAnsi" w:hAnsi="Arial"/>
      <w:sz w:val="24"/>
      <w:lang w:eastAsia="en-US"/>
    </w:rPr>
  </w:style>
  <w:style w:type="paragraph" w:customStyle="1" w:styleId="CD8A6EC065A1475B947C9580FC97D13412">
    <w:name w:val="CD8A6EC065A1475B947C9580FC97D13412"/>
    <w:rsid w:val="002014ED"/>
    <w:rPr>
      <w:rFonts w:ascii="Arial" w:eastAsiaTheme="minorHAnsi" w:hAnsi="Arial"/>
      <w:sz w:val="24"/>
      <w:lang w:eastAsia="en-US"/>
    </w:rPr>
  </w:style>
  <w:style w:type="paragraph" w:customStyle="1" w:styleId="3C6E6A168CD74977B95DF468A36115B012">
    <w:name w:val="3C6E6A168CD74977B95DF468A36115B012"/>
    <w:rsid w:val="002014ED"/>
    <w:rPr>
      <w:rFonts w:ascii="Arial" w:eastAsiaTheme="minorHAnsi" w:hAnsi="Arial"/>
      <w:sz w:val="24"/>
      <w:lang w:eastAsia="en-US"/>
    </w:rPr>
  </w:style>
  <w:style w:type="paragraph" w:customStyle="1" w:styleId="AE4C08B0108C4B1D83020C78E9147E5B12">
    <w:name w:val="AE4C08B0108C4B1D83020C78E9147E5B12"/>
    <w:rsid w:val="002014ED"/>
    <w:rPr>
      <w:rFonts w:ascii="Arial" w:eastAsiaTheme="minorHAnsi" w:hAnsi="Arial"/>
      <w:sz w:val="24"/>
      <w:lang w:eastAsia="en-US"/>
    </w:rPr>
  </w:style>
  <w:style w:type="paragraph" w:customStyle="1" w:styleId="59D7731B6F4847C68EE5D7050FD8F27612">
    <w:name w:val="59D7731B6F4847C68EE5D7050FD8F27612"/>
    <w:rsid w:val="002014ED"/>
    <w:rPr>
      <w:rFonts w:ascii="Arial" w:eastAsiaTheme="minorHAnsi" w:hAnsi="Arial"/>
      <w:sz w:val="24"/>
      <w:lang w:eastAsia="en-US"/>
    </w:rPr>
  </w:style>
  <w:style w:type="paragraph" w:customStyle="1" w:styleId="E62681E6DCAF488A93AAA32D9B9E5C9412">
    <w:name w:val="E62681E6DCAF488A93AAA32D9B9E5C9412"/>
    <w:rsid w:val="002014ED"/>
    <w:rPr>
      <w:rFonts w:ascii="Arial" w:eastAsiaTheme="minorHAnsi" w:hAnsi="Arial"/>
      <w:sz w:val="24"/>
      <w:lang w:eastAsia="en-US"/>
    </w:rPr>
  </w:style>
  <w:style w:type="paragraph" w:customStyle="1" w:styleId="85DA1DA4C3D746958302A6A26C8B427A10">
    <w:name w:val="85DA1DA4C3D746958302A6A26C8B427A10"/>
    <w:rsid w:val="002014ED"/>
    <w:rPr>
      <w:rFonts w:ascii="Arial" w:eastAsiaTheme="minorHAnsi" w:hAnsi="Arial"/>
      <w:sz w:val="24"/>
      <w:lang w:eastAsia="en-US"/>
    </w:rPr>
  </w:style>
  <w:style w:type="paragraph" w:customStyle="1" w:styleId="C884F645DF0E4CE3BCDC99B9837FA2439">
    <w:name w:val="C884F645DF0E4CE3BCDC99B9837FA2439"/>
    <w:rsid w:val="002014ED"/>
    <w:rPr>
      <w:rFonts w:ascii="Arial" w:eastAsiaTheme="minorHAnsi" w:hAnsi="Arial"/>
      <w:sz w:val="24"/>
      <w:lang w:eastAsia="en-US"/>
    </w:rPr>
  </w:style>
  <w:style w:type="paragraph" w:customStyle="1" w:styleId="1673DA3EB3444C3CB6DDF510A1D3DA948">
    <w:name w:val="1673DA3EB3444C3CB6DDF510A1D3DA948"/>
    <w:rsid w:val="002014ED"/>
    <w:rPr>
      <w:rFonts w:ascii="Arial" w:eastAsiaTheme="minorHAnsi" w:hAnsi="Arial"/>
      <w:sz w:val="24"/>
      <w:lang w:eastAsia="en-US"/>
    </w:rPr>
  </w:style>
  <w:style w:type="paragraph" w:customStyle="1" w:styleId="79A14B10FCE540259362430269760D2C6">
    <w:name w:val="79A14B10FCE540259362430269760D2C6"/>
    <w:rsid w:val="002014ED"/>
    <w:rPr>
      <w:rFonts w:ascii="Arial" w:eastAsiaTheme="minorHAnsi" w:hAnsi="Arial"/>
      <w:sz w:val="24"/>
      <w:lang w:eastAsia="en-US"/>
    </w:rPr>
  </w:style>
  <w:style w:type="paragraph" w:customStyle="1" w:styleId="FBB6F082DCEE4B24B4DEF967F2612FFB35">
    <w:name w:val="FBB6F082DCEE4B24B4DEF967F2612FFB35"/>
    <w:rsid w:val="002014ED"/>
    <w:pPr>
      <w:spacing w:after="0"/>
    </w:pPr>
    <w:rPr>
      <w:rFonts w:ascii="Arial" w:eastAsiaTheme="minorHAnsi" w:hAnsi="Arial"/>
      <w:b/>
      <w:color w:val="000000" w:themeColor="text1"/>
      <w:sz w:val="24"/>
      <w:lang w:eastAsia="en-US"/>
    </w:rPr>
  </w:style>
  <w:style w:type="paragraph" w:customStyle="1" w:styleId="D81DB757132747F39E963AC42EC1F5EC34">
    <w:name w:val="D81DB757132747F39E963AC42EC1F5EC34"/>
    <w:rsid w:val="002014ED"/>
    <w:pPr>
      <w:spacing w:after="0"/>
    </w:pPr>
    <w:rPr>
      <w:rFonts w:ascii="Arial" w:eastAsiaTheme="minorHAnsi" w:hAnsi="Arial"/>
      <w:b/>
      <w:color w:val="000000" w:themeColor="text1"/>
      <w:sz w:val="24"/>
      <w:lang w:eastAsia="en-US"/>
    </w:rPr>
  </w:style>
  <w:style w:type="paragraph" w:customStyle="1" w:styleId="B6EFCBF58E814B0FB4A2E11E685036BA20">
    <w:name w:val="B6EFCBF58E814B0FB4A2E11E685036BA20"/>
    <w:rsid w:val="002014ED"/>
    <w:pPr>
      <w:spacing w:after="0"/>
    </w:pPr>
    <w:rPr>
      <w:rFonts w:ascii="Arial" w:eastAsiaTheme="minorHAnsi" w:hAnsi="Arial"/>
      <w:b/>
      <w:color w:val="000000" w:themeColor="text1"/>
      <w:sz w:val="24"/>
      <w:lang w:eastAsia="en-US"/>
    </w:rPr>
  </w:style>
  <w:style w:type="paragraph" w:customStyle="1" w:styleId="95E0DCC38A064C58934FB5386DC4403D14">
    <w:name w:val="95E0DCC38A064C58934FB5386DC4403D14"/>
    <w:rsid w:val="002014ED"/>
    <w:pPr>
      <w:spacing w:after="0"/>
    </w:pPr>
    <w:rPr>
      <w:rFonts w:ascii="Arial" w:eastAsiaTheme="minorHAnsi" w:hAnsi="Arial"/>
      <w:b/>
      <w:color w:val="000000" w:themeColor="text1"/>
      <w:sz w:val="24"/>
      <w:lang w:eastAsia="en-US"/>
    </w:rPr>
  </w:style>
  <w:style w:type="paragraph" w:customStyle="1" w:styleId="A248F2E9EBC1460D8FD13D304DB9EF0F13">
    <w:name w:val="A248F2E9EBC1460D8FD13D304DB9EF0F13"/>
    <w:rsid w:val="002014ED"/>
    <w:pPr>
      <w:spacing w:after="0"/>
    </w:pPr>
    <w:rPr>
      <w:rFonts w:ascii="Arial" w:eastAsiaTheme="minorHAnsi" w:hAnsi="Arial"/>
      <w:b/>
      <w:color w:val="000000" w:themeColor="text1"/>
      <w:sz w:val="24"/>
      <w:lang w:eastAsia="en-US"/>
    </w:rPr>
  </w:style>
  <w:style w:type="paragraph" w:customStyle="1" w:styleId="7E9930CE79324E40978A70B7F92421BE14">
    <w:name w:val="7E9930CE79324E40978A70B7F92421BE14"/>
    <w:rsid w:val="002014ED"/>
    <w:pPr>
      <w:spacing w:after="0"/>
    </w:pPr>
    <w:rPr>
      <w:rFonts w:ascii="Arial" w:eastAsiaTheme="minorHAnsi" w:hAnsi="Arial"/>
      <w:b/>
      <w:color w:val="000000" w:themeColor="text1"/>
      <w:sz w:val="24"/>
      <w:lang w:eastAsia="en-US"/>
    </w:rPr>
  </w:style>
  <w:style w:type="paragraph" w:customStyle="1" w:styleId="D8372B7F85A24F958B4CF29142F9727514">
    <w:name w:val="D8372B7F85A24F958B4CF29142F9727514"/>
    <w:rsid w:val="002014ED"/>
    <w:pPr>
      <w:spacing w:after="0"/>
    </w:pPr>
    <w:rPr>
      <w:rFonts w:ascii="Arial" w:eastAsiaTheme="minorHAnsi" w:hAnsi="Arial"/>
      <w:b/>
      <w:color w:val="000000" w:themeColor="text1"/>
      <w:sz w:val="24"/>
      <w:lang w:eastAsia="en-US"/>
    </w:rPr>
  </w:style>
  <w:style w:type="paragraph" w:customStyle="1" w:styleId="E57A712CEB5443819E0847D1D1E0A21B14">
    <w:name w:val="E57A712CEB5443819E0847D1D1E0A21B14"/>
    <w:rsid w:val="002014ED"/>
    <w:pPr>
      <w:spacing w:after="0"/>
    </w:pPr>
    <w:rPr>
      <w:rFonts w:ascii="Arial" w:eastAsiaTheme="minorHAnsi" w:hAnsi="Arial"/>
      <w:b/>
      <w:color w:val="000000" w:themeColor="text1"/>
      <w:sz w:val="24"/>
      <w:lang w:eastAsia="en-US"/>
    </w:rPr>
  </w:style>
  <w:style w:type="paragraph" w:customStyle="1" w:styleId="AA7350036D834A098B94BC22A545292819">
    <w:name w:val="AA7350036D834A098B94BC22A545292819"/>
    <w:rsid w:val="002014ED"/>
    <w:pPr>
      <w:spacing w:after="0"/>
    </w:pPr>
    <w:rPr>
      <w:rFonts w:ascii="Arial" w:eastAsiaTheme="minorHAnsi" w:hAnsi="Arial"/>
      <w:b/>
      <w:color w:val="000000" w:themeColor="text1"/>
      <w:sz w:val="24"/>
      <w:lang w:eastAsia="en-US"/>
    </w:rPr>
  </w:style>
  <w:style w:type="paragraph" w:customStyle="1" w:styleId="404FBA2A628540CE896AF3F43AAA6B1C18">
    <w:name w:val="404FBA2A628540CE896AF3F43AAA6B1C18"/>
    <w:rsid w:val="002014ED"/>
    <w:pPr>
      <w:spacing w:after="0"/>
    </w:pPr>
    <w:rPr>
      <w:rFonts w:ascii="Arial" w:eastAsiaTheme="minorHAnsi" w:hAnsi="Arial"/>
      <w:b/>
      <w:color w:val="000000" w:themeColor="text1"/>
      <w:sz w:val="24"/>
      <w:lang w:eastAsia="en-US"/>
    </w:rPr>
  </w:style>
  <w:style w:type="paragraph" w:customStyle="1" w:styleId="1C2A1A14C06A46C397C764FF16752F7626">
    <w:name w:val="1C2A1A14C06A46C397C764FF16752F7626"/>
    <w:rsid w:val="002014ED"/>
    <w:pPr>
      <w:spacing w:after="0"/>
    </w:pPr>
    <w:rPr>
      <w:rFonts w:ascii="Arial" w:eastAsiaTheme="minorHAnsi" w:hAnsi="Arial"/>
      <w:b/>
      <w:color w:val="000000" w:themeColor="text1"/>
      <w:sz w:val="24"/>
      <w:lang w:eastAsia="en-US"/>
    </w:rPr>
  </w:style>
  <w:style w:type="paragraph" w:customStyle="1" w:styleId="BC4A08BD52704849B320D644168B4CE327">
    <w:name w:val="BC4A08BD52704849B320D644168B4CE327"/>
    <w:rsid w:val="002014ED"/>
    <w:pPr>
      <w:spacing w:after="0"/>
    </w:pPr>
    <w:rPr>
      <w:rFonts w:ascii="Arial" w:eastAsiaTheme="minorHAnsi" w:hAnsi="Arial"/>
      <w:b/>
      <w:color w:val="000000" w:themeColor="text1"/>
      <w:sz w:val="24"/>
      <w:lang w:eastAsia="en-US"/>
    </w:rPr>
  </w:style>
  <w:style w:type="paragraph" w:customStyle="1" w:styleId="2393A7BB1C6040519D05150E845371E727">
    <w:name w:val="2393A7BB1C6040519D05150E845371E727"/>
    <w:rsid w:val="002014ED"/>
    <w:pPr>
      <w:spacing w:after="0"/>
    </w:pPr>
    <w:rPr>
      <w:rFonts w:ascii="Arial" w:eastAsiaTheme="minorHAnsi" w:hAnsi="Arial"/>
      <w:b/>
      <w:color w:val="000000" w:themeColor="text1"/>
      <w:sz w:val="24"/>
      <w:lang w:eastAsia="en-US"/>
    </w:rPr>
  </w:style>
  <w:style w:type="paragraph" w:customStyle="1" w:styleId="ED9D6DE7D9264488819E206C2193B69826">
    <w:name w:val="ED9D6DE7D9264488819E206C2193B69826"/>
    <w:rsid w:val="002014ED"/>
    <w:pPr>
      <w:spacing w:after="0"/>
    </w:pPr>
    <w:rPr>
      <w:rFonts w:ascii="Arial" w:eastAsiaTheme="minorHAnsi" w:hAnsi="Arial"/>
      <w:b/>
      <w:color w:val="000000" w:themeColor="text1"/>
      <w:sz w:val="24"/>
      <w:lang w:eastAsia="en-US"/>
    </w:rPr>
  </w:style>
  <w:style w:type="paragraph" w:customStyle="1" w:styleId="C6A0B4A8DD6F4A5A90006B02DCDB8C5518">
    <w:name w:val="C6A0B4A8DD6F4A5A90006B02DCDB8C5518"/>
    <w:rsid w:val="002014ED"/>
    <w:rPr>
      <w:rFonts w:ascii="Arial" w:eastAsiaTheme="minorHAnsi" w:hAnsi="Arial"/>
      <w:sz w:val="24"/>
      <w:lang w:eastAsia="en-US"/>
    </w:rPr>
  </w:style>
  <w:style w:type="paragraph" w:customStyle="1" w:styleId="628D1D54DE1A4872AC660A4B53515A0218">
    <w:name w:val="628D1D54DE1A4872AC660A4B53515A0218"/>
    <w:rsid w:val="002014ED"/>
    <w:rPr>
      <w:rFonts w:ascii="Arial" w:eastAsiaTheme="minorHAnsi" w:hAnsi="Arial"/>
      <w:sz w:val="24"/>
      <w:lang w:eastAsia="en-US"/>
    </w:rPr>
  </w:style>
  <w:style w:type="paragraph" w:customStyle="1" w:styleId="32ED938C7EB24CDCBF6836BD375621FC18">
    <w:name w:val="32ED938C7EB24CDCBF6836BD375621FC18"/>
    <w:rsid w:val="002014ED"/>
    <w:rPr>
      <w:rFonts w:ascii="Arial" w:eastAsiaTheme="minorHAnsi" w:hAnsi="Arial"/>
      <w:sz w:val="24"/>
      <w:lang w:eastAsia="en-US"/>
    </w:rPr>
  </w:style>
  <w:style w:type="paragraph" w:customStyle="1" w:styleId="7FDE970EA94A437180C1BFC76C7FA78018">
    <w:name w:val="7FDE970EA94A437180C1BFC76C7FA78018"/>
    <w:rsid w:val="002014ED"/>
    <w:rPr>
      <w:rFonts w:ascii="Arial" w:eastAsiaTheme="minorHAnsi" w:hAnsi="Arial"/>
      <w:sz w:val="24"/>
      <w:lang w:eastAsia="en-US"/>
    </w:rPr>
  </w:style>
  <w:style w:type="paragraph" w:customStyle="1" w:styleId="D17BB891454A402DA4863A2CA3E472E518">
    <w:name w:val="D17BB891454A402DA4863A2CA3E472E518"/>
    <w:rsid w:val="002014ED"/>
    <w:rPr>
      <w:rFonts w:ascii="Arial" w:eastAsiaTheme="minorHAnsi" w:hAnsi="Arial"/>
      <w:sz w:val="24"/>
      <w:lang w:eastAsia="en-US"/>
    </w:rPr>
  </w:style>
  <w:style w:type="paragraph" w:customStyle="1" w:styleId="5AEA2F4B78834938AC3BA24DFAC3253814">
    <w:name w:val="5AEA2F4B78834938AC3BA24DFAC3253814"/>
    <w:rsid w:val="002014ED"/>
    <w:rPr>
      <w:rFonts w:ascii="Arial" w:eastAsiaTheme="minorHAnsi" w:hAnsi="Arial"/>
      <w:sz w:val="24"/>
      <w:lang w:eastAsia="en-US"/>
    </w:rPr>
  </w:style>
  <w:style w:type="paragraph" w:customStyle="1" w:styleId="E5F25939782C44D094D894C274D4DEDD14">
    <w:name w:val="E5F25939782C44D094D894C274D4DEDD14"/>
    <w:rsid w:val="002014ED"/>
    <w:rPr>
      <w:rFonts w:ascii="Arial" w:eastAsiaTheme="minorHAnsi" w:hAnsi="Arial"/>
      <w:sz w:val="24"/>
      <w:lang w:eastAsia="en-US"/>
    </w:rPr>
  </w:style>
  <w:style w:type="paragraph" w:customStyle="1" w:styleId="CD8A6EC065A1475B947C9580FC97D13413">
    <w:name w:val="CD8A6EC065A1475B947C9580FC97D13413"/>
    <w:rsid w:val="002014ED"/>
    <w:rPr>
      <w:rFonts w:ascii="Arial" w:eastAsiaTheme="minorHAnsi" w:hAnsi="Arial"/>
      <w:sz w:val="24"/>
      <w:lang w:eastAsia="en-US"/>
    </w:rPr>
  </w:style>
  <w:style w:type="paragraph" w:customStyle="1" w:styleId="3C6E6A168CD74977B95DF468A36115B013">
    <w:name w:val="3C6E6A168CD74977B95DF468A36115B013"/>
    <w:rsid w:val="002014ED"/>
    <w:rPr>
      <w:rFonts w:ascii="Arial" w:eastAsiaTheme="minorHAnsi" w:hAnsi="Arial"/>
      <w:sz w:val="24"/>
      <w:lang w:eastAsia="en-US"/>
    </w:rPr>
  </w:style>
  <w:style w:type="paragraph" w:customStyle="1" w:styleId="AE4C08B0108C4B1D83020C78E9147E5B13">
    <w:name w:val="AE4C08B0108C4B1D83020C78E9147E5B13"/>
    <w:rsid w:val="002014ED"/>
    <w:rPr>
      <w:rFonts w:ascii="Arial" w:eastAsiaTheme="minorHAnsi" w:hAnsi="Arial"/>
      <w:sz w:val="24"/>
      <w:lang w:eastAsia="en-US"/>
    </w:rPr>
  </w:style>
  <w:style w:type="paragraph" w:customStyle="1" w:styleId="59D7731B6F4847C68EE5D7050FD8F27613">
    <w:name w:val="59D7731B6F4847C68EE5D7050FD8F27613"/>
    <w:rsid w:val="002014ED"/>
    <w:rPr>
      <w:rFonts w:ascii="Arial" w:eastAsiaTheme="minorHAnsi" w:hAnsi="Arial"/>
      <w:sz w:val="24"/>
      <w:lang w:eastAsia="en-US"/>
    </w:rPr>
  </w:style>
  <w:style w:type="paragraph" w:customStyle="1" w:styleId="E62681E6DCAF488A93AAA32D9B9E5C9413">
    <w:name w:val="E62681E6DCAF488A93AAA32D9B9E5C9413"/>
    <w:rsid w:val="002014ED"/>
    <w:rPr>
      <w:rFonts w:ascii="Arial" w:eastAsiaTheme="minorHAnsi" w:hAnsi="Arial"/>
      <w:sz w:val="24"/>
      <w:lang w:eastAsia="en-US"/>
    </w:rPr>
  </w:style>
  <w:style w:type="paragraph" w:customStyle="1" w:styleId="85DA1DA4C3D746958302A6A26C8B427A11">
    <w:name w:val="85DA1DA4C3D746958302A6A26C8B427A11"/>
    <w:rsid w:val="002014ED"/>
    <w:rPr>
      <w:rFonts w:ascii="Arial" w:eastAsiaTheme="minorHAnsi" w:hAnsi="Arial"/>
      <w:sz w:val="24"/>
      <w:lang w:eastAsia="en-US"/>
    </w:rPr>
  </w:style>
  <w:style w:type="paragraph" w:customStyle="1" w:styleId="C884F645DF0E4CE3BCDC99B9837FA24310">
    <w:name w:val="C884F645DF0E4CE3BCDC99B9837FA24310"/>
    <w:rsid w:val="002014ED"/>
    <w:rPr>
      <w:rFonts w:ascii="Arial" w:eastAsiaTheme="minorHAnsi" w:hAnsi="Arial"/>
      <w:sz w:val="24"/>
      <w:lang w:eastAsia="en-US"/>
    </w:rPr>
  </w:style>
  <w:style w:type="paragraph" w:customStyle="1" w:styleId="1673DA3EB3444C3CB6DDF510A1D3DA949">
    <w:name w:val="1673DA3EB3444C3CB6DDF510A1D3DA949"/>
    <w:rsid w:val="002014ED"/>
    <w:rPr>
      <w:rFonts w:ascii="Arial" w:eastAsiaTheme="minorHAnsi" w:hAnsi="Arial"/>
      <w:sz w:val="24"/>
      <w:lang w:eastAsia="en-US"/>
    </w:rPr>
  </w:style>
  <w:style w:type="paragraph" w:customStyle="1" w:styleId="79A14B10FCE540259362430269760D2C7">
    <w:name w:val="79A14B10FCE540259362430269760D2C7"/>
    <w:rsid w:val="002014ED"/>
    <w:rPr>
      <w:rFonts w:ascii="Arial" w:eastAsiaTheme="minorHAnsi" w:hAnsi="Arial"/>
      <w:sz w:val="24"/>
      <w:lang w:eastAsia="en-US"/>
    </w:rPr>
  </w:style>
  <w:style w:type="paragraph" w:customStyle="1" w:styleId="FBB6F082DCEE4B24B4DEF967F2612FFB36">
    <w:name w:val="FBB6F082DCEE4B24B4DEF967F2612FFB36"/>
    <w:rsid w:val="002014ED"/>
    <w:pPr>
      <w:spacing w:after="0"/>
    </w:pPr>
    <w:rPr>
      <w:rFonts w:ascii="Arial" w:eastAsiaTheme="minorHAnsi" w:hAnsi="Arial"/>
      <w:b/>
      <w:color w:val="000000" w:themeColor="text1"/>
      <w:sz w:val="24"/>
      <w:lang w:eastAsia="en-US"/>
    </w:rPr>
  </w:style>
  <w:style w:type="paragraph" w:customStyle="1" w:styleId="D81DB757132747F39E963AC42EC1F5EC35">
    <w:name w:val="D81DB757132747F39E963AC42EC1F5EC35"/>
    <w:rsid w:val="002014ED"/>
    <w:pPr>
      <w:spacing w:after="0"/>
    </w:pPr>
    <w:rPr>
      <w:rFonts w:ascii="Arial" w:eastAsiaTheme="minorHAnsi" w:hAnsi="Arial"/>
      <w:b/>
      <w:color w:val="000000" w:themeColor="text1"/>
      <w:sz w:val="24"/>
      <w:lang w:eastAsia="en-US"/>
    </w:rPr>
  </w:style>
  <w:style w:type="paragraph" w:customStyle="1" w:styleId="B6EFCBF58E814B0FB4A2E11E685036BA21">
    <w:name w:val="B6EFCBF58E814B0FB4A2E11E685036BA21"/>
    <w:rsid w:val="002014ED"/>
    <w:pPr>
      <w:spacing w:after="0"/>
    </w:pPr>
    <w:rPr>
      <w:rFonts w:ascii="Arial" w:eastAsiaTheme="minorHAnsi" w:hAnsi="Arial"/>
      <w:b/>
      <w:color w:val="000000" w:themeColor="text1"/>
      <w:sz w:val="24"/>
      <w:lang w:eastAsia="en-US"/>
    </w:rPr>
  </w:style>
  <w:style w:type="paragraph" w:customStyle="1" w:styleId="95E0DCC38A064C58934FB5386DC4403D15">
    <w:name w:val="95E0DCC38A064C58934FB5386DC4403D15"/>
    <w:rsid w:val="002014ED"/>
    <w:pPr>
      <w:spacing w:after="0"/>
    </w:pPr>
    <w:rPr>
      <w:rFonts w:ascii="Arial" w:eastAsiaTheme="minorHAnsi" w:hAnsi="Arial"/>
      <w:b/>
      <w:color w:val="000000" w:themeColor="text1"/>
      <w:sz w:val="24"/>
      <w:lang w:eastAsia="en-US"/>
    </w:rPr>
  </w:style>
  <w:style w:type="paragraph" w:customStyle="1" w:styleId="A248F2E9EBC1460D8FD13D304DB9EF0F14">
    <w:name w:val="A248F2E9EBC1460D8FD13D304DB9EF0F14"/>
    <w:rsid w:val="002014ED"/>
    <w:pPr>
      <w:spacing w:after="0"/>
    </w:pPr>
    <w:rPr>
      <w:rFonts w:ascii="Arial" w:eastAsiaTheme="minorHAnsi" w:hAnsi="Arial"/>
      <w:b/>
      <w:color w:val="000000" w:themeColor="text1"/>
      <w:sz w:val="24"/>
      <w:lang w:eastAsia="en-US"/>
    </w:rPr>
  </w:style>
  <w:style w:type="paragraph" w:customStyle="1" w:styleId="7E9930CE79324E40978A70B7F92421BE15">
    <w:name w:val="7E9930CE79324E40978A70B7F92421BE15"/>
    <w:rsid w:val="002014ED"/>
    <w:pPr>
      <w:spacing w:after="0"/>
    </w:pPr>
    <w:rPr>
      <w:rFonts w:ascii="Arial" w:eastAsiaTheme="minorHAnsi" w:hAnsi="Arial"/>
      <w:b/>
      <w:color w:val="000000" w:themeColor="text1"/>
      <w:sz w:val="24"/>
      <w:lang w:eastAsia="en-US"/>
    </w:rPr>
  </w:style>
  <w:style w:type="paragraph" w:customStyle="1" w:styleId="D8372B7F85A24F958B4CF29142F9727515">
    <w:name w:val="D8372B7F85A24F958B4CF29142F9727515"/>
    <w:rsid w:val="002014ED"/>
    <w:pPr>
      <w:spacing w:after="0"/>
    </w:pPr>
    <w:rPr>
      <w:rFonts w:ascii="Arial" w:eastAsiaTheme="minorHAnsi" w:hAnsi="Arial"/>
      <w:b/>
      <w:color w:val="000000" w:themeColor="text1"/>
      <w:sz w:val="24"/>
      <w:lang w:eastAsia="en-US"/>
    </w:rPr>
  </w:style>
  <w:style w:type="paragraph" w:customStyle="1" w:styleId="E57A712CEB5443819E0847D1D1E0A21B15">
    <w:name w:val="E57A712CEB5443819E0847D1D1E0A21B15"/>
    <w:rsid w:val="002014ED"/>
    <w:pPr>
      <w:spacing w:after="0"/>
    </w:pPr>
    <w:rPr>
      <w:rFonts w:ascii="Arial" w:eastAsiaTheme="minorHAnsi" w:hAnsi="Arial"/>
      <w:b/>
      <w:color w:val="000000" w:themeColor="text1"/>
      <w:sz w:val="24"/>
      <w:lang w:eastAsia="en-US"/>
    </w:rPr>
  </w:style>
  <w:style w:type="paragraph" w:customStyle="1" w:styleId="AA7350036D834A098B94BC22A545292820">
    <w:name w:val="AA7350036D834A098B94BC22A545292820"/>
    <w:rsid w:val="002014ED"/>
    <w:pPr>
      <w:spacing w:after="0"/>
    </w:pPr>
    <w:rPr>
      <w:rFonts w:ascii="Arial" w:eastAsiaTheme="minorHAnsi" w:hAnsi="Arial"/>
      <w:b/>
      <w:color w:val="000000" w:themeColor="text1"/>
      <w:sz w:val="24"/>
      <w:lang w:eastAsia="en-US"/>
    </w:rPr>
  </w:style>
  <w:style w:type="paragraph" w:customStyle="1" w:styleId="404FBA2A628540CE896AF3F43AAA6B1C19">
    <w:name w:val="404FBA2A628540CE896AF3F43AAA6B1C19"/>
    <w:rsid w:val="002014ED"/>
    <w:pPr>
      <w:spacing w:after="0"/>
    </w:pPr>
    <w:rPr>
      <w:rFonts w:ascii="Arial" w:eastAsiaTheme="minorHAnsi" w:hAnsi="Arial"/>
      <w:b/>
      <w:color w:val="000000" w:themeColor="text1"/>
      <w:sz w:val="24"/>
      <w:lang w:eastAsia="en-US"/>
    </w:rPr>
  </w:style>
  <w:style w:type="paragraph" w:customStyle="1" w:styleId="1C2A1A14C06A46C397C764FF16752F7627">
    <w:name w:val="1C2A1A14C06A46C397C764FF16752F7627"/>
    <w:rsid w:val="002014ED"/>
    <w:pPr>
      <w:spacing w:after="0"/>
    </w:pPr>
    <w:rPr>
      <w:rFonts w:ascii="Arial" w:eastAsiaTheme="minorHAnsi" w:hAnsi="Arial"/>
      <w:b/>
      <w:color w:val="000000" w:themeColor="text1"/>
      <w:sz w:val="24"/>
      <w:lang w:eastAsia="en-US"/>
    </w:rPr>
  </w:style>
  <w:style w:type="paragraph" w:customStyle="1" w:styleId="BC4A08BD52704849B320D644168B4CE328">
    <w:name w:val="BC4A08BD52704849B320D644168B4CE328"/>
    <w:rsid w:val="002014ED"/>
    <w:pPr>
      <w:spacing w:after="0"/>
    </w:pPr>
    <w:rPr>
      <w:rFonts w:ascii="Arial" w:eastAsiaTheme="minorHAnsi" w:hAnsi="Arial"/>
      <w:b/>
      <w:color w:val="000000" w:themeColor="text1"/>
      <w:sz w:val="24"/>
      <w:lang w:eastAsia="en-US"/>
    </w:rPr>
  </w:style>
  <w:style w:type="paragraph" w:customStyle="1" w:styleId="2393A7BB1C6040519D05150E845371E728">
    <w:name w:val="2393A7BB1C6040519D05150E845371E728"/>
    <w:rsid w:val="002014ED"/>
    <w:pPr>
      <w:spacing w:after="0"/>
    </w:pPr>
    <w:rPr>
      <w:rFonts w:ascii="Arial" w:eastAsiaTheme="minorHAnsi" w:hAnsi="Arial"/>
      <w:b/>
      <w:color w:val="000000" w:themeColor="text1"/>
      <w:sz w:val="24"/>
      <w:lang w:eastAsia="en-US"/>
    </w:rPr>
  </w:style>
  <w:style w:type="paragraph" w:customStyle="1" w:styleId="ED9D6DE7D9264488819E206C2193B69827">
    <w:name w:val="ED9D6DE7D9264488819E206C2193B69827"/>
    <w:rsid w:val="002014ED"/>
    <w:pPr>
      <w:spacing w:after="0"/>
    </w:pPr>
    <w:rPr>
      <w:rFonts w:ascii="Arial" w:eastAsiaTheme="minorHAnsi" w:hAnsi="Arial"/>
      <w:b/>
      <w:color w:val="000000" w:themeColor="text1"/>
      <w:sz w:val="24"/>
      <w:lang w:eastAsia="en-US"/>
    </w:rPr>
  </w:style>
  <w:style w:type="paragraph" w:customStyle="1" w:styleId="C6A0B4A8DD6F4A5A90006B02DCDB8C5519">
    <w:name w:val="C6A0B4A8DD6F4A5A90006B02DCDB8C5519"/>
    <w:rsid w:val="002014ED"/>
    <w:rPr>
      <w:rFonts w:ascii="Arial" w:eastAsiaTheme="minorHAnsi" w:hAnsi="Arial"/>
      <w:sz w:val="24"/>
      <w:lang w:eastAsia="en-US"/>
    </w:rPr>
  </w:style>
  <w:style w:type="paragraph" w:customStyle="1" w:styleId="628D1D54DE1A4872AC660A4B53515A0219">
    <w:name w:val="628D1D54DE1A4872AC660A4B53515A0219"/>
    <w:rsid w:val="002014ED"/>
    <w:rPr>
      <w:rFonts w:ascii="Arial" w:eastAsiaTheme="minorHAnsi" w:hAnsi="Arial"/>
      <w:sz w:val="24"/>
      <w:lang w:eastAsia="en-US"/>
    </w:rPr>
  </w:style>
  <w:style w:type="paragraph" w:customStyle="1" w:styleId="32ED938C7EB24CDCBF6836BD375621FC19">
    <w:name w:val="32ED938C7EB24CDCBF6836BD375621FC19"/>
    <w:rsid w:val="002014ED"/>
    <w:rPr>
      <w:rFonts w:ascii="Arial" w:eastAsiaTheme="minorHAnsi" w:hAnsi="Arial"/>
      <w:sz w:val="24"/>
      <w:lang w:eastAsia="en-US"/>
    </w:rPr>
  </w:style>
  <w:style w:type="paragraph" w:customStyle="1" w:styleId="7FDE970EA94A437180C1BFC76C7FA78019">
    <w:name w:val="7FDE970EA94A437180C1BFC76C7FA78019"/>
    <w:rsid w:val="002014ED"/>
    <w:rPr>
      <w:rFonts w:ascii="Arial" w:eastAsiaTheme="minorHAnsi" w:hAnsi="Arial"/>
      <w:sz w:val="24"/>
      <w:lang w:eastAsia="en-US"/>
    </w:rPr>
  </w:style>
  <w:style w:type="paragraph" w:customStyle="1" w:styleId="D17BB891454A402DA4863A2CA3E472E519">
    <w:name w:val="D17BB891454A402DA4863A2CA3E472E519"/>
    <w:rsid w:val="002014ED"/>
    <w:rPr>
      <w:rFonts w:ascii="Arial" w:eastAsiaTheme="minorHAnsi" w:hAnsi="Arial"/>
      <w:sz w:val="24"/>
      <w:lang w:eastAsia="en-US"/>
    </w:rPr>
  </w:style>
  <w:style w:type="paragraph" w:customStyle="1" w:styleId="5AEA2F4B78834938AC3BA24DFAC3253815">
    <w:name w:val="5AEA2F4B78834938AC3BA24DFAC3253815"/>
    <w:rsid w:val="002014ED"/>
    <w:rPr>
      <w:rFonts w:ascii="Arial" w:eastAsiaTheme="minorHAnsi" w:hAnsi="Arial"/>
      <w:sz w:val="24"/>
      <w:lang w:eastAsia="en-US"/>
    </w:rPr>
  </w:style>
  <w:style w:type="paragraph" w:customStyle="1" w:styleId="E5F25939782C44D094D894C274D4DEDD15">
    <w:name w:val="E5F25939782C44D094D894C274D4DEDD15"/>
    <w:rsid w:val="002014ED"/>
    <w:rPr>
      <w:rFonts w:ascii="Arial" w:eastAsiaTheme="minorHAnsi" w:hAnsi="Arial"/>
      <w:sz w:val="24"/>
      <w:lang w:eastAsia="en-US"/>
    </w:rPr>
  </w:style>
  <w:style w:type="paragraph" w:customStyle="1" w:styleId="CD8A6EC065A1475B947C9580FC97D13414">
    <w:name w:val="CD8A6EC065A1475B947C9580FC97D13414"/>
    <w:rsid w:val="002014ED"/>
    <w:rPr>
      <w:rFonts w:ascii="Arial" w:eastAsiaTheme="minorHAnsi" w:hAnsi="Arial"/>
      <w:sz w:val="24"/>
      <w:lang w:eastAsia="en-US"/>
    </w:rPr>
  </w:style>
  <w:style w:type="paragraph" w:customStyle="1" w:styleId="3C6E6A168CD74977B95DF468A36115B014">
    <w:name w:val="3C6E6A168CD74977B95DF468A36115B014"/>
    <w:rsid w:val="002014ED"/>
    <w:rPr>
      <w:rFonts w:ascii="Arial" w:eastAsiaTheme="minorHAnsi" w:hAnsi="Arial"/>
      <w:sz w:val="24"/>
      <w:lang w:eastAsia="en-US"/>
    </w:rPr>
  </w:style>
  <w:style w:type="paragraph" w:customStyle="1" w:styleId="AE4C08B0108C4B1D83020C78E9147E5B14">
    <w:name w:val="AE4C08B0108C4B1D83020C78E9147E5B14"/>
    <w:rsid w:val="002014ED"/>
    <w:rPr>
      <w:rFonts w:ascii="Arial" w:eastAsiaTheme="minorHAnsi" w:hAnsi="Arial"/>
      <w:sz w:val="24"/>
      <w:lang w:eastAsia="en-US"/>
    </w:rPr>
  </w:style>
  <w:style w:type="paragraph" w:customStyle="1" w:styleId="59D7731B6F4847C68EE5D7050FD8F27614">
    <w:name w:val="59D7731B6F4847C68EE5D7050FD8F27614"/>
    <w:rsid w:val="002014ED"/>
    <w:rPr>
      <w:rFonts w:ascii="Arial" w:eastAsiaTheme="minorHAnsi" w:hAnsi="Arial"/>
      <w:sz w:val="24"/>
      <w:lang w:eastAsia="en-US"/>
    </w:rPr>
  </w:style>
  <w:style w:type="paragraph" w:customStyle="1" w:styleId="E62681E6DCAF488A93AAA32D9B9E5C9414">
    <w:name w:val="E62681E6DCAF488A93AAA32D9B9E5C9414"/>
    <w:rsid w:val="002014ED"/>
    <w:rPr>
      <w:rFonts w:ascii="Arial" w:eastAsiaTheme="minorHAnsi" w:hAnsi="Arial"/>
      <w:sz w:val="24"/>
      <w:lang w:eastAsia="en-US"/>
    </w:rPr>
  </w:style>
  <w:style w:type="paragraph" w:customStyle="1" w:styleId="85DA1DA4C3D746958302A6A26C8B427A12">
    <w:name w:val="85DA1DA4C3D746958302A6A26C8B427A12"/>
    <w:rsid w:val="002014ED"/>
    <w:rPr>
      <w:rFonts w:ascii="Arial" w:eastAsiaTheme="minorHAnsi" w:hAnsi="Arial"/>
      <w:sz w:val="24"/>
      <w:lang w:eastAsia="en-US"/>
    </w:rPr>
  </w:style>
  <w:style w:type="paragraph" w:customStyle="1" w:styleId="C884F645DF0E4CE3BCDC99B9837FA24311">
    <w:name w:val="C884F645DF0E4CE3BCDC99B9837FA24311"/>
    <w:rsid w:val="002014ED"/>
    <w:rPr>
      <w:rFonts w:ascii="Arial" w:eastAsiaTheme="minorHAnsi" w:hAnsi="Arial"/>
      <w:sz w:val="24"/>
      <w:lang w:eastAsia="en-US"/>
    </w:rPr>
  </w:style>
  <w:style w:type="paragraph" w:customStyle="1" w:styleId="1673DA3EB3444C3CB6DDF510A1D3DA9410">
    <w:name w:val="1673DA3EB3444C3CB6DDF510A1D3DA9410"/>
    <w:rsid w:val="002014ED"/>
    <w:rPr>
      <w:rFonts w:ascii="Arial" w:eastAsiaTheme="minorHAnsi" w:hAnsi="Arial"/>
      <w:sz w:val="24"/>
      <w:lang w:eastAsia="en-US"/>
    </w:rPr>
  </w:style>
  <w:style w:type="paragraph" w:customStyle="1" w:styleId="79A14B10FCE540259362430269760D2C8">
    <w:name w:val="79A14B10FCE540259362430269760D2C8"/>
    <w:rsid w:val="002014ED"/>
    <w:rPr>
      <w:rFonts w:ascii="Arial" w:eastAsiaTheme="minorHAnsi" w:hAnsi="Arial"/>
      <w:sz w:val="24"/>
      <w:lang w:eastAsia="en-US"/>
    </w:rPr>
  </w:style>
  <w:style w:type="paragraph" w:customStyle="1" w:styleId="896521D7EF044A7FA23A51ADB7E46B65">
    <w:name w:val="896521D7EF044A7FA23A51ADB7E46B65"/>
    <w:rsid w:val="002014ED"/>
    <w:pPr>
      <w:spacing w:after="0"/>
    </w:pPr>
    <w:rPr>
      <w:rFonts w:ascii="Arial" w:eastAsiaTheme="minorHAnsi" w:hAnsi="Arial"/>
      <w:b/>
      <w:color w:val="000000" w:themeColor="text1"/>
      <w:sz w:val="24"/>
      <w:lang w:eastAsia="en-US"/>
    </w:rPr>
  </w:style>
  <w:style w:type="paragraph" w:customStyle="1" w:styleId="FBB6F082DCEE4B24B4DEF967F2612FFB37">
    <w:name w:val="FBB6F082DCEE4B24B4DEF967F2612FFB37"/>
    <w:rsid w:val="002014ED"/>
    <w:pPr>
      <w:spacing w:after="0"/>
    </w:pPr>
    <w:rPr>
      <w:rFonts w:ascii="Arial" w:eastAsiaTheme="minorHAnsi" w:hAnsi="Arial"/>
      <w:b/>
      <w:color w:val="000000" w:themeColor="text1"/>
      <w:sz w:val="24"/>
      <w:lang w:eastAsia="en-US"/>
    </w:rPr>
  </w:style>
  <w:style w:type="paragraph" w:customStyle="1" w:styleId="D81DB757132747F39E963AC42EC1F5EC36">
    <w:name w:val="D81DB757132747F39E963AC42EC1F5EC36"/>
    <w:rsid w:val="002014ED"/>
    <w:pPr>
      <w:spacing w:after="0"/>
    </w:pPr>
    <w:rPr>
      <w:rFonts w:ascii="Arial" w:eastAsiaTheme="minorHAnsi" w:hAnsi="Arial"/>
      <w:b/>
      <w:color w:val="000000" w:themeColor="text1"/>
      <w:sz w:val="24"/>
      <w:lang w:eastAsia="en-US"/>
    </w:rPr>
  </w:style>
  <w:style w:type="paragraph" w:customStyle="1" w:styleId="B6EFCBF58E814B0FB4A2E11E685036BA22">
    <w:name w:val="B6EFCBF58E814B0FB4A2E11E685036BA22"/>
    <w:rsid w:val="002014ED"/>
    <w:pPr>
      <w:spacing w:after="0"/>
    </w:pPr>
    <w:rPr>
      <w:rFonts w:ascii="Arial" w:eastAsiaTheme="minorHAnsi" w:hAnsi="Arial"/>
      <w:b/>
      <w:color w:val="000000" w:themeColor="text1"/>
      <w:sz w:val="24"/>
      <w:lang w:eastAsia="en-US"/>
    </w:rPr>
  </w:style>
  <w:style w:type="paragraph" w:customStyle="1" w:styleId="95E0DCC38A064C58934FB5386DC4403D16">
    <w:name w:val="95E0DCC38A064C58934FB5386DC4403D16"/>
    <w:rsid w:val="002014ED"/>
    <w:pPr>
      <w:spacing w:after="0"/>
    </w:pPr>
    <w:rPr>
      <w:rFonts w:ascii="Arial" w:eastAsiaTheme="minorHAnsi" w:hAnsi="Arial"/>
      <w:b/>
      <w:color w:val="000000" w:themeColor="text1"/>
      <w:sz w:val="24"/>
      <w:lang w:eastAsia="en-US"/>
    </w:rPr>
  </w:style>
  <w:style w:type="paragraph" w:customStyle="1" w:styleId="A248F2E9EBC1460D8FD13D304DB9EF0F15">
    <w:name w:val="A248F2E9EBC1460D8FD13D304DB9EF0F15"/>
    <w:rsid w:val="002014ED"/>
    <w:pPr>
      <w:spacing w:after="0"/>
    </w:pPr>
    <w:rPr>
      <w:rFonts w:ascii="Arial" w:eastAsiaTheme="minorHAnsi" w:hAnsi="Arial"/>
      <w:b/>
      <w:color w:val="000000" w:themeColor="text1"/>
      <w:sz w:val="24"/>
      <w:lang w:eastAsia="en-US"/>
    </w:rPr>
  </w:style>
  <w:style w:type="paragraph" w:customStyle="1" w:styleId="7E9930CE79324E40978A70B7F92421BE16">
    <w:name w:val="7E9930CE79324E40978A70B7F92421BE16"/>
    <w:rsid w:val="002014ED"/>
    <w:pPr>
      <w:spacing w:after="0"/>
    </w:pPr>
    <w:rPr>
      <w:rFonts w:ascii="Arial" w:eastAsiaTheme="minorHAnsi" w:hAnsi="Arial"/>
      <w:b/>
      <w:color w:val="000000" w:themeColor="text1"/>
      <w:sz w:val="24"/>
      <w:lang w:eastAsia="en-US"/>
    </w:rPr>
  </w:style>
  <w:style w:type="paragraph" w:customStyle="1" w:styleId="D8372B7F85A24F958B4CF29142F9727516">
    <w:name w:val="D8372B7F85A24F958B4CF29142F9727516"/>
    <w:rsid w:val="002014ED"/>
    <w:pPr>
      <w:spacing w:after="0"/>
    </w:pPr>
    <w:rPr>
      <w:rFonts w:ascii="Arial" w:eastAsiaTheme="minorHAnsi" w:hAnsi="Arial"/>
      <w:b/>
      <w:color w:val="000000" w:themeColor="text1"/>
      <w:sz w:val="24"/>
      <w:lang w:eastAsia="en-US"/>
    </w:rPr>
  </w:style>
  <w:style w:type="paragraph" w:customStyle="1" w:styleId="E57A712CEB5443819E0847D1D1E0A21B16">
    <w:name w:val="E57A712CEB5443819E0847D1D1E0A21B16"/>
    <w:rsid w:val="002014ED"/>
    <w:pPr>
      <w:spacing w:after="0"/>
    </w:pPr>
    <w:rPr>
      <w:rFonts w:ascii="Arial" w:eastAsiaTheme="minorHAnsi" w:hAnsi="Arial"/>
      <w:b/>
      <w:color w:val="000000" w:themeColor="text1"/>
      <w:sz w:val="24"/>
      <w:lang w:eastAsia="en-US"/>
    </w:rPr>
  </w:style>
  <w:style w:type="paragraph" w:customStyle="1" w:styleId="AA7350036D834A098B94BC22A545292821">
    <w:name w:val="AA7350036D834A098B94BC22A545292821"/>
    <w:rsid w:val="002014ED"/>
    <w:pPr>
      <w:spacing w:after="0"/>
    </w:pPr>
    <w:rPr>
      <w:rFonts w:ascii="Arial" w:eastAsiaTheme="minorHAnsi" w:hAnsi="Arial"/>
      <w:b/>
      <w:color w:val="000000" w:themeColor="text1"/>
      <w:sz w:val="24"/>
      <w:lang w:eastAsia="en-US"/>
    </w:rPr>
  </w:style>
  <w:style w:type="paragraph" w:customStyle="1" w:styleId="404FBA2A628540CE896AF3F43AAA6B1C20">
    <w:name w:val="404FBA2A628540CE896AF3F43AAA6B1C20"/>
    <w:rsid w:val="002014ED"/>
    <w:pPr>
      <w:spacing w:after="0"/>
    </w:pPr>
    <w:rPr>
      <w:rFonts w:ascii="Arial" w:eastAsiaTheme="minorHAnsi" w:hAnsi="Arial"/>
      <w:b/>
      <w:color w:val="000000" w:themeColor="text1"/>
      <w:sz w:val="24"/>
      <w:lang w:eastAsia="en-US"/>
    </w:rPr>
  </w:style>
  <w:style w:type="paragraph" w:customStyle="1" w:styleId="1C2A1A14C06A46C397C764FF16752F7628">
    <w:name w:val="1C2A1A14C06A46C397C764FF16752F7628"/>
    <w:rsid w:val="002014ED"/>
    <w:pPr>
      <w:spacing w:after="0"/>
    </w:pPr>
    <w:rPr>
      <w:rFonts w:ascii="Arial" w:eastAsiaTheme="minorHAnsi" w:hAnsi="Arial"/>
      <w:b/>
      <w:color w:val="000000" w:themeColor="text1"/>
      <w:sz w:val="24"/>
      <w:lang w:eastAsia="en-US"/>
    </w:rPr>
  </w:style>
  <w:style w:type="paragraph" w:customStyle="1" w:styleId="BC4A08BD52704849B320D644168B4CE329">
    <w:name w:val="BC4A08BD52704849B320D644168B4CE329"/>
    <w:rsid w:val="002014ED"/>
    <w:pPr>
      <w:spacing w:after="0"/>
    </w:pPr>
    <w:rPr>
      <w:rFonts w:ascii="Arial" w:eastAsiaTheme="minorHAnsi" w:hAnsi="Arial"/>
      <w:b/>
      <w:color w:val="000000" w:themeColor="text1"/>
      <w:sz w:val="24"/>
      <w:lang w:eastAsia="en-US"/>
    </w:rPr>
  </w:style>
  <w:style w:type="paragraph" w:customStyle="1" w:styleId="2393A7BB1C6040519D05150E845371E729">
    <w:name w:val="2393A7BB1C6040519D05150E845371E729"/>
    <w:rsid w:val="002014ED"/>
    <w:pPr>
      <w:spacing w:after="0"/>
    </w:pPr>
    <w:rPr>
      <w:rFonts w:ascii="Arial" w:eastAsiaTheme="minorHAnsi" w:hAnsi="Arial"/>
      <w:b/>
      <w:color w:val="000000" w:themeColor="text1"/>
      <w:sz w:val="24"/>
      <w:lang w:eastAsia="en-US"/>
    </w:rPr>
  </w:style>
  <w:style w:type="paragraph" w:customStyle="1" w:styleId="ED9D6DE7D9264488819E206C2193B69828">
    <w:name w:val="ED9D6DE7D9264488819E206C2193B69828"/>
    <w:rsid w:val="002014ED"/>
    <w:pPr>
      <w:spacing w:after="0"/>
    </w:pPr>
    <w:rPr>
      <w:rFonts w:ascii="Arial" w:eastAsiaTheme="minorHAnsi" w:hAnsi="Arial"/>
      <w:b/>
      <w:color w:val="000000" w:themeColor="text1"/>
      <w:sz w:val="24"/>
      <w:lang w:eastAsia="en-US"/>
    </w:rPr>
  </w:style>
  <w:style w:type="paragraph" w:customStyle="1" w:styleId="C6A0B4A8DD6F4A5A90006B02DCDB8C5520">
    <w:name w:val="C6A0B4A8DD6F4A5A90006B02DCDB8C5520"/>
    <w:rsid w:val="002014ED"/>
    <w:rPr>
      <w:rFonts w:ascii="Arial" w:eastAsiaTheme="minorHAnsi" w:hAnsi="Arial"/>
      <w:sz w:val="24"/>
      <w:lang w:eastAsia="en-US"/>
    </w:rPr>
  </w:style>
  <w:style w:type="paragraph" w:customStyle="1" w:styleId="628D1D54DE1A4872AC660A4B53515A0220">
    <w:name w:val="628D1D54DE1A4872AC660A4B53515A0220"/>
    <w:rsid w:val="002014ED"/>
    <w:rPr>
      <w:rFonts w:ascii="Arial" w:eastAsiaTheme="minorHAnsi" w:hAnsi="Arial"/>
      <w:sz w:val="24"/>
      <w:lang w:eastAsia="en-US"/>
    </w:rPr>
  </w:style>
  <w:style w:type="paragraph" w:customStyle="1" w:styleId="32ED938C7EB24CDCBF6836BD375621FC20">
    <w:name w:val="32ED938C7EB24CDCBF6836BD375621FC20"/>
    <w:rsid w:val="002014ED"/>
    <w:rPr>
      <w:rFonts w:ascii="Arial" w:eastAsiaTheme="minorHAnsi" w:hAnsi="Arial"/>
      <w:sz w:val="24"/>
      <w:lang w:eastAsia="en-US"/>
    </w:rPr>
  </w:style>
  <w:style w:type="paragraph" w:customStyle="1" w:styleId="7FDE970EA94A437180C1BFC76C7FA78020">
    <w:name w:val="7FDE970EA94A437180C1BFC76C7FA78020"/>
    <w:rsid w:val="002014ED"/>
    <w:rPr>
      <w:rFonts w:ascii="Arial" w:eastAsiaTheme="minorHAnsi" w:hAnsi="Arial"/>
      <w:sz w:val="24"/>
      <w:lang w:eastAsia="en-US"/>
    </w:rPr>
  </w:style>
  <w:style w:type="paragraph" w:customStyle="1" w:styleId="D17BB891454A402DA4863A2CA3E472E520">
    <w:name w:val="D17BB891454A402DA4863A2CA3E472E520"/>
    <w:rsid w:val="002014ED"/>
    <w:rPr>
      <w:rFonts w:ascii="Arial" w:eastAsiaTheme="minorHAnsi" w:hAnsi="Arial"/>
      <w:sz w:val="24"/>
      <w:lang w:eastAsia="en-US"/>
    </w:rPr>
  </w:style>
  <w:style w:type="paragraph" w:customStyle="1" w:styleId="5AEA2F4B78834938AC3BA24DFAC3253816">
    <w:name w:val="5AEA2F4B78834938AC3BA24DFAC3253816"/>
    <w:rsid w:val="002014ED"/>
    <w:rPr>
      <w:rFonts w:ascii="Arial" w:eastAsiaTheme="minorHAnsi" w:hAnsi="Arial"/>
      <w:sz w:val="24"/>
      <w:lang w:eastAsia="en-US"/>
    </w:rPr>
  </w:style>
  <w:style w:type="paragraph" w:customStyle="1" w:styleId="E5F25939782C44D094D894C274D4DEDD16">
    <w:name w:val="E5F25939782C44D094D894C274D4DEDD16"/>
    <w:rsid w:val="002014ED"/>
    <w:rPr>
      <w:rFonts w:ascii="Arial" w:eastAsiaTheme="minorHAnsi" w:hAnsi="Arial"/>
      <w:sz w:val="24"/>
      <w:lang w:eastAsia="en-US"/>
    </w:rPr>
  </w:style>
  <w:style w:type="paragraph" w:customStyle="1" w:styleId="CD8A6EC065A1475B947C9580FC97D13415">
    <w:name w:val="CD8A6EC065A1475B947C9580FC97D13415"/>
    <w:rsid w:val="002014ED"/>
    <w:rPr>
      <w:rFonts w:ascii="Arial" w:eastAsiaTheme="minorHAnsi" w:hAnsi="Arial"/>
      <w:sz w:val="24"/>
      <w:lang w:eastAsia="en-US"/>
    </w:rPr>
  </w:style>
  <w:style w:type="paragraph" w:customStyle="1" w:styleId="3C6E6A168CD74977B95DF468A36115B015">
    <w:name w:val="3C6E6A168CD74977B95DF468A36115B015"/>
    <w:rsid w:val="002014ED"/>
    <w:rPr>
      <w:rFonts w:ascii="Arial" w:eastAsiaTheme="minorHAnsi" w:hAnsi="Arial"/>
      <w:sz w:val="24"/>
      <w:lang w:eastAsia="en-US"/>
    </w:rPr>
  </w:style>
  <w:style w:type="paragraph" w:customStyle="1" w:styleId="AE4C08B0108C4B1D83020C78E9147E5B15">
    <w:name w:val="AE4C08B0108C4B1D83020C78E9147E5B15"/>
    <w:rsid w:val="002014ED"/>
    <w:rPr>
      <w:rFonts w:ascii="Arial" w:eastAsiaTheme="minorHAnsi" w:hAnsi="Arial"/>
      <w:sz w:val="24"/>
      <w:lang w:eastAsia="en-US"/>
    </w:rPr>
  </w:style>
  <w:style w:type="paragraph" w:customStyle="1" w:styleId="59D7731B6F4847C68EE5D7050FD8F27615">
    <w:name w:val="59D7731B6F4847C68EE5D7050FD8F27615"/>
    <w:rsid w:val="002014ED"/>
    <w:rPr>
      <w:rFonts w:ascii="Arial" w:eastAsiaTheme="minorHAnsi" w:hAnsi="Arial"/>
      <w:sz w:val="24"/>
      <w:lang w:eastAsia="en-US"/>
    </w:rPr>
  </w:style>
  <w:style w:type="paragraph" w:customStyle="1" w:styleId="E62681E6DCAF488A93AAA32D9B9E5C9415">
    <w:name w:val="E62681E6DCAF488A93AAA32D9B9E5C9415"/>
    <w:rsid w:val="002014ED"/>
    <w:rPr>
      <w:rFonts w:ascii="Arial" w:eastAsiaTheme="minorHAnsi" w:hAnsi="Arial"/>
      <w:sz w:val="24"/>
      <w:lang w:eastAsia="en-US"/>
    </w:rPr>
  </w:style>
  <w:style w:type="paragraph" w:customStyle="1" w:styleId="85DA1DA4C3D746958302A6A26C8B427A13">
    <w:name w:val="85DA1DA4C3D746958302A6A26C8B427A13"/>
    <w:rsid w:val="002014ED"/>
    <w:rPr>
      <w:rFonts w:ascii="Arial" w:eastAsiaTheme="minorHAnsi" w:hAnsi="Arial"/>
      <w:sz w:val="24"/>
      <w:lang w:eastAsia="en-US"/>
    </w:rPr>
  </w:style>
  <w:style w:type="paragraph" w:customStyle="1" w:styleId="C884F645DF0E4CE3BCDC99B9837FA24312">
    <w:name w:val="C884F645DF0E4CE3BCDC99B9837FA24312"/>
    <w:rsid w:val="002014ED"/>
    <w:rPr>
      <w:rFonts w:ascii="Arial" w:eastAsiaTheme="minorHAnsi" w:hAnsi="Arial"/>
      <w:sz w:val="24"/>
      <w:lang w:eastAsia="en-US"/>
    </w:rPr>
  </w:style>
  <w:style w:type="paragraph" w:customStyle="1" w:styleId="1673DA3EB3444C3CB6DDF510A1D3DA9411">
    <w:name w:val="1673DA3EB3444C3CB6DDF510A1D3DA9411"/>
    <w:rsid w:val="002014ED"/>
    <w:rPr>
      <w:rFonts w:ascii="Arial" w:eastAsiaTheme="minorHAnsi" w:hAnsi="Arial"/>
      <w:sz w:val="24"/>
      <w:lang w:eastAsia="en-US"/>
    </w:rPr>
  </w:style>
  <w:style w:type="paragraph" w:customStyle="1" w:styleId="79A14B10FCE540259362430269760D2C9">
    <w:name w:val="79A14B10FCE540259362430269760D2C9"/>
    <w:rsid w:val="002014ED"/>
    <w:rPr>
      <w:rFonts w:ascii="Arial" w:eastAsiaTheme="minorHAnsi" w:hAnsi="Arial"/>
      <w:sz w:val="24"/>
      <w:lang w:eastAsia="en-US"/>
    </w:rPr>
  </w:style>
  <w:style w:type="paragraph" w:customStyle="1" w:styleId="896521D7EF044A7FA23A51ADB7E46B651">
    <w:name w:val="896521D7EF044A7FA23A51ADB7E46B651"/>
    <w:rsid w:val="002014ED"/>
    <w:pPr>
      <w:spacing w:after="0"/>
    </w:pPr>
    <w:rPr>
      <w:rFonts w:ascii="Arial" w:eastAsiaTheme="minorHAnsi" w:hAnsi="Arial"/>
      <w:b/>
      <w:color w:val="000000" w:themeColor="text1"/>
      <w:sz w:val="24"/>
      <w:lang w:eastAsia="en-US"/>
    </w:rPr>
  </w:style>
  <w:style w:type="paragraph" w:customStyle="1" w:styleId="9260A8E5EF5945EB9699E1F5D883C100">
    <w:name w:val="9260A8E5EF5945EB9699E1F5D883C100"/>
    <w:rsid w:val="002014ED"/>
  </w:style>
  <w:style w:type="paragraph" w:customStyle="1" w:styleId="FBB6F082DCEE4B24B4DEF967F2612FFB38">
    <w:name w:val="FBB6F082DCEE4B24B4DEF967F2612FFB38"/>
    <w:rsid w:val="002014ED"/>
    <w:pPr>
      <w:spacing w:after="0"/>
    </w:pPr>
    <w:rPr>
      <w:rFonts w:ascii="Arial" w:eastAsiaTheme="minorHAnsi" w:hAnsi="Arial"/>
      <w:b/>
      <w:color w:val="000000" w:themeColor="text1"/>
      <w:sz w:val="24"/>
      <w:lang w:eastAsia="en-US"/>
    </w:rPr>
  </w:style>
  <w:style w:type="paragraph" w:customStyle="1" w:styleId="D81DB757132747F39E963AC42EC1F5EC37">
    <w:name w:val="D81DB757132747F39E963AC42EC1F5EC37"/>
    <w:rsid w:val="002014ED"/>
    <w:pPr>
      <w:spacing w:after="0"/>
    </w:pPr>
    <w:rPr>
      <w:rFonts w:ascii="Arial" w:eastAsiaTheme="minorHAnsi" w:hAnsi="Arial"/>
      <w:b/>
      <w:color w:val="000000" w:themeColor="text1"/>
      <w:sz w:val="24"/>
      <w:lang w:eastAsia="en-US"/>
    </w:rPr>
  </w:style>
  <w:style w:type="paragraph" w:customStyle="1" w:styleId="B6EFCBF58E814B0FB4A2E11E685036BA23">
    <w:name w:val="B6EFCBF58E814B0FB4A2E11E685036BA23"/>
    <w:rsid w:val="002014ED"/>
    <w:pPr>
      <w:spacing w:after="0"/>
    </w:pPr>
    <w:rPr>
      <w:rFonts w:ascii="Arial" w:eastAsiaTheme="minorHAnsi" w:hAnsi="Arial"/>
      <w:b/>
      <w:color w:val="000000" w:themeColor="text1"/>
      <w:sz w:val="24"/>
      <w:lang w:eastAsia="en-US"/>
    </w:rPr>
  </w:style>
  <w:style w:type="paragraph" w:customStyle="1" w:styleId="95E0DCC38A064C58934FB5386DC4403D17">
    <w:name w:val="95E0DCC38A064C58934FB5386DC4403D17"/>
    <w:rsid w:val="002014ED"/>
    <w:pPr>
      <w:spacing w:after="0"/>
    </w:pPr>
    <w:rPr>
      <w:rFonts w:ascii="Arial" w:eastAsiaTheme="minorHAnsi" w:hAnsi="Arial"/>
      <w:b/>
      <w:color w:val="000000" w:themeColor="text1"/>
      <w:sz w:val="24"/>
      <w:lang w:eastAsia="en-US"/>
    </w:rPr>
  </w:style>
  <w:style w:type="paragraph" w:customStyle="1" w:styleId="A248F2E9EBC1460D8FD13D304DB9EF0F16">
    <w:name w:val="A248F2E9EBC1460D8FD13D304DB9EF0F16"/>
    <w:rsid w:val="002014ED"/>
    <w:pPr>
      <w:spacing w:after="0"/>
    </w:pPr>
    <w:rPr>
      <w:rFonts w:ascii="Arial" w:eastAsiaTheme="minorHAnsi" w:hAnsi="Arial"/>
      <w:b/>
      <w:color w:val="000000" w:themeColor="text1"/>
      <w:sz w:val="24"/>
      <w:lang w:eastAsia="en-US"/>
    </w:rPr>
  </w:style>
  <w:style w:type="paragraph" w:customStyle="1" w:styleId="7E9930CE79324E40978A70B7F92421BE17">
    <w:name w:val="7E9930CE79324E40978A70B7F92421BE17"/>
    <w:rsid w:val="002014ED"/>
    <w:pPr>
      <w:spacing w:after="0"/>
    </w:pPr>
    <w:rPr>
      <w:rFonts w:ascii="Arial" w:eastAsiaTheme="minorHAnsi" w:hAnsi="Arial"/>
      <w:b/>
      <w:color w:val="000000" w:themeColor="text1"/>
      <w:sz w:val="24"/>
      <w:lang w:eastAsia="en-US"/>
    </w:rPr>
  </w:style>
  <w:style w:type="paragraph" w:customStyle="1" w:styleId="D8372B7F85A24F958B4CF29142F9727517">
    <w:name w:val="D8372B7F85A24F958B4CF29142F9727517"/>
    <w:rsid w:val="002014ED"/>
    <w:pPr>
      <w:spacing w:after="0"/>
    </w:pPr>
    <w:rPr>
      <w:rFonts w:ascii="Arial" w:eastAsiaTheme="minorHAnsi" w:hAnsi="Arial"/>
      <w:b/>
      <w:color w:val="000000" w:themeColor="text1"/>
      <w:sz w:val="24"/>
      <w:lang w:eastAsia="en-US"/>
    </w:rPr>
  </w:style>
  <w:style w:type="paragraph" w:customStyle="1" w:styleId="E57A712CEB5443819E0847D1D1E0A21B17">
    <w:name w:val="E57A712CEB5443819E0847D1D1E0A21B17"/>
    <w:rsid w:val="002014ED"/>
    <w:pPr>
      <w:spacing w:after="0"/>
    </w:pPr>
    <w:rPr>
      <w:rFonts w:ascii="Arial" w:eastAsiaTheme="minorHAnsi" w:hAnsi="Arial"/>
      <w:b/>
      <w:color w:val="000000" w:themeColor="text1"/>
      <w:sz w:val="24"/>
      <w:lang w:eastAsia="en-US"/>
    </w:rPr>
  </w:style>
  <w:style w:type="paragraph" w:customStyle="1" w:styleId="AA7350036D834A098B94BC22A545292822">
    <w:name w:val="AA7350036D834A098B94BC22A545292822"/>
    <w:rsid w:val="002014ED"/>
    <w:pPr>
      <w:spacing w:after="0"/>
    </w:pPr>
    <w:rPr>
      <w:rFonts w:ascii="Arial" w:eastAsiaTheme="minorHAnsi" w:hAnsi="Arial"/>
      <w:b/>
      <w:color w:val="000000" w:themeColor="text1"/>
      <w:sz w:val="24"/>
      <w:lang w:eastAsia="en-US"/>
    </w:rPr>
  </w:style>
  <w:style w:type="paragraph" w:customStyle="1" w:styleId="404FBA2A628540CE896AF3F43AAA6B1C21">
    <w:name w:val="404FBA2A628540CE896AF3F43AAA6B1C21"/>
    <w:rsid w:val="002014ED"/>
    <w:pPr>
      <w:spacing w:after="0"/>
    </w:pPr>
    <w:rPr>
      <w:rFonts w:ascii="Arial" w:eastAsiaTheme="minorHAnsi" w:hAnsi="Arial"/>
      <w:b/>
      <w:color w:val="000000" w:themeColor="text1"/>
      <w:sz w:val="24"/>
      <w:lang w:eastAsia="en-US"/>
    </w:rPr>
  </w:style>
  <w:style w:type="paragraph" w:customStyle="1" w:styleId="1C2A1A14C06A46C397C764FF16752F7629">
    <w:name w:val="1C2A1A14C06A46C397C764FF16752F7629"/>
    <w:rsid w:val="002014ED"/>
    <w:pPr>
      <w:spacing w:after="0"/>
    </w:pPr>
    <w:rPr>
      <w:rFonts w:ascii="Arial" w:eastAsiaTheme="minorHAnsi" w:hAnsi="Arial"/>
      <w:b/>
      <w:color w:val="000000" w:themeColor="text1"/>
      <w:sz w:val="24"/>
      <w:lang w:eastAsia="en-US"/>
    </w:rPr>
  </w:style>
  <w:style w:type="paragraph" w:customStyle="1" w:styleId="BC4A08BD52704849B320D644168B4CE330">
    <w:name w:val="BC4A08BD52704849B320D644168B4CE330"/>
    <w:rsid w:val="002014ED"/>
    <w:pPr>
      <w:spacing w:after="0"/>
    </w:pPr>
    <w:rPr>
      <w:rFonts w:ascii="Arial" w:eastAsiaTheme="minorHAnsi" w:hAnsi="Arial"/>
      <w:b/>
      <w:color w:val="000000" w:themeColor="text1"/>
      <w:sz w:val="24"/>
      <w:lang w:eastAsia="en-US"/>
    </w:rPr>
  </w:style>
  <w:style w:type="paragraph" w:customStyle="1" w:styleId="2393A7BB1C6040519D05150E845371E730">
    <w:name w:val="2393A7BB1C6040519D05150E845371E730"/>
    <w:rsid w:val="002014ED"/>
    <w:pPr>
      <w:spacing w:after="0"/>
    </w:pPr>
    <w:rPr>
      <w:rFonts w:ascii="Arial" w:eastAsiaTheme="minorHAnsi" w:hAnsi="Arial"/>
      <w:b/>
      <w:color w:val="000000" w:themeColor="text1"/>
      <w:sz w:val="24"/>
      <w:lang w:eastAsia="en-US"/>
    </w:rPr>
  </w:style>
  <w:style w:type="paragraph" w:customStyle="1" w:styleId="ED9D6DE7D9264488819E206C2193B69829">
    <w:name w:val="ED9D6DE7D9264488819E206C2193B69829"/>
    <w:rsid w:val="002014ED"/>
    <w:pPr>
      <w:spacing w:after="0"/>
    </w:pPr>
    <w:rPr>
      <w:rFonts w:ascii="Arial" w:eastAsiaTheme="minorHAnsi" w:hAnsi="Arial"/>
      <w:b/>
      <w:color w:val="000000" w:themeColor="text1"/>
      <w:sz w:val="24"/>
      <w:lang w:eastAsia="en-US"/>
    </w:rPr>
  </w:style>
  <w:style w:type="paragraph" w:customStyle="1" w:styleId="C6A0B4A8DD6F4A5A90006B02DCDB8C5521">
    <w:name w:val="C6A0B4A8DD6F4A5A90006B02DCDB8C5521"/>
    <w:rsid w:val="002014ED"/>
    <w:rPr>
      <w:rFonts w:ascii="Arial" w:eastAsiaTheme="minorHAnsi" w:hAnsi="Arial"/>
      <w:sz w:val="24"/>
      <w:lang w:eastAsia="en-US"/>
    </w:rPr>
  </w:style>
  <w:style w:type="paragraph" w:customStyle="1" w:styleId="628D1D54DE1A4872AC660A4B53515A0221">
    <w:name w:val="628D1D54DE1A4872AC660A4B53515A0221"/>
    <w:rsid w:val="002014ED"/>
    <w:rPr>
      <w:rFonts w:ascii="Arial" w:eastAsiaTheme="minorHAnsi" w:hAnsi="Arial"/>
      <w:sz w:val="24"/>
      <w:lang w:eastAsia="en-US"/>
    </w:rPr>
  </w:style>
  <w:style w:type="paragraph" w:customStyle="1" w:styleId="32ED938C7EB24CDCBF6836BD375621FC21">
    <w:name w:val="32ED938C7EB24CDCBF6836BD375621FC21"/>
    <w:rsid w:val="002014ED"/>
    <w:rPr>
      <w:rFonts w:ascii="Arial" w:eastAsiaTheme="minorHAnsi" w:hAnsi="Arial"/>
      <w:sz w:val="24"/>
      <w:lang w:eastAsia="en-US"/>
    </w:rPr>
  </w:style>
  <w:style w:type="paragraph" w:customStyle="1" w:styleId="7FDE970EA94A437180C1BFC76C7FA78021">
    <w:name w:val="7FDE970EA94A437180C1BFC76C7FA78021"/>
    <w:rsid w:val="002014ED"/>
    <w:rPr>
      <w:rFonts w:ascii="Arial" w:eastAsiaTheme="minorHAnsi" w:hAnsi="Arial"/>
      <w:sz w:val="24"/>
      <w:lang w:eastAsia="en-US"/>
    </w:rPr>
  </w:style>
  <w:style w:type="paragraph" w:customStyle="1" w:styleId="D17BB891454A402DA4863A2CA3E472E521">
    <w:name w:val="D17BB891454A402DA4863A2CA3E472E521"/>
    <w:rsid w:val="002014ED"/>
    <w:rPr>
      <w:rFonts w:ascii="Arial" w:eastAsiaTheme="minorHAnsi" w:hAnsi="Arial"/>
      <w:sz w:val="24"/>
      <w:lang w:eastAsia="en-US"/>
    </w:rPr>
  </w:style>
  <w:style w:type="paragraph" w:customStyle="1" w:styleId="5AEA2F4B78834938AC3BA24DFAC3253817">
    <w:name w:val="5AEA2F4B78834938AC3BA24DFAC3253817"/>
    <w:rsid w:val="002014ED"/>
    <w:rPr>
      <w:rFonts w:ascii="Arial" w:eastAsiaTheme="minorHAnsi" w:hAnsi="Arial"/>
      <w:sz w:val="24"/>
      <w:lang w:eastAsia="en-US"/>
    </w:rPr>
  </w:style>
  <w:style w:type="paragraph" w:customStyle="1" w:styleId="E5F25939782C44D094D894C274D4DEDD17">
    <w:name w:val="E5F25939782C44D094D894C274D4DEDD17"/>
    <w:rsid w:val="002014ED"/>
    <w:rPr>
      <w:rFonts w:ascii="Arial" w:eastAsiaTheme="minorHAnsi" w:hAnsi="Arial"/>
      <w:sz w:val="24"/>
      <w:lang w:eastAsia="en-US"/>
    </w:rPr>
  </w:style>
  <w:style w:type="paragraph" w:customStyle="1" w:styleId="CD8A6EC065A1475B947C9580FC97D13416">
    <w:name w:val="CD8A6EC065A1475B947C9580FC97D13416"/>
    <w:rsid w:val="002014ED"/>
    <w:rPr>
      <w:rFonts w:ascii="Arial" w:eastAsiaTheme="minorHAnsi" w:hAnsi="Arial"/>
      <w:sz w:val="24"/>
      <w:lang w:eastAsia="en-US"/>
    </w:rPr>
  </w:style>
  <w:style w:type="paragraph" w:customStyle="1" w:styleId="3C6E6A168CD74977B95DF468A36115B016">
    <w:name w:val="3C6E6A168CD74977B95DF468A36115B016"/>
    <w:rsid w:val="002014ED"/>
    <w:rPr>
      <w:rFonts w:ascii="Arial" w:eastAsiaTheme="minorHAnsi" w:hAnsi="Arial"/>
      <w:sz w:val="24"/>
      <w:lang w:eastAsia="en-US"/>
    </w:rPr>
  </w:style>
  <w:style w:type="paragraph" w:customStyle="1" w:styleId="AE4C08B0108C4B1D83020C78E9147E5B16">
    <w:name w:val="AE4C08B0108C4B1D83020C78E9147E5B16"/>
    <w:rsid w:val="002014ED"/>
    <w:rPr>
      <w:rFonts w:ascii="Arial" w:eastAsiaTheme="minorHAnsi" w:hAnsi="Arial"/>
      <w:sz w:val="24"/>
      <w:lang w:eastAsia="en-US"/>
    </w:rPr>
  </w:style>
  <w:style w:type="paragraph" w:customStyle="1" w:styleId="59D7731B6F4847C68EE5D7050FD8F27616">
    <w:name w:val="59D7731B6F4847C68EE5D7050FD8F27616"/>
    <w:rsid w:val="002014ED"/>
    <w:rPr>
      <w:rFonts w:ascii="Arial" w:eastAsiaTheme="minorHAnsi" w:hAnsi="Arial"/>
      <w:sz w:val="24"/>
      <w:lang w:eastAsia="en-US"/>
    </w:rPr>
  </w:style>
  <w:style w:type="paragraph" w:customStyle="1" w:styleId="E62681E6DCAF488A93AAA32D9B9E5C9416">
    <w:name w:val="E62681E6DCAF488A93AAA32D9B9E5C9416"/>
    <w:rsid w:val="002014ED"/>
    <w:rPr>
      <w:rFonts w:ascii="Arial" w:eastAsiaTheme="minorHAnsi" w:hAnsi="Arial"/>
      <w:sz w:val="24"/>
      <w:lang w:eastAsia="en-US"/>
    </w:rPr>
  </w:style>
  <w:style w:type="paragraph" w:customStyle="1" w:styleId="85DA1DA4C3D746958302A6A26C8B427A14">
    <w:name w:val="85DA1DA4C3D746958302A6A26C8B427A14"/>
    <w:rsid w:val="002014ED"/>
    <w:rPr>
      <w:rFonts w:ascii="Arial" w:eastAsiaTheme="minorHAnsi" w:hAnsi="Arial"/>
      <w:sz w:val="24"/>
      <w:lang w:eastAsia="en-US"/>
    </w:rPr>
  </w:style>
  <w:style w:type="paragraph" w:customStyle="1" w:styleId="C884F645DF0E4CE3BCDC99B9837FA24313">
    <w:name w:val="C884F645DF0E4CE3BCDC99B9837FA24313"/>
    <w:rsid w:val="002014ED"/>
    <w:rPr>
      <w:rFonts w:ascii="Arial" w:eastAsiaTheme="minorHAnsi" w:hAnsi="Arial"/>
      <w:sz w:val="24"/>
      <w:lang w:eastAsia="en-US"/>
    </w:rPr>
  </w:style>
  <w:style w:type="paragraph" w:customStyle="1" w:styleId="1673DA3EB3444C3CB6DDF510A1D3DA9412">
    <w:name w:val="1673DA3EB3444C3CB6DDF510A1D3DA9412"/>
    <w:rsid w:val="002014ED"/>
    <w:rPr>
      <w:rFonts w:ascii="Arial" w:eastAsiaTheme="minorHAnsi" w:hAnsi="Arial"/>
      <w:sz w:val="24"/>
      <w:lang w:eastAsia="en-US"/>
    </w:rPr>
  </w:style>
  <w:style w:type="paragraph" w:customStyle="1" w:styleId="79A14B10FCE540259362430269760D2C10">
    <w:name w:val="79A14B10FCE540259362430269760D2C10"/>
    <w:rsid w:val="002014ED"/>
    <w:rPr>
      <w:rFonts w:ascii="Arial" w:eastAsiaTheme="minorHAnsi" w:hAnsi="Arial"/>
      <w:sz w:val="24"/>
      <w:lang w:eastAsia="en-US"/>
    </w:rPr>
  </w:style>
  <w:style w:type="paragraph" w:customStyle="1" w:styleId="896521D7EF044A7FA23A51ADB7E46B652">
    <w:name w:val="896521D7EF044A7FA23A51ADB7E46B652"/>
    <w:rsid w:val="002014ED"/>
    <w:pPr>
      <w:spacing w:after="0"/>
    </w:pPr>
    <w:rPr>
      <w:rFonts w:ascii="Arial" w:eastAsiaTheme="minorHAnsi" w:hAnsi="Arial"/>
      <w:b/>
      <w:color w:val="000000" w:themeColor="text1"/>
      <w:sz w:val="24"/>
      <w:lang w:eastAsia="en-US"/>
    </w:rPr>
  </w:style>
  <w:style w:type="paragraph" w:customStyle="1" w:styleId="9260A8E5EF5945EB9699E1F5D883C1001">
    <w:name w:val="9260A8E5EF5945EB9699E1F5D883C1001"/>
    <w:rsid w:val="002014ED"/>
    <w:pPr>
      <w:spacing w:after="0"/>
    </w:pPr>
    <w:rPr>
      <w:rFonts w:ascii="Arial" w:eastAsiaTheme="minorHAnsi" w:hAnsi="Arial"/>
      <w:b/>
      <w:color w:val="000000" w:themeColor="text1"/>
      <w:sz w:val="24"/>
      <w:lang w:eastAsia="en-US"/>
    </w:rPr>
  </w:style>
  <w:style w:type="paragraph" w:customStyle="1" w:styleId="A0EFAE007D9743769BE6CB3F3EF47AAA">
    <w:name w:val="A0EFAE007D9743769BE6CB3F3EF47AAA"/>
    <w:rsid w:val="002014ED"/>
  </w:style>
  <w:style w:type="paragraph" w:customStyle="1" w:styleId="16F42E566D2343C3A4C9789F85C93244">
    <w:name w:val="16F42E566D2343C3A4C9789F85C93244"/>
    <w:rsid w:val="00EE0A0B"/>
  </w:style>
  <w:style w:type="paragraph" w:customStyle="1" w:styleId="08FAA5185D9C462BBCE1EB902F1ADDD4">
    <w:name w:val="08FAA5185D9C462BBCE1EB902F1ADDD4"/>
    <w:rsid w:val="00EE0A0B"/>
  </w:style>
  <w:style w:type="paragraph" w:customStyle="1" w:styleId="15C33013E2954ECDA65331202A28E347">
    <w:name w:val="15C33013E2954ECDA65331202A28E347"/>
    <w:rsid w:val="00EE0A0B"/>
  </w:style>
  <w:style w:type="paragraph" w:customStyle="1" w:styleId="9F341FE1C3E24D63A5214619D54B2C35">
    <w:name w:val="9F341FE1C3E24D63A5214619D54B2C35"/>
    <w:rsid w:val="00EE0A0B"/>
  </w:style>
  <w:style w:type="paragraph" w:customStyle="1" w:styleId="FBB6F082DCEE4B24B4DEF967F2612FFB39">
    <w:name w:val="FBB6F082DCEE4B24B4DEF967F2612FFB39"/>
    <w:rsid w:val="00F51F03"/>
    <w:pPr>
      <w:spacing w:after="0"/>
    </w:pPr>
    <w:rPr>
      <w:rFonts w:ascii="Arial" w:eastAsiaTheme="minorHAnsi" w:hAnsi="Arial"/>
      <w:b/>
      <w:color w:val="000000" w:themeColor="text1"/>
      <w:sz w:val="24"/>
      <w:lang w:eastAsia="en-US"/>
    </w:rPr>
  </w:style>
  <w:style w:type="paragraph" w:customStyle="1" w:styleId="D81DB757132747F39E963AC42EC1F5EC38">
    <w:name w:val="D81DB757132747F39E963AC42EC1F5EC38"/>
    <w:rsid w:val="00F51F03"/>
    <w:pPr>
      <w:spacing w:after="0"/>
    </w:pPr>
    <w:rPr>
      <w:rFonts w:ascii="Arial" w:eastAsiaTheme="minorHAnsi" w:hAnsi="Arial"/>
      <w:b/>
      <w:color w:val="000000" w:themeColor="text1"/>
      <w:sz w:val="24"/>
      <w:lang w:eastAsia="en-US"/>
    </w:rPr>
  </w:style>
  <w:style w:type="paragraph" w:customStyle="1" w:styleId="B6EFCBF58E814B0FB4A2E11E685036BA24">
    <w:name w:val="B6EFCBF58E814B0FB4A2E11E685036BA24"/>
    <w:rsid w:val="00F51F03"/>
    <w:pPr>
      <w:spacing w:after="0"/>
    </w:pPr>
    <w:rPr>
      <w:rFonts w:ascii="Arial" w:eastAsiaTheme="minorHAnsi" w:hAnsi="Arial"/>
      <w:b/>
      <w:color w:val="000000" w:themeColor="text1"/>
      <w:sz w:val="24"/>
      <w:lang w:eastAsia="en-US"/>
    </w:rPr>
  </w:style>
  <w:style w:type="paragraph" w:customStyle="1" w:styleId="95E0DCC38A064C58934FB5386DC4403D18">
    <w:name w:val="95E0DCC38A064C58934FB5386DC4403D18"/>
    <w:rsid w:val="00F51F03"/>
    <w:pPr>
      <w:spacing w:after="0"/>
    </w:pPr>
    <w:rPr>
      <w:rFonts w:ascii="Arial" w:eastAsiaTheme="minorHAnsi" w:hAnsi="Arial"/>
      <w:b/>
      <w:color w:val="000000" w:themeColor="text1"/>
      <w:sz w:val="24"/>
      <w:lang w:eastAsia="en-US"/>
    </w:rPr>
  </w:style>
  <w:style w:type="paragraph" w:customStyle="1" w:styleId="A248F2E9EBC1460D8FD13D304DB9EF0F17">
    <w:name w:val="A248F2E9EBC1460D8FD13D304DB9EF0F17"/>
    <w:rsid w:val="00F51F03"/>
    <w:pPr>
      <w:spacing w:after="0"/>
    </w:pPr>
    <w:rPr>
      <w:rFonts w:ascii="Arial" w:eastAsiaTheme="minorHAnsi" w:hAnsi="Arial"/>
      <w:b/>
      <w:color w:val="000000" w:themeColor="text1"/>
      <w:sz w:val="24"/>
      <w:lang w:eastAsia="en-US"/>
    </w:rPr>
  </w:style>
  <w:style w:type="paragraph" w:customStyle="1" w:styleId="7E9930CE79324E40978A70B7F92421BE18">
    <w:name w:val="7E9930CE79324E40978A70B7F92421BE18"/>
    <w:rsid w:val="00F51F03"/>
    <w:pPr>
      <w:spacing w:after="0"/>
    </w:pPr>
    <w:rPr>
      <w:rFonts w:ascii="Arial" w:eastAsiaTheme="minorHAnsi" w:hAnsi="Arial"/>
      <w:b/>
      <w:color w:val="000000" w:themeColor="text1"/>
      <w:sz w:val="24"/>
      <w:lang w:eastAsia="en-US"/>
    </w:rPr>
  </w:style>
  <w:style w:type="paragraph" w:customStyle="1" w:styleId="D8372B7F85A24F958B4CF29142F9727518">
    <w:name w:val="D8372B7F85A24F958B4CF29142F9727518"/>
    <w:rsid w:val="00F51F03"/>
    <w:pPr>
      <w:spacing w:after="0"/>
    </w:pPr>
    <w:rPr>
      <w:rFonts w:ascii="Arial" w:eastAsiaTheme="minorHAnsi" w:hAnsi="Arial"/>
      <w:b/>
      <w:color w:val="000000" w:themeColor="text1"/>
      <w:sz w:val="24"/>
      <w:lang w:eastAsia="en-US"/>
    </w:rPr>
  </w:style>
  <w:style w:type="paragraph" w:customStyle="1" w:styleId="E57A712CEB5443819E0847D1D1E0A21B18">
    <w:name w:val="E57A712CEB5443819E0847D1D1E0A21B18"/>
    <w:rsid w:val="00F51F03"/>
    <w:pPr>
      <w:spacing w:after="0"/>
    </w:pPr>
    <w:rPr>
      <w:rFonts w:ascii="Arial" w:eastAsiaTheme="minorHAnsi" w:hAnsi="Arial"/>
      <w:b/>
      <w:color w:val="000000" w:themeColor="text1"/>
      <w:sz w:val="24"/>
      <w:lang w:eastAsia="en-US"/>
    </w:rPr>
  </w:style>
  <w:style w:type="paragraph" w:customStyle="1" w:styleId="16F42E566D2343C3A4C9789F85C932441">
    <w:name w:val="16F42E566D2343C3A4C9789F85C932441"/>
    <w:rsid w:val="00F51F03"/>
    <w:pPr>
      <w:spacing w:after="0"/>
    </w:pPr>
    <w:rPr>
      <w:rFonts w:ascii="Arial" w:eastAsiaTheme="minorHAnsi" w:hAnsi="Arial"/>
      <w:b/>
      <w:color w:val="000000" w:themeColor="text1"/>
      <w:sz w:val="24"/>
      <w:lang w:eastAsia="en-US"/>
    </w:rPr>
  </w:style>
  <w:style w:type="paragraph" w:customStyle="1" w:styleId="08FAA5185D9C462BBCE1EB902F1ADDD41">
    <w:name w:val="08FAA5185D9C462BBCE1EB902F1ADDD41"/>
    <w:rsid w:val="00F51F03"/>
    <w:pPr>
      <w:spacing w:after="0"/>
    </w:pPr>
    <w:rPr>
      <w:rFonts w:ascii="Arial" w:eastAsiaTheme="minorHAnsi" w:hAnsi="Arial"/>
      <w:b/>
      <w:color w:val="000000" w:themeColor="text1"/>
      <w:sz w:val="24"/>
      <w:lang w:eastAsia="en-US"/>
    </w:rPr>
  </w:style>
  <w:style w:type="paragraph" w:customStyle="1" w:styleId="1C2A1A14C06A46C397C764FF16752F7630">
    <w:name w:val="1C2A1A14C06A46C397C764FF16752F7630"/>
    <w:rsid w:val="00F51F03"/>
    <w:pPr>
      <w:spacing w:after="0"/>
    </w:pPr>
    <w:rPr>
      <w:rFonts w:ascii="Arial" w:eastAsiaTheme="minorHAnsi" w:hAnsi="Arial"/>
      <w:b/>
      <w:color w:val="000000" w:themeColor="text1"/>
      <w:sz w:val="24"/>
      <w:lang w:eastAsia="en-US"/>
    </w:rPr>
  </w:style>
  <w:style w:type="paragraph" w:customStyle="1" w:styleId="BC4A08BD52704849B320D644168B4CE331">
    <w:name w:val="BC4A08BD52704849B320D644168B4CE331"/>
    <w:rsid w:val="00F51F03"/>
    <w:pPr>
      <w:spacing w:after="0"/>
    </w:pPr>
    <w:rPr>
      <w:rFonts w:ascii="Arial" w:eastAsiaTheme="minorHAnsi" w:hAnsi="Arial"/>
      <w:b/>
      <w:color w:val="000000" w:themeColor="text1"/>
      <w:sz w:val="24"/>
      <w:lang w:eastAsia="en-US"/>
    </w:rPr>
  </w:style>
  <w:style w:type="paragraph" w:customStyle="1" w:styleId="ED9D6DE7D9264488819E206C2193B69830">
    <w:name w:val="ED9D6DE7D9264488819E206C2193B69830"/>
    <w:rsid w:val="00F51F03"/>
    <w:pPr>
      <w:spacing w:after="0"/>
    </w:pPr>
    <w:rPr>
      <w:rFonts w:ascii="Arial" w:eastAsiaTheme="minorHAnsi" w:hAnsi="Arial"/>
      <w:b/>
      <w:color w:val="000000" w:themeColor="text1"/>
      <w:sz w:val="24"/>
      <w:lang w:eastAsia="en-US"/>
    </w:rPr>
  </w:style>
  <w:style w:type="paragraph" w:customStyle="1" w:styleId="C6A0B4A8DD6F4A5A90006B02DCDB8C5522">
    <w:name w:val="C6A0B4A8DD6F4A5A90006B02DCDB8C5522"/>
    <w:rsid w:val="00F51F03"/>
    <w:rPr>
      <w:rFonts w:ascii="Arial" w:eastAsiaTheme="minorHAnsi" w:hAnsi="Arial"/>
      <w:sz w:val="24"/>
      <w:lang w:eastAsia="en-US"/>
    </w:rPr>
  </w:style>
  <w:style w:type="paragraph" w:customStyle="1" w:styleId="628D1D54DE1A4872AC660A4B53515A0222">
    <w:name w:val="628D1D54DE1A4872AC660A4B53515A0222"/>
    <w:rsid w:val="00F51F03"/>
    <w:rPr>
      <w:rFonts w:ascii="Arial" w:eastAsiaTheme="minorHAnsi" w:hAnsi="Arial"/>
      <w:sz w:val="24"/>
      <w:lang w:eastAsia="en-US"/>
    </w:rPr>
  </w:style>
  <w:style w:type="paragraph" w:customStyle="1" w:styleId="32ED938C7EB24CDCBF6836BD375621FC22">
    <w:name w:val="32ED938C7EB24CDCBF6836BD375621FC22"/>
    <w:rsid w:val="00F51F03"/>
    <w:rPr>
      <w:rFonts w:ascii="Arial" w:eastAsiaTheme="minorHAnsi" w:hAnsi="Arial"/>
      <w:sz w:val="24"/>
      <w:lang w:eastAsia="en-US"/>
    </w:rPr>
  </w:style>
  <w:style w:type="paragraph" w:customStyle="1" w:styleId="7FDE970EA94A437180C1BFC76C7FA78022">
    <w:name w:val="7FDE970EA94A437180C1BFC76C7FA78022"/>
    <w:rsid w:val="00F51F03"/>
    <w:rPr>
      <w:rFonts w:ascii="Arial" w:eastAsiaTheme="minorHAnsi" w:hAnsi="Arial"/>
      <w:sz w:val="24"/>
      <w:lang w:eastAsia="en-US"/>
    </w:rPr>
  </w:style>
  <w:style w:type="paragraph" w:customStyle="1" w:styleId="D17BB891454A402DA4863A2CA3E472E522">
    <w:name w:val="D17BB891454A402DA4863A2CA3E472E522"/>
    <w:rsid w:val="00F51F03"/>
    <w:rPr>
      <w:rFonts w:ascii="Arial" w:eastAsiaTheme="minorHAnsi" w:hAnsi="Arial"/>
      <w:sz w:val="24"/>
      <w:lang w:eastAsia="en-US"/>
    </w:rPr>
  </w:style>
  <w:style w:type="paragraph" w:customStyle="1" w:styleId="AE4C08B0108C4B1D83020C78E9147E5B17">
    <w:name w:val="AE4C08B0108C4B1D83020C78E9147E5B17"/>
    <w:rsid w:val="00F51F03"/>
    <w:rPr>
      <w:rFonts w:ascii="Arial" w:eastAsiaTheme="minorHAnsi" w:hAnsi="Arial"/>
      <w:sz w:val="24"/>
      <w:lang w:eastAsia="en-US"/>
    </w:rPr>
  </w:style>
  <w:style w:type="paragraph" w:customStyle="1" w:styleId="59D7731B6F4847C68EE5D7050FD8F27617">
    <w:name w:val="59D7731B6F4847C68EE5D7050FD8F27617"/>
    <w:rsid w:val="00F51F03"/>
    <w:rPr>
      <w:rFonts w:ascii="Arial" w:eastAsiaTheme="minorHAnsi" w:hAnsi="Arial"/>
      <w:sz w:val="24"/>
      <w:lang w:eastAsia="en-US"/>
    </w:rPr>
  </w:style>
  <w:style w:type="paragraph" w:customStyle="1" w:styleId="E62681E6DCAF488A93AAA32D9B9E5C9417">
    <w:name w:val="E62681E6DCAF488A93AAA32D9B9E5C9417"/>
    <w:rsid w:val="00F51F03"/>
    <w:rPr>
      <w:rFonts w:ascii="Arial" w:eastAsiaTheme="minorHAnsi" w:hAnsi="Arial"/>
      <w:sz w:val="24"/>
      <w:lang w:eastAsia="en-US"/>
    </w:rPr>
  </w:style>
  <w:style w:type="paragraph" w:customStyle="1" w:styleId="85DA1DA4C3D746958302A6A26C8B427A15">
    <w:name w:val="85DA1DA4C3D746958302A6A26C8B427A15"/>
    <w:rsid w:val="00F51F03"/>
    <w:rPr>
      <w:rFonts w:ascii="Arial" w:eastAsiaTheme="minorHAnsi" w:hAnsi="Arial"/>
      <w:sz w:val="24"/>
      <w:lang w:eastAsia="en-US"/>
    </w:rPr>
  </w:style>
  <w:style w:type="paragraph" w:customStyle="1" w:styleId="C884F645DF0E4CE3BCDC99B9837FA24314">
    <w:name w:val="C884F645DF0E4CE3BCDC99B9837FA24314"/>
    <w:rsid w:val="00F51F03"/>
    <w:rPr>
      <w:rFonts w:ascii="Arial" w:eastAsiaTheme="minorHAnsi" w:hAnsi="Arial"/>
      <w:sz w:val="24"/>
      <w:lang w:eastAsia="en-US"/>
    </w:rPr>
  </w:style>
  <w:style w:type="paragraph" w:customStyle="1" w:styleId="1673DA3EB3444C3CB6DDF510A1D3DA9413">
    <w:name w:val="1673DA3EB3444C3CB6DDF510A1D3DA9413"/>
    <w:rsid w:val="00F51F03"/>
    <w:rPr>
      <w:rFonts w:ascii="Arial" w:eastAsiaTheme="minorHAnsi" w:hAnsi="Arial"/>
      <w:sz w:val="24"/>
      <w:lang w:eastAsia="en-US"/>
    </w:rPr>
  </w:style>
  <w:style w:type="paragraph" w:customStyle="1" w:styleId="79A14B10FCE540259362430269760D2C11">
    <w:name w:val="79A14B10FCE540259362430269760D2C11"/>
    <w:rsid w:val="00F51F03"/>
    <w:rPr>
      <w:rFonts w:ascii="Arial" w:eastAsiaTheme="minorHAnsi" w:hAnsi="Arial"/>
      <w:sz w:val="24"/>
      <w:lang w:eastAsia="en-US"/>
    </w:rPr>
  </w:style>
  <w:style w:type="paragraph" w:customStyle="1" w:styleId="896521D7EF044A7FA23A51ADB7E46B653">
    <w:name w:val="896521D7EF044A7FA23A51ADB7E46B653"/>
    <w:rsid w:val="00F51F03"/>
    <w:pPr>
      <w:spacing w:after="0"/>
    </w:pPr>
    <w:rPr>
      <w:rFonts w:ascii="Arial" w:eastAsiaTheme="minorHAnsi" w:hAnsi="Arial"/>
      <w:b/>
      <w:color w:val="000000" w:themeColor="text1"/>
      <w:sz w:val="24"/>
      <w:lang w:eastAsia="en-US"/>
    </w:rPr>
  </w:style>
  <w:style w:type="paragraph" w:customStyle="1" w:styleId="9260A8E5EF5945EB9699E1F5D883C1002">
    <w:name w:val="9260A8E5EF5945EB9699E1F5D883C1002"/>
    <w:rsid w:val="00F51F03"/>
    <w:pPr>
      <w:spacing w:after="0"/>
    </w:pPr>
    <w:rPr>
      <w:rFonts w:ascii="Arial" w:eastAsiaTheme="minorHAnsi" w:hAnsi="Arial"/>
      <w:b/>
      <w:color w:val="000000" w:themeColor="text1"/>
      <w:sz w:val="24"/>
      <w:lang w:eastAsia="en-US"/>
    </w:rPr>
  </w:style>
  <w:style w:type="paragraph" w:customStyle="1" w:styleId="A0EFAE007D9743769BE6CB3F3EF47AAA1">
    <w:name w:val="A0EFAE007D9743769BE6CB3F3EF47AAA1"/>
    <w:rsid w:val="00F51F03"/>
    <w:pPr>
      <w:spacing w:after="0"/>
    </w:pPr>
    <w:rPr>
      <w:rFonts w:ascii="Arial" w:eastAsiaTheme="minorHAnsi" w:hAnsi="Arial"/>
      <w:b/>
      <w:color w:val="000000" w:themeColor="text1"/>
      <w:sz w:val="24"/>
      <w:lang w:eastAsia="en-US"/>
    </w:rPr>
  </w:style>
  <w:style w:type="paragraph" w:customStyle="1" w:styleId="15C33013E2954ECDA65331202A28E3471">
    <w:name w:val="15C33013E2954ECDA65331202A28E3471"/>
    <w:rsid w:val="00F51F03"/>
    <w:rPr>
      <w:rFonts w:ascii="Arial" w:eastAsiaTheme="minorHAnsi" w:hAnsi="Arial"/>
      <w:sz w:val="24"/>
      <w:lang w:eastAsia="en-US"/>
    </w:rPr>
  </w:style>
  <w:style w:type="paragraph" w:customStyle="1" w:styleId="9F341FE1C3E24D63A5214619D54B2C351">
    <w:name w:val="9F341FE1C3E24D63A5214619D54B2C351"/>
    <w:rsid w:val="00F51F03"/>
    <w:rPr>
      <w:rFonts w:ascii="Arial" w:eastAsiaTheme="minorHAnsi" w:hAnsi="Arial"/>
      <w:sz w:val="24"/>
      <w:lang w:eastAsia="en-US"/>
    </w:rPr>
  </w:style>
  <w:style w:type="paragraph" w:customStyle="1" w:styleId="FBB6F082DCEE4B24B4DEF967F2612FFB40">
    <w:name w:val="FBB6F082DCEE4B24B4DEF967F2612FFB40"/>
    <w:rsid w:val="00B410F0"/>
    <w:pPr>
      <w:spacing w:after="0"/>
    </w:pPr>
    <w:rPr>
      <w:rFonts w:ascii="Arial" w:eastAsiaTheme="minorHAnsi" w:hAnsi="Arial"/>
      <w:b/>
      <w:color w:val="000000" w:themeColor="text1"/>
      <w:sz w:val="24"/>
      <w:lang w:eastAsia="en-US"/>
    </w:rPr>
  </w:style>
  <w:style w:type="paragraph" w:customStyle="1" w:styleId="B6EFCBF58E814B0FB4A2E11E685036BA25">
    <w:name w:val="B6EFCBF58E814B0FB4A2E11E685036BA25"/>
    <w:rsid w:val="00B410F0"/>
    <w:pPr>
      <w:spacing w:after="0"/>
    </w:pPr>
    <w:rPr>
      <w:rFonts w:ascii="Arial" w:eastAsiaTheme="minorHAnsi" w:hAnsi="Arial"/>
      <w:b/>
      <w:color w:val="000000" w:themeColor="text1"/>
      <w:sz w:val="24"/>
      <w:lang w:eastAsia="en-US"/>
    </w:rPr>
  </w:style>
  <w:style w:type="paragraph" w:customStyle="1" w:styleId="95E0DCC38A064C58934FB5386DC4403D19">
    <w:name w:val="95E0DCC38A064C58934FB5386DC4403D19"/>
    <w:rsid w:val="00B410F0"/>
    <w:pPr>
      <w:spacing w:after="0"/>
    </w:pPr>
    <w:rPr>
      <w:rFonts w:ascii="Arial" w:eastAsiaTheme="minorHAnsi" w:hAnsi="Arial"/>
      <w:b/>
      <w:color w:val="000000" w:themeColor="text1"/>
      <w:sz w:val="24"/>
      <w:lang w:eastAsia="en-US"/>
    </w:rPr>
  </w:style>
  <w:style w:type="paragraph" w:customStyle="1" w:styleId="D8372B7F85A24F958B4CF29142F9727519">
    <w:name w:val="D8372B7F85A24F958B4CF29142F9727519"/>
    <w:rsid w:val="00B410F0"/>
    <w:pPr>
      <w:spacing w:after="0"/>
    </w:pPr>
    <w:rPr>
      <w:rFonts w:ascii="Arial" w:eastAsiaTheme="minorHAnsi" w:hAnsi="Arial"/>
      <w:b/>
      <w:color w:val="000000" w:themeColor="text1"/>
      <w:sz w:val="24"/>
      <w:lang w:eastAsia="en-US"/>
    </w:rPr>
  </w:style>
  <w:style w:type="paragraph" w:customStyle="1" w:styleId="E57A712CEB5443819E0847D1D1E0A21B19">
    <w:name w:val="E57A712CEB5443819E0847D1D1E0A21B19"/>
    <w:rsid w:val="00B410F0"/>
    <w:pPr>
      <w:spacing w:after="0"/>
    </w:pPr>
    <w:rPr>
      <w:rFonts w:ascii="Arial" w:eastAsiaTheme="minorHAnsi" w:hAnsi="Arial"/>
      <w:b/>
      <w:color w:val="000000" w:themeColor="text1"/>
      <w:sz w:val="24"/>
      <w:lang w:eastAsia="en-US"/>
    </w:rPr>
  </w:style>
  <w:style w:type="paragraph" w:customStyle="1" w:styleId="16F42E566D2343C3A4C9789F85C932442">
    <w:name w:val="16F42E566D2343C3A4C9789F85C932442"/>
    <w:rsid w:val="00B410F0"/>
    <w:pPr>
      <w:spacing w:after="0"/>
    </w:pPr>
    <w:rPr>
      <w:rFonts w:ascii="Arial" w:eastAsiaTheme="minorHAnsi" w:hAnsi="Arial"/>
      <w:b/>
      <w:color w:val="000000" w:themeColor="text1"/>
      <w:sz w:val="24"/>
      <w:lang w:eastAsia="en-US"/>
    </w:rPr>
  </w:style>
  <w:style w:type="paragraph" w:customStyle="1" w:styleId="08FAA5185D9C462BBCE1EB902F1ADDD42">
    <w:name w:val="08FAA5185D9C462BBCE1EB902F1ADDD42"/>
    <w:rsid w:val="00B410F0"/>
    <w:pPr>
      <w:spacing w:after="0"/>
    </w:pPr>
    <w:rPr>
      <w:rFonts w:ascii="Arial" w:eastAsiaTheme="minorHAnsi" w:hAnsi="Arial"/>
      <w:b/>
      <w:color w:val="000000" w:themeColor="text1"/>
      <w:sz w:val="24"/>
      <w:lang w:eastAsia="en-US"/>
    </w:rPr>
  </w:style>
  <w:style w:type="paragraph" w:customStyle="1" w:styleId="1C2A1A14C06A46C397C764FF16752F7631">
    <w:name w:val="1C2A1A14C06A46C397C764FF16752F7631"/>
    <w:rsid w:val="00B410F0"/>
    <w:pPr>
      <w:spacing w:after="0"/>
    </w:pPr>
    <w:rPr>
      <w:rFonts w:ascii="Arial" w:eastAsiaTheme="minorHAnsi" w:hAnsi="Arial"/>
      <w:b/>
      <w:color w:val="000000" w:themeColor="text1"/>
      <w:sz w:val="24"/>
      <w:lang w:eastAsia="en-US"/>
    </w:rPr>
  </w:style>
  <w:style w:type="paragraph" w:customStyle="1" w:styleId="BC4A08BD52704849B320D644168B4CE332">
    <w:name w:val="BC4A08BD52704849B320D644168B4CE332"/>
    <w:rsid w:val="00B410F0"/>
    <w:pPr>
      <w:spacing w:after="0"/>
    </w:pPr>
    <w:rPr>
      <w:rFonts w:ascii="Arial" w:eastAsiaTheme="minorHAnsi" w:hAnsi="Arial"/>
      <w:b/>
      <w:color w:val="000000" w:themeColor="text1"/>
      <w:sz w:val="24"/>
      <w:lang w:eastAsia="en-US"/>
    </w:rPr>
  </w:style>
  <w:style w:type="paragraph" w:customStyle="1" w:styleId="ED9D6DE7D9264488819E206C2193B69831">
    <w:name w:val="ED9D6DE7D9264488819E206C2193B69831"/>
    <w:rsid w:val="00B410F0"/>
    <w:pPr>
      <w:spacing w:after="0"/>
    </w:pPr>
    <w:rPr>
      <w:rFonts w:ascii="Arial" w:eastAsiaTheme="minorHAnsi" w:hAnsi="Arial"/>
      <w:b/>
      <w:color w:val="000000" w:themeColor="text1"/>
      <w:sz w:val="24"/>
      <w:lang w:eastAsia="en-US"/>
    </w:rPr>
  </w:style>
  <w:style w:type="paragraph" w:customStyle="1" w:styleId="C6A0B4A8DD6F4A5A90006B02DCDB8C5523">
    <w:name w:val="C6A0B4A8DD6F4A5A90006B02DCDB8C5523"/>
    <w:rsid w:val="00B410F0"/>
    <w:rPr>
      <w:rFonts w:ascii="Arial" w:eastAsiaTheme="minorHAnsi" w:hAnsi="Arial"/>
      <w:sz w:val="24"/>
      <w:lang w:eastAsia="en-US"/>
    </w:rPr>
  </w:style>
  <w:style w:type="paragraph" w:customStyle="1" w:styleId="628D1D54DE1A4872AC660A4B53515A0223">
    <w:name w:val="628D1D54DE1A4872AC660A4B53515A0223"/>
    <w:rsid w:val="00B410F0"/>
    <w:rPr>
      <w:rFonts w:ascii="Arial" w:eastAsiaTheme="minorHAnsi" w:hAnsi="Arial"/>
      <w:sz w:val="24"/>
      <w:lang w:eastAsia="en-US"/>
    </w:rPr>
  </w:style>
  <w:style w:type="paragraph" w:customStyle="1" w:styleId="32ED938C7EB24CDCBF6836BD375621FC23">
    <w:name w:val="32ED938C7EB24CDCBF6836BD375621FC23"/>
    <w:rsid w:val="00B410F0"/>
    <w:rPr>
      <w:rFonts w:ascii="Arial" w:eastAsiaTheme="minorHAnsi" w:hAnsi="Arial"/>
      <w:sz w:val="24"/>
      <w:lang w:eastAsia="en-US"/>
    </w:rPr>
  </w:style>
  <w:style w:type="paragraph" w:customStyle="1" w:styleId="7FDE970EA94A437180C1BFC76C7FA78023">
    <w:name w:val="7FDE970EA94A437180C1BFC76C7FA78023"/>
    <w:rsid w:val="00B410F0"/>
    <w:rPr>
      <w:rFonts w:ascii="Arial" w:eastAsiaTheme="minorHAnsi" w:hAnsi="Arial"/>
      <w:sz w:val="24"/>
      <w:lang w:eastAsia="en-US"/>
    </w:rPr>
  </w:style>
  <w:style w:type="paragraph" w:customStyle="1" w:styleId="D17BB891454A402DA4863A2CA3E472E523">
    <w:name w:val="D17BB891454A402DA4863A2CA3E472E523"/>
    <w:rsid w:val="00B410F0"/>
    <w:rPr>
      <w:rFonts w:ascii="Arial" w:eastAsiaTheme="minorHAnsi" w:hAnsi="Arial"/>
      <w:sz w:val="24"/>
      <w:lang w:eastAsia="en-US"/>
    </w:rPr>
  </w:style>
  <w:style w:type="paragraph" w:customStyle="1" w:styleId="AE4C08B0108C4B1D83020C78E9147E5B18">
    <w:name w:val="AE4C08B0108C4B1D83020C78E9147E5B18"/>
    <w:rsid w:val="00B410F0"/>
    <w:rPr>
      <w:rFonts w:ascii="Arial" w:eastAsiaTheme="minorHAnsi" w:hAnsi="Arial"/>
      <w:sz w:val="24"/>
      <w:lang w:eastAsia="en-US"/>
    </w:rPr>
  </w:style>
  <w:style w:type="paragraph" w:customStyle="1" w:styleId="59D7731B6F4847C68EE5D7050FD8F27618">
    <w:name w:val="59D7731B6F4847C68EE5D7050FD8F27618"/>
    <w:rsid w:val="00B410F0"/>
    <w:rPr>
      <w:rFonts w:ascii="Arial" w:eastAsiaTheme="minorHAnsi" w:hAnsi="Arial"/>
      <w:sz w:val="24"/>
      <w:lang w:eastAsia="en-US"/>
    </w:rPr>
  </w:style>
  <w:style w:type="paragraph" w:customStyle="1" w:styleId="E62681E6DCAF488A93AAA32D9B9E5C9418">
    <w:name w:val="E62681E6DCAF488A93AAA32D9B9E5C9418"/>
    <w:rsid w:val="00B410F0"/>
    <w:rPr>
      <w:rFonts w:ascii="Arial" w:eastAsiaTheme="minorHAnsi" w:hAnsi="Arial"/>
      <w:sz w:val="24"/>
      <w:lang w:eastAsia="en-US"/>
    </w:rPr>
  </w:style>
  <w:style w:type="paragraph" w:customStyle="1" w:styleId="85DA1DA4C3D746958302A6A26C8B427A16">
    <w:name w:val="85DA1DA4C3D746958302A6A26C8B427A16"/>
    <w:rsid w:val="00B410F0"/>
    <w:rPr>
      <w:rFonts w:ascii="Arial" w:eastAsiaTheme="minorHAnsi" w:hAnsi="Arial"/>
      <w:sz w:val="24"/>
      <w:lang w:eastAsia="en-US"/>
    </w:rPr>
  </w:style>
  <w:style w:type="paragraph" w:customStyle="1" w:styleId="C884F645DF0E4CE3BCDC99B9837FA24315">
    <w:name w:val="C884F645DF0E4CE3BCDC99B9837FA24315"/>
    <w:rsid w:val="00B410F0"/>
    <w:rPr>
      <w:rFonts w:ascii="Arial" w:eastAsiaTheme="minorHAnsi" w:hAnsi="Arial"/>
      <w:sz w:val="24"/>
      <w:lang w:eastAsia="en-US"/>
    </w:rPr>
  </w:style>
  <w:style w:type="paragraph" w:customStyle="1" w:styleId="1673DA3EB3444C3CB6DDF510A1D3DA9414">
    <w:name w:val="1673DA3EB3444C3CB6DDF510A1D3DA9414"/>
    <w:rsid w:val="00B410F0"/>
    <w:rPr>
      <w:rFonts w:ascii="Arial" w:eastAsiaTheme="minorHAnsi" w:hAnsi="Arial"/>
      <w:sz w:val="24"/>
      <w:lang w:eastAsia="en-US"/>
    </w:rPr>
  </w:style>
  <w:style w:type="paragraph" w:customStyle="1" w:styleId="79A14B10FCE540259362430269760D2C12">
    <w:name w:val="79A14B10FCE540259362430269760D2C12"/>
    <w:rsid w:val="00B410F0"/>
    <w:rPr>
      <w:rFonts w:ascii="Arial" w:eastAsiaTheme="minorHAnsi" w:hAnsi="Arial"/>
      <w:sz w:val="24"/>
      <w:lang w:eastAsia="en-US"/>
    </w:rPr>
  </w:style>
  <w:style w:type="paragraph" w:customStyle="1" w:styleId="896521D7EF044A7FA23A51ADB7E46B654">
    <w:name w:val="896521D7EF044A7FA23A51ADB7E46B654"/>
    <w:rsid w:val="00B410F0"/>
    <w:pPr>
      <w:spacing w:after="0"/>
    </w:pPr>
    <w:rPr>
      <w:rFonts w:ascii="Arial" w:eastAsiaTheme="minorHAnsi" w:hAnsi="Arial"/>
      <w:b/>
      <w:color w:val="000000" w:themeColor="text1"/>
      <w:sz w:val="24"/>
      <w:lang w:eastAsia="en-US"/>
    </w:rPr>
  </w:style>
  <w:style w:type="paragraph" w:customStyle="1" w:styleId="9260A8E5EF5945EB9699E1F5D883C1003">
    <w:name w:val="9260A8E5EF5945EB9699E1F5D883C1003"/>
    <w:rsid w:val="00B410F0"/>
    <w:pPr>
      <w:spacing w:after="0"/>
    </w:pPr>
    <w:rPr>
      <w:rFonts w:ascii="Arial" w:eastAsiaTheme="minorHAnsi" w:hAnsi="Arial"/>
      <w:b/>
      <w:color w:val="000000" w:themeColor="text1"/>
      <w:sz w:val="24"/>
      <w:lang w:eastAsia="en-US"/>
    </w:rPr>
  </w:style>
  <w:style w:type="paragraph" w:customStyle="1" w:styleId="A0EFAE007D9743769BE6CB3F3EF47AAA2">
    <w:name w:val="A0EFAE007D9743769BE6CB3F3EF47AAA2"/>
    <w:rsid w:val="00B410F0"/>
    <w:pPr>
      <w:spacing w:after="0"/>
    </w:pPr>
    <w:rPr>
      <w:rFonts w:ascii="Arial" w:eastAsiaTheme="minorHAnsi" w:hAnsi="Arial"/>
      <w:b/>
      <w:color w:val="000000" w:themeColor="text1"/>
      <w:sz w:val="24"/>
      <w:lang w:eastAsia="en-US"/>
    </w:rPr>
  </w:style>
  <w:style w:type="paragraph" w:customStyle="1" w:styleId="15C33013E2954ECDA65331202A28E3472">
    <w:name w:val="15C33013E2954ECDA65331202A28E3472"/>
    <w:rsid w:val="00B410F0"/>
    <w:rPr>
      <w:rFonts w:ascii="Arial" w:eastAsiaTheme="minorHAnsi" w:hAnsi="Arial"/>
      <w:sz w:val="24"/>
      <w:lang w:eastAsia="en-US"/>
    </w:rPr>
  </w:style>
  <w:style w:type="paragraph" w:customStyle="1" w:styleId="9F341FE1C3E24D63A5214619D54B2C352">
    <w:name w:val="9F341FE1C3E24D63A5214619D54B2C352"/>
    <w:rsid w:val="00B410F0"/>
    <w:rPr>
      <w:rFonts w:ascii="Arial" w:eastAsiaTheme="minorHAnsi" w:hAnsi="Arial"/>
      <w:sz w:val="24"/>
      <w:lang w:eastAsia="en-US"/>
    </w:rPr>
  </w:style>
  <w:style w:type="paragraph" w:customStyle="1" w:styleId="FBB6F082DCEE4B24B4DEF967F2612FFB41">
    <w:name w:val="FBB6F082DCEE4B24B4DEF967F2612FFB41"/>
    <w:rsid w:val="00B410F0"/>
    <w:pPr>
      <w:spacing w:after="0"/>
    </w:pPr>
    <w:rPr>
      <w:rFonts w:ascii="Arial" w:eastAsiaTheme="minorHAnsi" w:hAnsi="Arial"/>
      <w:b/>
      <w:color w:val="000000" w:themeColor="text1"/>
      <w:sz w:val="24"/>
      <w:lang w:eastAsia="en-US"/>
    </w:rPr>
  </w:style>
  <w:style w:type="paragraph" w:customStyle="1" w:styleId="B6EFCBF58E814B0FB4A2E11E685036BA26">
    <w:name w:val="B6EFCBF58E814B0FB4A2E11E685036BA26"/>
    <w:rsid w:val="00B410F0"/>
    <w:pPr>
      <w:spacing w:after="0"/>
    </w:pPr>
    <w:rPr>
      <w:rFonts w:ascii="Arial" w:eastAsiaTheme="minorHAnsi" w:hAnsi="Arial"/>
      <w:b/>
      <w:color w:val="000000" w:themeColor="text1"/>
      <w:sz w:val="24"/>
      <w:lang w:eastAsia="en-US"/>
    </w:rPr>
  </w:style>
  <w:style w:type="paragraph" w:customStyle="1" w:styleId="95E0DCC38A064C58934FB5386DC4403D20">
    <w:name w:val="95E0DCC38A064C58934FB5386DC4403D20"/>
    <w:rsid w:val="00B410F0"/>
    <w:pPr>
      <w:spacing w:after="0"/>
    </w:pPr>
    <w:rPr>
      <w:rFonts w:ascii="Arial" w:eastAsiaTheme="minorHAnsi" w:hAnsi="Arial"/>
      <w:b/>
      <w:color w:val="000000" w:themeColor="text1"/>
      <w:sz w:val="24"/>
      <w:lang w:eastAsia="en-US"/>
    </w:rPr>
  </w:style>
  <w:style w:type="paragraph" w:customStyle="1" w:styleId="D8372B7F85A24F958B4CF29142F9727520">
    <w:name w:val="D8372B7F85A24F958B4CF29142F9727520"/>
    <w:rsid w:val="00B410F0"/>
    <w:pPr>
      <w:spacing w:after="0"/>
    </w:pPr>
    <w:rPr>
      <w:rFonts w:ascii="Arial" w:eastAsiaTheme="minorHAnsi" w:hAnsi="Arial"/>
      <w:b/>
      <w:color w:val="000000" w:themeColor="text1"/>
      <w:sz w:val="24"/>
      <w:lang w:eastAsia="en-US"/>
    </w:rPr>
  </w:style>
  <w:style w:type="paragraph" w:customStyle="1" w:styleId="E57A712CEB5443819E0847D1D1E0A21B20">
    <w:name w:val="E57A712CEB5443819E0847D1D1E0A21B20"/>
    <w:rsid w:val="00B410F0"/>
    <w:pPr>
      <w:spacing w:after="0"/>
    </w:pPr>
    <w:rPr>
      <w:rFonts w:ascii="Arial" w:eastAsiaTheme="minorHAnsi" w:hAnsi="Arial"/>
      <w:b/>
      <w:color w:val="000000" w:themeColor="text1"/>
      <w:sz w:val="24"/>
      <w:lang w:eastAsia="en-US"/>
    </w:rPr>
  </w:style>
  <w:style w:type="paragraph" w:customStyle="1" w:styleId="16F42E566D2343C3A4C9789F85C932443">
    <w:name w:val="16F42E566D2343C3A4C9789F85C932443"/>
    <w:rsid w:val="00B410F0"/>
    <w:pPr>
      <w:spacing w:after="0"/>
    </w:pPr>
    <w:rPr>
      <w:rFonts w:ascii="Arial" w:eastAsiaTheme="minorHAnsi" w:hAnsi="Arial"/>
      <w:b/>
      <w:color w:val="000000" w:themeColor="text1"/>
      <w:sz w:val="24"/>
      <w:lang w:eastAsia="en-US"/>
    </w:rPr>
  </w:style>
  <w:style w:type="paragraph" w:customStyle="1" w:styleId="08FAA5185D9C462BBCE1EB902F1ADDD43">
    <w:name w:val="08FAA5185D9C462BBCE1EB902F1ADDD43"/>
    <w:rsid w:val="00B410F0"/>
    <w:pPr>
      <w:spacing w:after="0"/>
    </w:pPr>
    <w:rPr>
      <w:rFonts w:ascii="Arial" w:eastAsiaTheme="minorHAnsi" w:hAnsi="Arial"/>
      <w:b/>
      <w:color w:val="000000" w:themeColor="text1"/>
      <w:sz w:val="24"/>
      <w:lang w:eastAsia="en-US"/>
    </w:rPr>
  </w:style>
  <w:style w:type="paragraph" w:customStyle="1" w:styleId="1C2A1A14C06A46C397C764FF16752F7632">
    <w:name w:val="1C2A1A14C06A46C397C764FF16752F7632"/>
    <w:rsid w:val="00B410F0"/>
    <w:pPr>
      <w:spacing w:after="0"/>
    </w:pPr>
    <w:rPr>
      <w:rFonts w:ascii="Arial" w:eastAsiaTheme="minorHAnsi" w:hAnsi="Arial"/>
      <w:b/>
      <w:color w:val="000000" w:themeColor="text1"/>
      <w:sz w:val="24"/>
      <w:lang w:eastAsia="en-US"/>
    </w:rPr>
  </w:style>
  <w:style w:type="paragraph" w:customStyle="1" w:styleId="BC4A08BD52704849B320D644168B4CE333">
    <w:name w:val="BC4A08BD52704849B320D644168B4CE333"/>
    <w:rsid w:val="00B410F0"/>
    <w:pPr>
      <w:spacing w:after="0"/>
    </w:pPr>
    <w:rPr>
      <w:rFonts w:ascii="Arial" w:eastAsiaTheme="minorHAnsi" w:hAnsi="Arial"/>
      <w:b/>
      <w:color w:val="000000" w:themeColor="text1"/>
      <w:sz w:val="24"/>
      <w:lang w:eastAsia="en-US"/>
    </w:rPr>
  </w:style>
  <w:style w:type="paragraph" w:customStyle="1" w:styleId="ED9D6DE7D9264488819E206C2193B69832">
    <w:name w:val="ED9D6DE7D9264488819E206C2193B69832"/>
    <w:rsid w:val="00B410F0"/>
    <w:pPr>
      <w:spacing w:after="0"/>
    </w:pPr>
    <w:rPr>
      <w:rFonts w:ascii="Arial" w:eastAsiaTheme="minorHAnsi" w:hAnsi="Arial"/>
      <w:b/>
      <w:color w:val="000000" w:themeColor="text1"/>
      <w:sz w:val="24"/>
      <w:lang w:eastAsia="en-US"/>
    </w:rPr>
  </w:style>
  <w:style w:type="paragraph" w:customStyle="1" w:styleId="C6A0B4A8DD6F4A5A90006B02DCDB8C5524">
    <w:name w:val="C6A0B4A8DD6F4A5A90006B02DCDB8C5524"/>
    <w:rsid w:val="00B410F0"/>
    <w:rPr>
      <w:rFonts w:ascii="Arial" w:eastAsiaTheme="minorHAnsi" w:hAnsi="Arial"/>
      <w:sz w:val="24"/>
      <w:lang w:eastAsia="en-US"/>
    </w:rPr>
  </w:style>
  <w:style w:type="paragraph" w:customStyle="1" w:styleId="628D1D54DE1A4872AC660A4B53515A0224">
    <w:name w:val="628D1D54DE1A4872AC660A4B53515A0224"/>
    <w:rsid w:val="00B410F0"/>
    <w:rPr>
      <w:rFonts w:ascii="Arial" w:eastAsiaTheme="minorHAnsi" w:hAnsi="Arial"/>
      <w:sz w:val="24"/>
      <w:lang w:eastAsia="en-US"/>
    </w:rPr>
  </w:style>
  <w:style w:type="paragraph" w:customStyle="1" w:styleId="32ED938C7EB24CDCBF6836BD375621FC24">
    <w:name w:val="32ED938C7EB24CDCBF6836BD375621FC24"/>
    <w:rsid w:val="00B410F0"/>
    <w:rPr>
      <w:rFonts w:ascii="Arial" w:eastAsiaTheme="minorHAnsi" w:hAnsi="Arial"/>
      <w:sz w:val="24"/>
      <w:lang w:eastAsia="en-US"/>
    </w:rPr>
  </w:style>
  <w:style w:type="paragraph" w:customStyle="1" w:styleId="7FDE970EA94A437180C1BFC76C7FA78024">
    <w:name w:val="7FDE970EA94A437180C1BFC76C7FA78024"/>
    <w:rsid w:val="00B410F0"/>
    <w:rPr>
      <w:rFonts w:ascii="Arial" w:eastAsiaTheme="minorHAnsi" w:hAnsi="Arial"/>
      <w:sz w:val="24"/>
      <w:lang w:eastAsia="en-US"/>
    </w:rPr>
  </w:style>
  <w:style w:type="paragraph" w:customStyle="1" w:styleId="D17BB891454A402DA4863A2CA3E472E524">
    <w:name w:val="D17BB891454A402DA4863A2CA3E472E524"/>
    <w:rsid w:val="00B410F0"/>
    <w:rPr>
      <w:rFonts w:ascii="Arial" w:eastAsiaTheme="minorHAnsi" w:hAnsi="Arial"/>
      <w:sz w:val="24"/>
      <w:lang w:eastAsia="en-US"/>
    </w:rPr>
  </w:style>
  <w:style w:type="paragraph" w:customStyle="1" w:styleId="AE4C08B0108C4B1D83020C78E9147E5B19">
    <w:name w:val="AE4C08B0108C4B1D83020C78E9147E5B19"/>
    <w:rsid w:val="00B410F0"/>
    <w:rPr>
      <w:rFonts w:ascii="Arial" w:eastAsiaTheme="minorHAnsi" w:hAnsi="Arial"/>
      <w:sz w:val="24"/>
      <w:lang w:eastAsia="en-US"/>
    </w:rPr>
  </w:style>
  <w:style w:type="paragraph" w:customStyle="1" w:styleId="59D7731B6F4847C68EE5D7050FD8F27619">
    <w:name w:val="59D7731B6F4847C68EE5D7050FD8F27619"/>
    <w:rsid w:val="00B410F0"/>
    <w:rPr>
      <w:rFonts w:ascii="Arial" w:eastAsiaTheme="minorHAnsi" w:hAnsi="Arial"/>
      <w:sz w:val="24"/>
      <w:lang w:eastAsia="en-US"/>
    </w:rPr>
  </w:style>
  <w:style w:type="paragraph" w:customStyle="1" w:styleId="E62681E6DCAF488A93AAA32D9B9E5C9419">
    <w:name w:val="E62681E6DCAF488A93AAA32D9B9E5C9419"/>
    <w:rsid w:val="00B410F0"/>
    <w:rPr>
      <w:rFonts w:ascii="Arial" w:eastAsiaTheme="minorHAnsi" w:hAnsi="Arial"/>
      <w:sz w:val="24"/>
      <w:lang w:eastAsia="en-US"/>
    </w:rPr>
  </w:style>
  <w:style w:type="paragraph" w:customStyle="1" w:styleId="85DA1DA4C3D746958302A6A26C8B427A17">
    <w:name w:val="85DA1DA4C3D746958302A6A26C8B427A17"/>
    <w:rsid w:val="00B410F0"/>
    <w:rPr>
      <w:rFonts w:ascii="Arial" w:eastAsiaTheme="minorHAnsi" w:hAnsi="Arial"/>
      <w:sz w:val="24"/>
      <w:lang w:eastAsia="en-US"/>
    </w:rPr>
  </w:style>
  <w:style w:type="paragraph" w:customStyle="1" w:styleId="C884F645DF0E4CE3BCDC99B9837FA24316">
    <w:name w:val="C884F645DF0E4CE3BCDC99B9837FA24316"/>
    <w:rsid w:val="00B410F0"/>
    <w:rPr>
      <w:rFonts w:ascii="Arial" w:eastAsiaTheme="minorHAnsi" w:hAnsi="Arial"/>
      <w:sz w:val="24"/>
      <w:lang w:eastAsia="en-US"/>
    </w:rPr>
  </w:style>
  <w:style w:type="paragraph" w:customStyle="1" w:styleId="1673DA3EB3444C3CB6DDF510A1D3DA9415">
    <w:name w:val="1673DA3EB3444C3CB6DDF510A1D3DA9415"/>
    <w:rsid w:val="00B410F0"/>
    <w:rPr>
      <w:rFonts w:ascii="Arial" w:eastAsiaTheme="minorHAnsi" w:hAnsi="Arial"/>
      <w:sz w:val="24"/>
      <w:lang w:eastAsia="en-US"/>
    </w:rPr>
  </w:style>
  <w:style w:type="paragraph" w:customStyle="1" w:styleId="79A14B10FCE540259362430269760D2C13">
    <w:name w:val="79A14B10FCE540259362430269760D2C13"/>
    <w:rsid w:val="00B410F0"/>
    <w:rPr>
      <w:rFonts w:ascii="Arial" w:eastAsiaTheme="minorHAnsi" w:hAnsi="Arial"/>
      <w:sz w:val="24"/>
      <w:lang w:eastAsia="en-US"/>
    </w:rPr>
  </w:style>
  <w:style w:type="paragraph" w:customStyle="1" w:styleId="896521D7EF044A7FA23A51ADB7E46B655">
    <w:name w:val="896521D7EF044A7FA23A51ADB7E46B655"/>
    <w:rsid w:val="00B410F0"/>
    <w:pPr>
      <w:spacing w:after="0"/>
    </w:pPr>
    <w:rPr>
      <w:rFonts w:ascii="Arial" w:eastAsiaTheme="minorHAnsi" w:hAnsi="Arial"/>
      <w:b/>
      <w:color w:val="000000" w:themeColor="text1"/>
      <w:sz w:val="24"/>
      <w:lang w:eastAsia="en-US"/>
    </w:rPr>
  </w:style>
  <w:style w:type="paragraph" w:customStyle="1" w:styleId="9260A8E5EF5945EB9699E1F5D883C1004">
    <w:name w:val="9260A8E5EF5945EB9699E1F5D883C1004"/>
    <w:rsid w:val="00B410F0"/>
    <w:pPr>
      <w:spacing w:after="0"/>
    </w:pPr>
    <w:rPr>
      <w:rFonts w:ascii="Arial" w:eastAsiaTheme="minorHAnsi" w:hAnsi="Arial"/>
      <w:b/>
      <w:color w:val="000000" w:themeColor="text1"/>
      <w:sz w:val="24"/>
      <w:lang w:eastAsia="en-US"/>
    </w:rPr>
  </w:style>
  <w:style w:type="paragraph" w:customStyle="1" w:styleId="A0EFAE007D9743769BE6CB3F3EF47AAA3">
    <w:name w:val="A0EFAE007D9743769BE6CB3F3EF47AAA3"/>
    <w:rsid w:val="00B410F0"/>
    <w:pPr>
      <w:spacing w:after="0"/>
    </w:pPr>
    <w:rPr>
      <w:rFonts w:ascii="Arial" w:eastAsiaTheme="minorHAnsi" w:hAnsi="Arial"/>
      <w:b/>
      <w:color w:val="000000" w:themeColor="text1"/>
      <w:sz w:val="24"/>
      <w:lang w:eastAsia="en-US"/>
    </w:rPr>
  </w:style>
  <w:style w:type="paragraph" w:customStyle="1" w:styleId="0BBF6ACBE94A4152A493193885A19190">
    <w:name w:val="0BBF6ACBE94A4152A493193885A19190"/>
    <w:rsid w:val="00B410F0"/>
    <w:rPr>
      <w:rFonts w:ascii="Arial" w:eastAsiaTheme="minorHAnsi" w:hAnsi="Arial"/>
      <w:sz w:val="24"/>
      <w:lang w:eastAsia="en-US"/>
    </w:rPr>
  </w:style>
  <w:style w:type="paragraph" w:customStyle="1" w:styleId="5F68B94AA978402AB562253565A255F6">
    <w:name w:val="5F68B94AA978402AB562253565A255F6"/>
    <w:rsid w:val="00B410F0"/>
    <w:rPr>
      <w:rFonts w:ascii="Arial" w:eastAsiaTheme="minorHAnsi" w:hAnsi="Arial"/>
      <w:sz w:val="24"/>
      <w:lang w:eastAsia="en-US"/>
    </w:rPr>
  </w:style>
  <w:style w:type="paragraph" w:customStyle="1" w:styleId="83E5B113B6654C00A5C678581A8ADD66">
    <w:name w:val="83E5B113B6654C00A5C678581A8ADD66"/>
    <w:rsid w:val="00B410F0"/>
    <w:rPr>
      <w:rFonts w:ascii="Arial" w:eastAsiaTheme="minorHAnsi" w:hAnsi="Arial"/>
      <w:sz w:val="24"/>
      <w:lang w:eastAsia="en-US"/>
    </w:rPr>
  </w:style>
  <w:style w:type="paragraph" w:customStyle="1" w:styleId="E35FFC577A424515B722E60680501F08">
    <w:name w:val="E35FFC577A424515B722E60680501F08"/>
    <w:rsid w:val="00B410F0"/>
    <w:rPr>
      <w:rFonts w:ascii="Arial" w:eastAsiaTheme="minorHAnsi" w:hAnsi="Arial"/>
      <w:sz w:val="24"/>
      <w:lang w:eastAsia="en-US"/>
    </w:rPr>
  </w:style>
  <w:style w:type="paragraph" w:customStyle="1" w:styleId="B91C39FE6D7941BA9D21D6E18CCF0D53">
    <w:name w:val="B91C39FE6D7941BA9D21D6E18CCF0D53"/>
    <w:rsid w:val="00B410F0"/>
    <w:pPr>
      <w:spacing w:after="0"/>
    </w:pPr>
    <w:rPr>
      <w:rFonts w:ascii="Arial" w:eastAsiaTheme="minorHAnsi" w:hAnsi="Arial"/>
      <w:b/>
      <w:color w:val="000000" w:themeColor="text1"/>
      <w:sz w:val="24"/>
      <w:lang w:eastAsia="en-US"/>
    </w:rPr>
  </w:style>
  <w:style w:type="paragraph" w:customStyle="1" w:styleId="DC424567C91B432180C45024A469095A">
    <w:name w:val="DC424567C91B432180C45024A469095A"/>
    <w:rsid w:val="00B410F0"/>
    <w:pPr>
      <w:spacing w:after="0"/>
    </w:pPr>
    <w:rPr>
      <w:rFonts w:ascii="Arial" w:eastAsiaTheme="minorHAnsi" w:hAnsi="Arial"/>
      <w:b/>
      <w:color w:val="000000" w:themeColor="text1"/>
      <w:sz w:val="24"/>
      <w:lang w:eastAsia="en-US"/>
    </w:rPr>
  </w:style>
  <w:style w:type="paragraph" w:customStyle="1" w:styleId="0C394C693ECF4147A359F7E9816BE7B1">
    <w:name w:val="0C394C693ECF4147A359F7E9816BE7B1"/>
    <w:rsid w:val="00B410F0"/>
    <w:rPr>
      <w:rFonts w:ascii="Arial" w:eastAsiaTheme="minorHAnsi" w:hAnsi="Arial"/>
      <w:sz w:val="24"/>
      <w:lang w:eastAsia="en-US"/>
    </w:rPr>
  </w:style>
  <w:style w:type="paragraph" w:customStyle="1" w:styleId="E320AD0E3463442590986DE5A545E937">
    <w:name w:val="E320AD0E3463442590986DE5A545E937"/>
    <w:rsid w:val="00B410F0"/>
    <w:pPr>
      <w:spacing w:after="0"/>
    </w:pPr>
    <w:rPr>
      <w:rFonts w:ascii="Arial" w:eastAsiaTheme="minorHAnsi" w:hAnsi="Arial"/>
      <w:b/>
      <w:color w:val="000000" w:themeColor="text1"/>
      <w:sz w:val="24"/>
      <w:lang w:eastAsia="en-US"/>
    </w:rPr>
  </w:style>
  <w:style w:type="paragraph" w:customStyle="1" w:styleId="15C33013E2954ECDA65331202A28E3473">
    <w:name w:val="15C33013E2954ECDA65331202A28E3473"/>
    <w:rsid w:val="00B410F0"/>
    <w:rPr>
      <w:rFonts w:ascii="Arial" w:eastAsiaTheme="minorHAnsi" w:hAnsi="Arial"/>
      <w:sz w:val="24"/>
      <w:lang w:eastAsia="en-US"/>
    </w:rPr>
  </w:style>
  <w:style w:type="paragraph" w:customStyle="1" w:styleId="9F341FE1C3E24D63A5214619D54B2C353">
    <w:name w:val="9F341FE1C3E24D63A5214619D54B2C353"/>
    <w:rsid w:val="00B410F0"/>
    <w:rPr>
      <w:rFonts w:ascii="Arial" w:eastAsiaTheme="minorHAnsi" w:hAnsi="Arial"/>
      <w:sz w:val="24"/>
      <w:lang w:eastAsia="en-US"/>
    </w:rPr>
  </w:style>
  <w:style w:type="paragraph" w:customStyle="1" w:styleId="FBB6F082DCEE4B24B4DEF967F2612FFB42">
    <w:name w:val="FBB6F082DCEE4B24B4DEF967F2612FFB42"/>
    <w:rsid w:val="00B410F0"/>
    <w:pPr>
      <w:spacing w:after="0"/>
    </w:pPr>
    <w:rPr>
      <w:rFonts w:ascii="Arial" w:eastAsiaTheme="minorHAnsi" w:hAnsi="Arial"/>
      <w:b/>
      <w:color w:val="000000" w:themeColor="text1"/>
      <w:sz w:val="24"/>
      <w:lang w:eastAsia="en-US"/>
    </w:rPr>
  </w:style>
  <w:style w:type="paragraph" w:customStyle="1" w:styleId="B6EFCBF58E814B0FB4A2E11E685036BA27">
    <w:name w:val="B6EFCBF58E814B0FB4A2E11E685036BA27"/>
    <w:rsid w:val="00B410F0"/>
    <w:pPr>
      <w:spacing w:after="0"/>
    </w:pPr>
    <w:rPr>
      <w:rFonts w:ascii="Arial" w:eastAsiaTheme="minorHAnsi" w:hAnsi="Arial"/>
      <w:b/>
      <w:color w:val="000000" w:themeColor="text1"/>
      <w:sz w:val="24"/>
      <w:lang w:eastAsia="en-US"/>
    </w:rPr>
  </w:style>
  <w:style w:type="paragraph" w:customStyle="1" w:styleId="95E0DCC38A064C58934FB5386DC4403D21">
    <w:name w:val="95E0DCC38A064C58934FB5386DC4403D21"/>
    <w:rsid w:val="00B410F0"/>
    <w:pPr>
      <w:spacing w:after="0"/>
    </w:pPr>
    <w:rPr>
      <w:rFonts w:ascii="Arial" w:eastAsiaTheme="minorHAnsi" w:hAnsi="Arial"/>
      <w:b/>
      <w:color w:val="000000" w:themeColor="text1"/>
      <w:sz w:val="24"/>
      <w:lang w:eastAsia="en-US"/>
    </w:rPr>
  </w:style>
  <w:style w:type="paragraph" w:customStyle="1" w:styleId="D8372B7F85A24F958B4CF29142F9727521">
    <w:name w:val="D8372B7F85A24F958B4CF29142F9727521"/>
    <w:rsid w:val="00B410F0"/>
    <w:pPr>
      <w:spacing w:after="0"/>
    </w:pPr>
    <w:rPr>
      <w:rFonts w:ascii="Arial" w:eastAsiaTheme="minorHAnsi" w:hAnsi="Arial"/>
      <w:b/>
      <w:color w:val="000000" w:themeColor="text1"/>
      <w:sz w:val="24"/>
      <w:lang w:eastAsia="en-US"/>
    </w:rPr>
  </w:style>
  <w:style w:type="paragraph" w:customStyle="1" w:styleId="E57A712CEB5443819E0847D1D1E0A21B21">
    <w:name w:val="E57A712CEB5443819E0847D1D1E0A21B21"/>
    <w:rsid w:val="00B410F0"/>
    <w:pPr>
      <w:spacing w:after="0"/>
    </w:pPr>
    <w:rPr>
      <w:rFonts w:ascii="Arial" w:eastAsiaTheme="minorHAnsi" w:hAnsi="Arial"/>
      <w:b/>
      <w:color w:val="000000" w:themeColor="text1"/>
      <w:sz w:val="24"/>
      <w:lang w:eastAsia="en-US"/>
    </w:rPr>
  </w:style>
  <w:style w:type="paragraph" w:customStyle="1" w:styleId="16F42E566D2343C3A4C9789F85C932444">
    <w:name w:val="16F42E566D2343C3A4C9789F85C932444"/>
    <w:rsid w:val="00B410F0"/>
    <w:pPr>
      <w:spacing w:after="0"/>
    </w:pPr>
    <w:rPr>
      <w:rFonts w:ascii="Arial" w:eastAsiaTheme="minorHAnsi" w:hAnsi="Arial"/>
      <w:b/>
      <w:color w:val="000000" w:themeColor="text1"/>
      <w:sz w:val="24"/>
      <w:lang w:eastAsia="en-US"/>
    </w:rPr>
  </w:style>
  <w:style w:type="paragraph" w:customStyle="1" w:styleId="08FAA5185D9C462BBCE1EB902F1ADDD44">
    <w:name w:val="08FAA5185D9C462BBCE1EB902F1ADDD44"/>
    <w:rsid w:val="00B410F0"/>
    <w:pPr>
      <w:spacing w:after="0"/>
    </w:pPr>
    <w:rPr>
      <w:rFonts w:ascii="Arial" w:eastAsiaTheme="minorHAnsi" w:hAnsi="Arial"/>
      <w:b/>
      <w:color w:val="000000" w:themeColor="text1"/>
      <w:sz w:val="24"/>
      <w:lang w:eastAsia="en-US"/>
    </w:rPr>
  </w:style>
  <w:style w:type="paragraph" w:customStyle="1" w:styleId="1C2A1A14C06A46C397C764FF16752F7633">
    <w:name w:val="1C2A1A14C06A46C397C764FF16752F7633"/>
    <w:rsid w:val="00B410F0"/>
    <w:pPr>
      <w:spacing w:after="0"/>
    </w:pPr>
    <w:rPr>
      <w:rFonts w:ascii="Arial" w:eastAsiaTheme="minorHAnsi" w:hAnsi="Arial"/>
      <w:b/>
      <w:color w:val="000000" w:themeColor="text1"/>
      <w:sz w:val="24"/>
      <w:lang w:eastAsia="en-US"/>
    </w:rPr>
  </w:style>
  <w:style w:type="paragraph" w:customStyle="1" w:styleId="BC4A08BD52704849B320D644168B4CE334">
    <w:name w:val="BC4A08BD52704849B320D644168B4CE334"/>
    <w:rsid w:val="00B410F0"/>
    <w:pPr>
      <w:spacing w:after="0"/>
    </w:pPr>
    <w:rPr>
      <w:rFonts w:ascii="Arial" w:eastAsiaTheme="minorHAnsi" w:hAnsi="Arial"/>
      <w:b/>
      <w:color w:val="000000" w:themeColor="text1"/>
      <w:sz w:val="24"/>
      <w:lang w:eastAsia="en-US"/>
    </w:rPr>
  </w:style>
  <w:style w:type="paragraph" w:customStyle="1" w:styleId="ED9D6DE7D9264488819E206C2193B69833">
    <w:name w:val="ED9D6DE7D9264488819E206C2193B69833"/>
    <w:rsid w:val="00B410F0"/>
    <w:pPr>
      <w:spacing w:after="0"/>
    </w:pPr>
    <w:rPr>
      <w:rFonts w:ascii="Arial" w:eastAsiaTheme="minorHAnsi" w:hAnsi="Arial"/>
      <w:b/>
      <w:color w:val="000000" w:themeColor="text1"/>
      <w:sz w:val="24"/>
      <w:lang w:eastAsia="en-US"/>
    </w:rPr>
  </w:style>
  <w:style w:type="paragraph" w:customStyle="1" w:styleId="C6A0B4A8DD6F4A5A90006B02DCDB8C5525">
    <w:name w:val="C6A0B4A8DD6F4A5A90006B02DCDB8C5525"/>
    <w:rsid w:val="00B410F0"/>
    <w:rPr>
      <w:rFonts w:ascii="Arial" w:eastAsiaTheme="minorHAnsi" w:hAnsi="Arial"/>
      <w:sz w:val="24"/>
      <w:lang w:eastAsia="en-US"/>
    </w:rPr>
  </w:style>
  <w:style w:type="paragraph" w:customStyle="1" w:styleId="628D1D54DE1A4872AC660A4B53515A0225">
    <w:name w:val="628D1D54DE1A4872AC660A4B53515A0225"/>
    <w:rsid w:val="00B410F0"/>
    <w:rPr>
      <w:rFonts w:ascii="Arial" w:eastAsiaTheme="minorHAnsi" w:hAnsi="Arial"/>
      <w:sz w:val="24"/>
      <w:lang w:eastAsia="en-US"/>
    </w:rPr>
  </w:style>
  <w:style w:type="paragraph" w:customStyle="1" w:styleId="32ED938C7EB24CDCBF6836BD375621FC25">
    <w:name w:val="32ED938C7EB24CDCBF6836BD375621FC25"/>
    <w:rsid w:val="00B410F0"/>
    <w:rPr>
      <w:rFonts w:ascii="Arial" w:eastAsiaTheme="minorHAnsi" w:hAnsi="Arial"/>
      <w:sz w:val="24"/>
      <w:lang w:eastAsia="en-US"/>
    </w:rPr>
  </w:style>
  <w:style w:type="paragraph" w:customStyle="1" w:styleId="7FDE970EA94A437180C1BFC76C7FA78025">
    <w:name w:val="7FDE970EA94A437180C1BFC76C7FA78025"/>
    <w:rsid w:val="00B410F0"/>
    <w:rPr>
      <w:rFonts w:ascii="Arial" w:eastAsiaTheme="minorHAnsi" w:hAnsi="Arial"/>
      <w:sz w:val="24"/>
      <w:lang w:eastAsia="en-US"/>
    </w:rPr>
  </w:style>
  <w:style w:type="paragraph" w:customStyle="1" w:styleId="D17BB891454A402DA4863A2CA3E472E525">
    <w:name w:val="D17BB891454A402DA4863A2CA3E472E525"/>
    <w:rsid w:val="00B410F0"/>
    <w:rPr>
      <w:rFonts w:ascii="Arial" w:eastAsiaTheme="minorHAnsi" w:hAnsi="Arial"/>
      <w:sz w:val="24"/>
      <w:lang w:eastAsia="en-US"/>
    </w:rPr>
  </w:style>
  <w:style w:type="paragraph" w:customStyle="1" w:styleId="AE4C08B0108C4B1D83020C78E9147E5B20">
    <w:name w:val="AE4C08B0108C4B1D83020C78E9147E5B20"/>
    <w:rsid w:val="00B410F0"/>
    <w:rPr>
      <w:rFonts w:ascii="Arial" w:eastAsiaTheme="minorHAnsi" w:hAnsi="Arial"/>
      <w:sz w:val="24"/>
      <w:lang w:eastAsia="en-US"/>
    </w:rPr>
  </w:style>
  <w:style w:type="paragraph" w:customStyle="1" w:styleId="59D7731B6F4847C68EE5D7050FD8F27620">
    <w:name w:val="59D7731B6F4847C68EE5D7050FD8F27620"/>
    <w:rsid w:val="00B410F0"/>
    <w:rPr>
      <w:rFonts w:ascii="Arial" w:eastAsiaTheme="minorHAnsi" w:hAnsi="Arial"/>
      <w:sz w:val="24"/>
      <w:lang w:eastAsia="en-US"/>
    </w:rPr>
  </w:style>
  <w:style w:type="paragraph" w:customStyle="1" w:styleId="E62681E6DCAF488A93AAA32D9B9E5C9420">
    <w:name w:val="E62681E6DCAF488A93AAA32D9B9E5C9420"/>
    <w:rsid w:val="00B410F0"/>
    <w:rPr>
      <w:rFonts w:ascii="Arial" w:eastAsiaTheme="minorHAnsi" w:hAnsi="Arial"/>
      <w:sz w:val="24"/>
      <w:lang w:eastAsia="en-US"/>
    </w:rPr>
  </w:style>
  <w:style w:type="paragraph" w:customStyle="1" w:styleId="85DA1DA4C3D746958302A6A26C8B427A18">
    <w:name w:val="85DA1DA4C3D746958302A6A26C8B427A18"/>
    <w:rsid w:val="00B410F0"/>
    <w:rPr>
      <w:rFonts w:ascii="Arial" w:eastAsiaTheme="minorHAnsi" w:hAnsi="Arial"/>
      <w:sz w:val="24"/>
      <w:lang w:eastAsia="en-US"/>
    </w:rPr>
  </w:style>
  <w:style w:type="paragraph" w:customStyle="1" w:styleId="C884F645DF0E4CE3BCDC99B9837FA24317">
    <w:name w:val="C884F645DF0E4CE3BCDC99B9837FA24317"/>
    <w:rsid w:val="00B410F0"/>
    <w:rPr>
      <w:rFonts w:ascii="Arial" w:eastAsiaTheme="minorHAnsi" w:hAnsi="Arial"/>
      <w:sz w:val="24"/>
      <w:lang w:eastAsia="en-US"/>
    </w:rPr>
  </w:style>
  <w:style w:type="paragraph" w:customStyle="1" w:styleId="1673DA3EB3444C3CB6DDF510A1D3DA9416">
    <w:name w:val="1673DA3EB3444C3CB6DDF510A1D3DA9416"/>
    <w:rsid w:val="00B410F0"/>
    <w:rPr>
      <w:rFonts w:ascii="Arial" w:eastAsiaTheme="minorHAnsi" w:hAnsi="Arial"/>
      <w:sz w:val="24"/>
      <w:lang w:eastAsia="en-US"/>
    </w:rPr>
  </w:style>
  <w:style w:type="paragraph" w:customStyle="1" w:styleId="79A14B10FCE540259362430269760D2C14">
    <w:name w:val="79A14B10FCE540259362430269760D2C14"/>
    <w:rsid w:val="00B410F0"/>
    <w:rPr>
      <w:rFonts w:ascii="Arial" w:eastAsiaTheme="minorHAnsi" w:hAnsi="Arial"/>
      <w:sz w:val="24"/>
      <w:lang w:eastAsia="en-US"/>
    </w:rPr>
  </w:style>
  <w:style w:type="paragraph" w:customStyle="1" w:styleId="896521D7EF044A7FA23A51ADB7E46B656">
    <w:name w:val="896521D7EF044A7FA23A51ADB7E46B656"/>
    <w:rsid w:val="00B410F0"/>
    <w:pPr>
      <w:spacing w:after="0"/>
    </w:pPr>
    <w:rPr>
      <w:rFonts w:ascii="Arial" w:eastAsiaTheme="minorHAnsi" w:hAnsi="Arial"/>
      <w:b/>
      <w:color w:val="000000" w:themeColor="text1"/>
      <w:sz w:val="24"/>
      <w:lang w:eastAsia="en-US"/>
    </w:rPr>
  </w:style>
  <w:style w:type="paragraph" w:customStyle="1" w:styleId="9260A8E5EF5945EB9699E1F5D883C1005">
    <w:name w:val="9260A8E5EF5945EB9699E1F5D883C1005"/>
    <w:rsid w:val="00B410F0"/>
    <w:pPr>
      <w:spacing w:after="0"/>
    </w:pPr>
    <w:rPr>
      <w:rFonts w:ascii="Arial" w:eastAsiaTheme="minorHAnsi" w:hAnsi="Arial"/>
      <w:b/>
      <w:color w:val="000000" w:themeColor="text1"/>
      <w:sz w:val="24"/>
      <w:lang w:eastAsia="en-US"/>
    </w:rPr>
  </w:style>
  <w:style w:type="paragraph" w:customStyle="1" w:styleId="A0EFAE007D9743769BE6CB3F3EF47AAA4">
    <w:name w:val="A0EFAE007D9743769BE6CB3F3EF47AAA4"/>
    <w:rsid w:val="00B410F0"/>
    <w:pPr>
      <w:spacing w:after="0"/>
    </w:pPr>
    <w:rPr>
      <w:rFonts w:ascii="Arial" w:eastAsiaTheme="minorHAnsi" w:hAnsi="Arial"/>
      <w:b/>
      <w:color w:val="000000" w:themeColor="text1"/>
      <w:sz w:val="24"/>
      <w:lang w:eastAsia="en-US"/>
    </w:rPr>
  </w:style>
  <w:style w:type="paragraph" w:customStyle="1" w:styleId="0BBF6ACBE94A4152A493193885A191901">
    <w:name w:val="0BBF6ACBE94A4152A493193885A191901"/>
    <w:rsid w:val="00B410F0"/>
    <w:rPr>
      <w:rFonts w:ascii="Arial" w:eastAsiaTheme="minorHAnsi" w:hAnsi="Arial"/>
      <w:sz w:val="24"/>
      <w:lang w:eastAsia="en-US"/>
    </w:rPr>
  </w:style>
  <w:style w:type="paragraph" w:customStyle="1" w:styleId="5F68B94AA978402AB562253565A255F61">
    <w:name w:val="5F68B94AA978402AB562253565A255F61"/>
    <w:rsid w:val="00B410F0"/>
    <w:rPr>
      <w:rFonts w:ascii="Arial" w:eastAsiaTheme="minorHAnsi" w:hAnsi="Arial"/>
      <w:sz w:val="24"/>
      <w:lang w:eastAsia="en-US"/>
    </w:rPr>
  </w:style>
  <w:style w:type="paragraph" w:customStyle="1" w:styleId="83E5B113B6654C00A5C678581A8ADD661">
    <w:name w:val="83E5B113B6654C00A5C678581A8ADD661"/>
    <w:rsid w:val="00B410F0"/>
    <w:rPr>
      <w:rFonts w:ascii="Arial" w:eastAsiaTheme="minorHAnsi" w:hAnsi="Arial"/>
      <w:sz w:val="24"/>
      <w:lang w:eastAsia="en-US"/>
    </w:rPr>
  </w:style>
  <w:style w:type="paragraph" w:customStyle="1" w:styleId="E35FFC577A424515B722E60680501F081">
    <w:name w:val="E35FFC577A424515B722E60680501F081"/>
    <w:rsid w:val="00B410F0"/>
    <w:rPr>
      <w:rFonts w:ascii="Arial" w:eastAsiaTheme="minorHAnsi" w:hAnsi="Arial"/>
      <w:sz w:val="24"/>
      <w:lang w:eastAsia="en-US"/>
    </w:rPr>
  </w:style>
  <w:style w:type="paragraph" w:customStyle="1" w:styleId="B91C39FE6D7941BA9D21D6E18CCF0D531">
    <w:name w:val="B91C39FE6D7941BA9D21D6E18CCF0D531"/>
    <w:rsid w:val="00B410F0"/>
    <w:pPr>
      <w:spacing w:after="0"/>
    </w:pPr>
    <w:rPr>
      <w:rFonts w:ascii="Arial" w:eastAsiaTheme="minorHAnsi" w:hAnsi="Arial"/>
      <w:b/>
      <w:color w:val="000000" w:themeColor="text1"/>
      <w:sz w:val="24"/>
      <w:lang w:eastAsia="en-US"/>
    </w:rPr>
  </w:style>
  <w:style w:type="paragraph" w:customStyle="1" w:styleId="DC424567C91B432180C45024A469095A1">
    <w:name w:val="DC424567C91B432180C45024A469095A1"/>
    <w:rsid w:val="00B410F0"/>
    <w:pPr>
      <w:spacing w:after="0"/>
    </w:pPr>
    <w:rPr>
      <w:rFonts w:ascii="Arial" w:eastAsiaTheme="minorHAnsi" w:hAnsi="Arial"/>
      <w:b/>
      <w:color w:val="000000" w:themeColor="text1"/>
      <w:sz w:val="24"/>
      <w:lang w:eastAsia="en-US"/>
    </w:rPr>
  </w:style>
  <w:style w:type="paragraph" w:customStyle="1" w:styleId="0C394C693ECF4147A359F7E9816BE7B11">
    <w:name w:val="0C394C693ECF4147A359F7E9816BE7B11"/>
    <w:rsid w:val="00B410F0"/>
    <w:rPr>
      <w:rFonts w:ascii="Arial" w:eastAsiaTheme="minorHAnsi" w:hAnsi="Arial"/>
      <w:sz w:val="24"/>
      <w:lang w:eastAsia="en-US"/>
    </w:rPr>
  </w:style>
  <w:style w:type="paragraph" w:customStyle="1" w:styleId="E320AD0E3463442590986DE5A545E9371">
    <w:name w:val="E320AD0E3463442590986DE5A545E9371"/>
    <w:rsid w:val="00B410F0"/>
    <w:pPr>
      <w:spacing w:after="0"/>
    </w:pPr>
    <w:rPr>
      <w:rFonts w:ascii="Arial" w:eastAsiaTheme="minorHAnsi" w:hAnsi="Arial"/>
      <w:b/>
      <w:color w:val="000000" w:themeColor="text1"/>
      <w:sz w:val="24"/>
      <w:lang w:eastAsia="en-US"/>
    </w:rPr>
  </w:style>
  <w:style w:type="paragraph" w:customStyle="1" w:styleId="106CE7A67E294A228A1B31E9861E3962">
    <w:name w:val="106CE7A67E294A228A1B31E9861E3962"/>
    <w:rsid w:val="00B410F0"/>
    <w:rPr>
      <w:rFonts w:ascii="Arial" w:eastAsiaTheme="minorHAnsi" w:hAnsi="Arial"/>
      <w:sz w:val="24"/>
      <w:lang w:eastAsia="en-US"/>
    </w:rPr>
  </w:style>
  <w:style w:type="paragraph" w:customStyle="1" w:styleId="15C33013E2954ECDA65331202A28E3474">
    <w:name w:val="15C33013E2954ECDA65331202A28E3474"/>
    <w:rsid w:val="00B410F0"/>
    <w:rPr>
      <w:rFonts w:ascii="Arial" w:eastAsiaTheme="minorHAnsi" w:hAnsi="Arial"/>
      <w:sz w:val="24"/>
      <w:lang w:eastAsia="en-US"/>
    </w:rPr>
  </w:style>
  <w:style w:type="paragraph" w:customStyle="1" w:styleId="9F341FE1C3E24D63A5214619D54B2C354">
    <w:name w:val="9F341FE1C3E24D63A5214619D54B2C354"/>
    <w:rsid w:val="00B410F0"/>
    <w:rPr>
      <w:rFonts w:ascii="Arial" w:eastAsiaTheme="minorHAnsi" w:hAnsi="Arial"/>
      <w:sz w:val="24"/>
      <w:lang w:eastAsia="en-US"/>
    </w:rPr>
  </w:style>
  <w:style w:type="paragraph" w:customStyle="1" w:styleId="FBB6F082DCEE4B24B4DEF967F2612FFB43">
    <w:name w:val="FBB6F082DCEE4B24B4DEF967F2612FFB43"/>
    <w:rsid w:val="00B410F0"/>
    <w:pPr>
      <w:spacing w:after="0"/>
    </w:pPr>
    <w:rPr>
      <w:rFonts w:ascii="Arial" w:eastAsiaTheme="minorHAnsi" w:hAnsi="Arial"/>
      <w:b/>
      <w:color w:val="000000" w:themeColor="text1"/>
      <w:sz w:val="24"/>
      <w:lang w:eastAsia="en-US"/>
    </w:rPr>
  </w:style>
  <w:style w:type="paragraph" w:customStyle="1" w:styleId="B6EFCBF58E814B0FB4A2E11E685036BA28">
    <w:name w:val="B6EFCBF58E814B0FB4A2E11E685036BA28"/>
    <w:rsid w:val="00B410F0"/>
    <w:pPr>
      <w:spacing w:after="0"/>
    </w:pPr>
    <w:rPr>
      <w:rFonts w:ascii="Arial" w:eastAsiaTheme="minorHAnsi" w:hAnsi="Arial"/>
      <w:b/>
      <w:color w:val="000000" w:themeColor="text1"/>
      <w:sz w:val="24"/>
      <w:lang w:eastAsia="en-US"/>
    </w:rPr>
  </w:style>
  <w:style w:type="paragraph" w:customStyle="1" w:styleId="95E0DCC38A064C58934FB5386DC4403D22">
    <w:name w:val="95E0DCC38A064C58934FB5386DC4403D22"/>
    <w:rsid w:val="00B410F0"/>
    <w:pPr>
      <w:spacing w:after="0"/>
    </w:pPr>
    <w:rPr>
      <w:rFonts w:ascii="Arial" w:eastAsiaTheme="minorHAnsi" w:hAnsi="Arial"/>
      <w:b/>
      <w:color w:val="000000" w:themeColor="text1"/>
      <w:sz w:val="24"/>
      <w:lang w:eastAsia="en-US"/>
    </w:rPr>
  </w:style>
  <w:style w:type="paragraph" w:customStyle="1" w:styleId="D8372B7F85A24F958B4CF29142F9727522">
    <w:name w:val="D8372B7F85A24F958B4CF29142F9727522"/>
    <w:rsid w:val="00B410F0"/>
    <w:pPr>
      <w:spacing w:after="0"/>
    </w:pPr>
    <w:rPr>
      <w:rFonts w:ascii="Arial" w:eastAsiaTheme="minorHAnsi" w:hAnsi="Arial"/>
      <w:b/>
      <w:color w:val="000000" w:themeColor="text1"/>
      <w:sz w:val="24"/>
      <w:lang w:eastAsia="en-US"/>
    </w:rPr>
  </w:style>
  <w:style w:type="paragraph" w:customStyle="1" w:styleId="E57A712CEB5443819E0847D1D1E0A21B22">
    <w:name w:val="E57A712CEB5443819E0847D1D1E0A21B22"/>
    <w:rsid w:val="00B410F0"/>
    <w:pPr>
      <w:spacing w:after="0"/>
    </w:pPr>
    <w:rPr>
      <w:rFonts w:ascii="Arial" w:eastAsiaTheme="minorHAnsi" w:hAnsi="Arial"/>
      <w:b/>
      <w:color w:val="000000" w:themeColor="text1"/>
      <w:sz w:val="24"/>
      <w:lang w:eastAsia="en-US"/>
    </w:rPr>
  </w:style>
  <w:style w:type="paragraph" w:customStyle="1" w:styleId="16F42E566D2343C3A4C9789F85C932445">
    <w:name w:val="16F42E566D2343C3A4C9789F85C932445"/>
    <w:rsid w:val="00B410F0"/>
    <w:pPr>
      <w:spacing w:after="0"/>
    </w:pPr>
    <w:rPr>
      <w:rFonts w:ascii="Arial" w:eastAsiaTheme="minorHAnsi" w:hAnsi="Arial"/>
      <w:b/>
      <w:color w:val="000000" w:themeColor="text1"/>
      <w:sz w:val="24"/>
      <w:lang w:eastAsia="en-US"/>
    </w:rPr>
  </w:style>
  <w:style w:type="paragraph" w:customStyle="1" w:styleId="08FAA5185D9C462BBCE1EB902F1ADDD45">
    <w:name w:val="08FAA5185D9C462BBCE1EB902F1ADDD45"/>
    <w:rsid w:val="00B410F0"/>
    <w:pPr>
      <w:spacing w:after="0"/>
    </w:pPr>
    <w:rPr>
      <w:rFonts w:ascii="Arial" w:eastAsiaTheme="minorHAnsi" w:hAnsi="Arial"/>
      <w:b/>
      <w:color w:val="000000" w:themeColor="text1"/>
      <w:sz w:val="24"/>
      <w:lang w:eastAsia="en-US"/>
    </w:rPr>
  </w:style>
  <w:style w:type="paragraph" w:customStyle="1" w:styleId="1C2A1A14C06A46C397C764FF16752F7634">
    <w:name w:val="1C2A1A14C06A46C397C764FF16752F7634"/>
    <w:rsid w:val="00B410F0"/>
    <w:pPr>
      <w:spacing w:after="0"/>
    </w:pPr>
    <w:rPr>
      <w:rFonts w:ascii="Arial" w:eastAsiaTheme="minorHAnsi" w:hAnsi="Arial"/>
      <w:b/>
      <w:color w:val="000000" w:themeColor="text1"/>
      <w:sz w:val="24"/>
      <w:lang w:eastAsia="en-US"/>
    </w:rPr>
  </w:style>
  <w:style w:type="paragraph" w:customStyle="1" w:styleId="BC4A08BD52704849B320D644168B4CE335">
    <w:name w:val="BC4A08BD52704849B320D644168B4CE335"/>
    <w:rsid w:val="00B410F0"/>
    <w:pPr>
      <w:spacing w:after="0"/>
    </w:pPr>
    <w:rPr>
      <w:rFonts w:ascii="Arial" w:eastAsiaTheme="minorHAnsi" w:hAnsi="Arial"/>
      <w:b/>
      <w:color w:val="000000" w:themeColor="text1"/>
      <w:sz w:val="24"/>
      <w:lang w:eastAsia="en-US"/>
    </w:rPr>
  </w:style>
  <w:style w:type="paragraph" w:customStyle="1" w:styleId="ED9D6DE7D9264488819E206C2193B69834">
    <w:name w:val="ED9D6DE7D9264488819E206C2193B69834"/>
    <w:rsid w:val="00B410F0"/>
    <w:pPr>
      <w:spacing w:after="0"/>
    </w:pPr>
    <w:rPr>
      <w:rFonts w:ascii="Arial" w:eastAsiaTheme="minorHAnsi" w:hAnsi="Arial"/>
      <w:b/>
      <w:color w:val="000000" w:themeColor="text1"/>
      <w:sz w:val="24"/>
      <w:lang w:eastAsia="en-US"/>
    </w:rPr>
  </w:style>
  <w:style w:type="paragraph" w:customStyle="1" w:styleId="C6A0B4A8DD6F4A5A90006B02DCDB8C5526">
    <w:name w:val="C6A0B4A8DD6F4A5A90006B02DCDB8C5526"/>
    <w:rsid w:val="00B410F0"/>
    <w:rPr>
      <w:rFonts w:ascii="Arial" w:eastAsiaTheme="minorHAnsi" w:hAnsi="Arial"/>
      <w:sz w:val="24"/>
      <w:lang w:eastAsia="en-US"/>
    </w:rPr>
  </w:style>
  <w:style w:type="paragraph" w:customStyle="1" w:styleId="628D1D54DE1A4872AC660A4B53515A0226">
    <w:name w:val="628D1D54DE1A4872AC660A4B53515A0226"/>
    <w:rsid w:val="00B410F0"/>
    <w:rPr>
      <w:rFonts w:ascii="Arial" w:eastAsiaTheme="minorHAnsi" w:hAnsi="Arial"/>
      <w:sz w:val="24"/>
      <w:lang w:eastAsia="en-US"/>
    </w:rPr>
  </w:style>
  <w:style w:type="paragraph" w:customStyle="1" w:styleId="32ED938C7EB24CDCBF6836BD375621FC26">
    <w:name w:val="32ED938C7EB24CDCBF6836BD375621FC26"/>
    <w:rsid w:val="00B410F0"/>
    <w:rPr>
      <w:rFonts w:ascii="Arial" w:eastAsiaTheme="minorHAnsi" w:hAnsi="Arial"/>
      <w:sz w:val="24"/>
      <w:lang w:eastAsia="en-US"/>
    </w:rPr>
  </w:style>
  <w:style w:type="paragraph" w:customStyle="1" w:styleId="7FDE970EA94A437180C1BFC76C7FA78026">
    <w:name w:val="7FDE970EA94A437180C1BFC76C7FA78026"/>
    <w:rsid w:val="00B410F0"/>
    <w:rPr>
      <w:rFonts w:ascii="Arial" w:eastAsiaTheme="minorHAnsi" w:hAnsi="Arial"/>
      <w:sz w:val="24"/>
      <w:lang w:eastAsia="en-US"/>
    </w:rPr>
  </w:style>
  <w:style w:type="paragraph" w:customStyle="1" w:styleId="D17BB891454A402DA4863A2CA3E472E526">
    <w:name w:val="D17BB891454A402DA4863A2CA3E472E526"/>
    <w:rsid w:val="00B410F0"/>
    <w:rPr>
      <w:rFonts w:ascii="Arial" w:eastAsiaTheme="minorHAnsi" w:hAnsi="Arial"/>
      <w:sz w:val="24"/>
      <w:lang w:eastAsia="en-US"/>
    </w:rPr>
  </w:style>
  <w:style w:type="paragraph" w:customStyle="1" w:styleId="AE4C08B0108C4B1D83020C78E9147E5B21">
    <w:name w:val="AE4C08B0108C4B1D83020C78E9147E5B21"/>
    <w:rsid w:val="00B410F0"/>
    <w:rPr>
      <w:rFonts w:ascii="Arial" w:eastAsiaTheme="minorHAnsi" w:hAnsi="Arial"/>
      <w:sz w:val="24"/>
      <w:lang w:eastAsia="en-US"/>
    </w:rPr>
  </w:style>
  <w:style w:type="paragraph" w:customStyle="1" w:styleId="59D7731B6F4847C68EE5D7050FD8F27621">
    <w:name w:val="59D7731B6F4847C68EE5D7050FD8F27621"/>
    <w:rsid w:val="00B410F0"/>
    <w:rPr>
      <w:rFonts w:ascii="Arial" w:eastAsiaTheme="minorHAnsi" w:hAnsi="Arial"/>
      <w:sz w:val="24"/>
      <w:lang w:eastAsia="en-US"/>
    </w:rPr>
  </w:style>
  <w:style w:type="paragraph" w:customStyle="1" w:styleId="E62681E6DCAF488A93AAA32D9B9E5C9421">
    <w:name w:val="E62681E6DCAF488A93AAA32D9B9E5C9421"/>
    <w:rsid w:val="00B410F0"/>
    <w:rPr>
      <w:rFonts w:ascii="Arial" w:eastAsiaTheme="minorHAnsi" w:hAnsi="Arial"/>
      <w:sz w:val="24"/>
      <w:lang w:eastAsia="en-US"/>
    </w:rPr>
  </w:style>
  <w:style w:type="paragraph" w:customStyle="1" w:styleId="85DA1DA4C3D746958302A6A26C8B427A19">
    <w:name w:val="85DA1DA4C3D746958302A6A26C8B427A19"/>
    <w:rsid w:val="00B410F0"/>
    <w:rPr>
      <w:rFonts w:ascii="Arial" w:eastAsiaTheme="minorHAnsi" w:hAnsi="Arial"/>
      <w:sz w:val="24"/>
      <w:lang w:eastAsia="en-US"/>
    </w:rPr>
  </w:style>
  <w:style w:type="paragraph" w:customStyle="1" w:styleId="C884F645DF0E4CE3BCDC99B9837FA24318">
    <w:name w:val="C884F645DF0E4CE3BCDC99B9837FA24318"/>
    <w:rsid w:val="00B410F0"/>
    <w:rPr>
      <w:rFonts w:ascii="Arial" w:eastAsiaTheme="minorHAnsi" w:hAnsi="Arial"/>
      <w:sz w:val="24"/>
      <w:lang w:eastAsia="en-US"/>
    </w:rPr>
  </w:style>
  <w:style w:type="paragraph" w:customStyle="1" w:styleId="1673DA3EB3444C3CB6DDF510A1D3DA9417">
    <w:name w:val="1673DA3EB3444C3CB6DDF510A1D3DA9417"/>
    <w:rsid w:val="00B410F0"/>
    <w:rPr>
      <w:rFonts w:ascii="Arial" w:eastAsiaTheme="minorHAnsi" w:hAnsi="Arial"/>
      <w:sz w:val="24"/>
      <w:lang w:eastAsia="en-US"/>
    </w:rPr>
  </w:style>
  <w:style w:type="paragraph" w:customStyle="1" w:styleId="79A14B10FCE540259362430269760D2C15">
    <w:name w:val="79A14B10FCE540259362430269760D2C15"/>
    <w:rsid w:val="00B410F0"/>
    <w:rPr>
      <w:rFonts w:ascii="Arial" w:eastAsiaTheme="minorHAnsi" w:hAnsi="Arial"/>
      <w:sz w:val="24"/>
      <w:lang w:eastAsia="en-US"/>
    </w:rPr>
  </w:style>
  <w:style w:type="paragraph" w:customStyle="1" w:styleId="896521D7EF044A7FA23A51ADB7E46B657">
    <w:name w:val="896521D7EF044A7FA23A51ADB7E46B657"/>
    <w:rsid w:val="00B410F0"/>
    <w:pPr>
      <w:spacing w:after="0"/>
    </w:pPr>
    <w:rPr>
      <w:rFonts w:ascii="Arial" w:eastAsiaTheme="minorHAnsi" w:hAnsi="Arial"/>
      <w:b/>
      <w:color w:val="000000" w:themeColor="text1"/>
      <w:sz w:val="24"/>
      <w:lang w:eastAsia="en-US"/>
    </w:rPr>
  </w:style>
  <w:style w:type="paragraph" w:customStyle="1" w:styleId="9260A8E5EF5945EB9699E1F5D883C1006">
    <w:name w:val="9260A8E5EF5945EB9699E1F5D883C1006"/>
    <w:rsid w:val="00B410F0"/>
    <w:pPr>
      <w:spacing w:after="0"/>
    </w:pPr>
    <w:rPr>
      <w:rFonts w:ascii="Arial" w:eastAsiaTheme="minorHAnsi" w:hAnsi="Arial"/>
      <w:b/>
      <w:color w:val="000000" w:themeColor="text1"/>
      <w:sz w:val="24"/>
      <w:lang w:eastAsia="en-US"/>
    </w:rPr>
  </w:style>
  <w:style w:type="paragraph" w:customStyle="1" w:styleId="A0EFAE007D9743769BE6CB3F3EF47AAA5">
    <w:name w:val="A0EFAE007D9743769BE6CB3F3EF47AAA5"/>
    <w:rsid w:val="00B410F0"/>
    <w:pPr>
      <w:spacing w:after="0"/>
    </w:pPr>
    <w:rPr>
      <w:rFonts w:ascii="Arial" w:eastAsiaTheme="minorHAnsi" w:hAnsi="Arial"/>
      <w:b/>
      <w:color w:val="000000" w:themeColor="text1"/>
      <w:sz w:val="24"/>
      <w:lang w:eastAsia="en-US"/>
    </w:rPr>
  </w:style>
  <w:style w:type="paragraph" w:customStyle="1" w:styleId="0BBF6ACBE94A4152A493193885A191902">
    <w:name w:val="0BBF6ACBE94A4152A493193885A191902"/>
    <w:rsid w:val="00B410F0"/>
    <w:rPr>
      <w:rFonts w:ascii="Arial" w:eastAsiaTheme="minorHAnsi" w:hAnsi="Arial"/>
      <w:sz w:val="24"/>
      <w:lang w:eastAsia="en-US"/>
    </w:rPr>
  </w:style>
  <w:style w:type="paragraph" w:customStyle="1" w:styleId="5F68B94AA978402AB562253565A255F62">
    <w:name w:val="5F68B94AA978402AB562253565A255F62"/>
    <w:rsid w:val="00B410F0"/>
    <w:rPr>
      <w:rFonts w:ascii="Arial" w:eastAsiaTheme="minorHAnsi" w:hAnsi="Arial"/>
      <w:sz w:val="24"/>
      <w:lang w:eastAsia="en-US"/>
    </w:rPr>
  </w:style>
  <w:style w:type="paragraph" w:customStyle="1" w:styleId="83E5B113B6654C00A5C678581A8ADD662">
    <w:name w:val="83E5B113B6654C00A5C678581A8ADD662"/>
    <w:rsid w:val="00B410F0"/>
    <w:rPr>
      <w:rFonts w:ascii="Arial" w:eastAsiaTheme="minorHAnsi" w:hAnsi="Arial"/>
      <w:sz w:val="24"/>
      <w:lang w:eastAsia="en-US"/>
    </w:rPr>
  </w:style>
  <w:style w:type="paragraph" w:customStyle="1" w:styleId="E35FFC577A424515B722E60680501F082">
    <w:name w:val="E35FFC577A424515B722E60680501F082"/>
    <w:rsid w:val="00B410F0"/>
    <w:rPr>
      <w:rFonts w:ascii="Arial" w:eastAsiaTheme="minorHAnsi" w:hAnsi="Arial"/>
      <w:sz w:val="24"/>
      <w:lang w:eastAsia="en-US"/>
    </w:rPr>
  </w:style>
  <w:style w:type="paragraph" w:customStyle="1" w:styleId="B91C39FE6D7941BA9D21D6E18CCF0D532">
    <w:name w:val="B91C39FE6D7941BA9D21D6E18CCF0D532"/>
    <w:rsid w:val="00B410F0"/>
    <w:pPr>
      <w:spacing w:after="0"/>
    </w:pPr>
    <w:rPr>
      <w:rFonts w:ascii="Arial" w:eastAsiaTheme="minorHAnsi" w:hAnsi="Arial"/>
      <w:b/>
      <w:color w:val="000000" w:themeColor="text1"/>
      <w:sz w:val="24"/>
      <w:lang w:eastAsia="en-US"/>
    </w:rPr>
  </w:style>
  <w:style w:type="paragraph" w:customStyle="1" w:styleId="DC424567C91B432180C45024A469095A2">
    <w:name w:val="DC424567C91B432180C45024A469095A2"/>
    <w:rsid w:val="00B410F0"/>
    <w:pPr>
      <w:spacing w:after="0"/>
    </w:pPr>
    <w:rPr>
      <w:rFonts w:ascii="Arial" w:eastAsiaTheme="minorHAnsi" w:hAnsi="Arial"/>
      <w:b/>
      <w:color w:val="000000" w:themeColor="text1"/>
      <w:sz w:val="24"/>
      <w:lang w:eastAsia="en-US"/>
    </w:rPr>
  </w:style>
  <w:style w:type="paragraph" w:customStyle="1" w:styleId="0C394C693ECF4147A359F7E9816BE7B12">
    <w:name w:val="0C394C693ECF4147A359F7E9816BE7B12"/>
    <w:rsid w:val="00B410F0"/>
    <w:rPr>
      <w:rFonts w:ascii="Arial" w:eastAsiaTheme="minorHAnsi" w:hAnsi="Arial"/>
      <w:sz w:val="24"/>
      <w:lang w:eastAsia="en-US"/>
    </w:rPr>
  </w:style>
  <w:style w:type="paragraph" w:customStyle="1" w:styleId="E320AD0E3463442590986DE5A545E9372">
    <w:name w:val="E320AD0E3463442590986DE5A545E9372"/>
    <w:rsid w:val="00B410F0"/>
    <w:pPr>
      <w:spacing w:after="0"/>
    </w:pPr>
    <w:rPr>
      <w:rFonts w:ascii="Arial" w:eastAsiaTheme="minorHAnsi" w:hAnsi="Arial"/>
      <w:b/>
      <w:color w:val="000000" w:themeColor="text1"/>
      <w:sz w:val="24"/>
      <w:lang w:eastAsia="en-US"/>
    </w:rPr>
  </w:style>
  <w:style w:type="paragraph" w:customStyle="1" w:styleId="106CE7A67E294A228A1B31E9861E39621">
    <w:name w:val="106CE7A67E294A228A1B31E9861E39621"/>
    <w:rsid w:val="00B410F0"/>
    <w:rPr>
      <w:rFonts w:ascii="Arial" w:eastAsiaTheme="minorHAnsi" w:hAnsi="Arial"/>
      <w:sz w:val="24"/>
      <w:lang w:eastAsia="en-US"/>
    </w:rPr>
  </w:style>
  <w:style w:type="paragraph" w:customStyle="1" w:styleId="973B0F1D32FB430A8F8BE2597D111E05">
    <w:name w:val="973B0F1D32FB430A8F8BE2597D111E05"/>
    <w:rsid w:val="00B410F0"/>
    <w:rPr>
      <w:rFonts w:ascii="Arial" w:eastAsiaTheme="minorHAnsi" w:hAnsi="Arial"/>
      <w:sz w:val="24"/>
      <w:lang w:eastAsia="en-US"/>
    </w:rPr>
  </w:style>
  <w:style w:type="paragraph" w:customStyle="1" w:styleId="15C33013E2954ECDA65331202A28E3475">
    <w:name w:val="15C33013E2954ECDA65331202A28E3475"/>
    <w:rsid w:val="00B410F0"/>
    <w:rPr>
      <w:rFonts w:ascii="Arial" w:eastAsiaTheme="minorHAnsi" w:hAnsi="Arial"/>
      <w:sz w:val="24"/>
      <w:lang w:eastAsia="en-US"/>
    </w:rPr>
  </w:style>
  <w:style w:type="paragraph" w:customStyle="1" w:styleId="9F341FE1C3E24D63A5214619D54B2C355">
    <w:name w:val="9F341FE1C3E24D63A5214619D54B2C355"/>
    <w:rsid w:val="00B410F0"/>
    <w:rPr>
      <w:rFonts w:ascii="Arial" w:eastAsiaTheme="minorHAnsi" w:hAnsi="Arial"/>
      <w:sz w:val="24"/>
      <w:lang w:eastAsia="en-US"/>
    </w:rPr>
  </w:style>
  <w:style w:type="paragraph" w:customStyle="1" w:styleId="FBB6F082DCEE4B24B4DEF967F2612FFB44">
    <w:name w:val="FBB6F082DCEE4B24B4DEF967F2612FFB44"/>
    <w:rsid w:val="00B410F0"/>
    <w:pPr>
      <w:spacing w:after="0"/>
    </w:pPr>
    <w:rPr>
      <w:rFonts w:ascii="Arial" w:eastAsiaTheme="minorHAnsi" w:hAnsi="Arial"/>
      <w:b/>
      <w:color w:val="000000" w:themeColor="text1"/>
      <w:sz w:val="24"/>
      <w:lang w:eastAsia="en-US"/>
    </w:rPr>
  </w:style>
  <w:style w:type="paragraph" w:customStyle="1" w:styleId="B6EFCBF58E814B0FB4A2E11E685036BA29">
    <w:name w:val="B6EFCBF58E814B0FB4A2E11E685036BA29"/>
    <w:rsid w:val="00B410F0"/>
    <w:pPr>
      <w:spacing w:after="0"/>
    </w:pPr>
    <w:rPr>
      <w:rFonts w:ascii="Arial" w:eastAsiaTheme="minorHAnsi" w:hAnsi="Arial"/>
      <w:b/>
      <w:color w:val="000000" w:themeColor="text1"/>
      <w:sz w:val="24"/>
      <w:lang w:eastAsia="en-US"/>
    </w:rPr>
  </w:style>
  <w:style w:type="paragraph" w:customStyle="1" w:styleId="95E0DCC38A064C58934FB5386DC4403D23">
    <w:name w:val="95E0DCC38A064C58934FB5386DC4403D23"/>
    <w:rsid w:val="00B410F0"/>
    <w:pPr>
      <w:spacing w:after="0"/>
    </w:pPr>
    <w:rPr>
      <w:rFonts w:ascii="Arial" w:eastAsiaTheme="minorHAnsi" w:hAnsi="Arial"/>
      <w:b/>
      <w:color w:val="000000" w:themeColor="text1"/>
      <w:sz w:val="24"/>
      <w:lang w:eastAsia="en-US"/>
    </w:rPr>
  </w:style>
  <w:style w:type="paragraph" w:customStyle="1" w:styleId="D8372B7F85A24F958B4CF29142F9727523">
    <w:name w:val="D8372B7F85A24F958B4CF29142F9727523"/>
    <w:rsid w:val="00B410F0"/>
    <w:pPr>
      <w:spacing w:after="0"/>
    </w:pPr>
    <w:rPr>
      <w:rFonts w:ascii="Arial" w:eastAsiaTheme="minorHAnsi" w:hAnsi="Arial"/>
      <w:b/>
      <w:color w:val="000000" w:themeColor="text1"/>
      <w:sz w:val="24"/>
      <w:lang w:eastAsia="en-US"/>
    </w:rPr>
  </w:style>
  <w:style w:type="paragraph" w:customStyle="1" w:styleId="E57A712CEB5443819E0847D1D1E0A21B23">
    <w:name w:val="E57A712CEB5443819E0847D1D1E0A21B23"/>
    <w:rsid w:val="00B410F0"/>
    <w:pPr>
      <w:spacing w:after="0"/>
    </w:pPr>
    <w:rPr>
      <w:rFonts w:ascii="Arial" w:eastAsiaTheme="minorHAnsi" w:hAnsi="Arial"/>
      <w:b/>
      <w:color w:val="000000" w:themeColor="text1"/>
      <w:sz w:val="24"/>
      <w:lang w:eastAsia="en-US"/>
    </w:rPr>
  </w:style>
  <w:style w:type="paragraph" w:customStyle="1" w:styleId="16F42E566D2343C3A4C9789F85C932446">
    <w:name w:val="16F42E566D2343C3A4C9789F85C932446"/>
    <w:rsid w:val="00B410F0"/>
    <w:pPr>
      <w:spacing w:after="0"/>
    </w:pPr>
    <w:rPr>
      <w:rFonts w:ascii="Arial" w:eastAsiaTheme="minorHAnsi" w:hAnsi="Arial"/>
      <w:b/>
      <w:color w:val="000000" w:themeColor="text1"/>
      <w:sz w:val="24"/>
      <w:lang w:eastAsia="en-US"/>
    </w:rPr>
  </w:style>
  <w:style w:type="paragraph" w:customStyle="1" w:styleId="08FAA5185D9C462BBCE1EB902F1ADDD46">
    <w:name w:val="08FAA5185D9C462BBCE1EB902F1ADDD46"/>
    <w:rsid w:val="00B410F0"/>
    <w:pPr>
      <w:spacing w:after="0"/>
    </w:pPr>
    <w:rPr>
      <w:rFonts w:ascii="Arial" w:eastAsiaTheme="minorHAnsi" w:hAnsi="Arial"/>
      <w:b/>
      <w:color w:val="000000" w:themeColor="text1"/>
      <w:sz w:val="24"/>
      <w:lang w:eastAsia="en-US"/>
    </w:rPr>
  </w:style>
  <w:style w:type="paragraph" w:customStyle="1" w:styleId="1C2A1A14C06A46C397C764FF16752F7635">
    <w:name w:val="1C2A1A14C06A46C397C764FF16752F7635"/>
    <w:rsid w:val="00B410F0"/>
    <w:pPr>
      <w:spacing w:after="0"/>
    </w:pPr>
    <w:rPr>
      <w:rFonts w:ascii="Arial" w:eastAsiaTheme="minorHAnsi" w:hAnsi="Arial"/>
      <w:b/>
      <w:color w:val="000000" w:themeColor="text1"/>
      <w:sz w:val="24"/>
      <w:lang w:eastAsia="en-US"/>
    </w:rPr>
  </w:style>
  <w:style w:type="paragraph" w:customStyle="1" w:styleId="BC4A08BD52704849B320D644168B4CE336">
    <w:name w:val="BC4A08BD52704849B320D644168B4CE336"/>
    <w:rsid w:val="00B410F0"/>
    <w:pPr>
      <w:spacing w:after="0"/>
    </w:pPr>
    <w:rPr>
      <w:rFonts w:ascii="Arial" w:eastAsiaTheme="minorHAnsi" w:hAnsi="Arial"/>
      <w:b/>
      <w:color w:val="000000" w:themeColor="text1"/>
      <w:sz w:val="24"/>
      <w:lang w:eastAsia="en-US"/>
    </w:rPr>
  </w:style>
  <w:style w:type="paragraph" w:customStyle="1" w:styleId="ED9D6DE7D9264488819E206C2193B69835">
    <w:name w:val="ED9D6DE7D9264488819E206C2193B69835"/>
    <w:rsid w:val="00B410F0"/>
    <w:pPr>
      <w:spacing w:after="0"/>
    </w:pPr>
    <w:rPr>
      <w:rFonts w:ascii="Arial" w:eastAsiaTheme="minorHAnsi" w:hAnsi="Arial"/>
      <w:b/>
      <w:color w:val="000000" w:themeColor="text1"/>
      <w:sz w:val="24"/>
      <w:lang w:eastAsia="en-US"/>
    </w:rPr>
  </w:style>
  <w:style w:type="paragraph" w:customStyle="1" w:styleId="C6A0B4A8DD6F4A5A90006B02DCDB8C5527">
    <w:name w:val="C6A0B4A8DD6F4A5A90006B02DCDB8C5527"/>
    <w:rsid w:val="00B410F0"/>
    <w:rPr>
      <w:rFonts w:ascii="Arial" w:eastAsiaTheme="minorHAnsi" w:hAnsi="Arial"/>
      <w:sz w:val="24"/>
      <w:lang w:eastAsia="en-US"/>
    </w:rPr>
  </w:style>
  <w:style w:type="paragraph" w:customStyle="1" w:styleId="628D1D54DE1A4872AC660A4B53515A0227">
    <w:name w:val="628D1D54DE1A4872AC660A4B53515A0227"/>
    <w:rsid w:val="00B410F0"/>
    <w:rPr>
      <w:rFonts w:ascii="Arial" w:eastAsiaTheme="minorHAnsi" w:hAnsi="Arial"/>
      <w:sz w:val="24"/>
      <w:lang w:eastAsia="en-US"/>
    </w:rPr>
  </w:style>
  <w:style w:type="paragraph" w:customStyle="1" w:styleId="32ED938C7EB24CDCBF6836BD375621FC27">
    <w:name w:val="32ED938C7EB24CDCBF6836BD375621FC27"/>
    <w:rsid w:val="00B410F0"/>
    <w:rPr>
      <w:rFonts w:ascii="Arial" w:eastAsiaTheme="minorHAnsi" w:hAnsi="Arial"/>
      <w:sz w:val="24"/>
      <w:lang w:eastAsia="en-US"/>
    </w:rPr>
  </w:style>
  <w:style w:type="paragraph" w:customStyle="1" w:styleId="7FDE970EA94A437180C1BFC76C7FA78027">
    <w:name w:val="7FDE970EA94A437180C1BFC76C7FA78027"/>
    <w:rsid w:val="00B410F0"/>
    <w:rPr>
      <w:rFonts w:ascii="Arial" w:eastAsiaTheme="minorHAnsi" w:hAnsi="Arial"/>
      <w:sz w:val="24"/>
      <w:lang w:eastAsia="en-US"/>
    </w:rPr>
  </w:style>
  <w:style w:type="paragraph" w:customStyle="1" w:styleId="D17BB891454A402DA4863A2CA3E472E527">
    <w:name w:val="D17BB891454A402DA4863A2CA3E472E527"/>
    <w:rsid w:val="00B410F0"/>
    <w:rPr>
      <w:rFonts w:ascii="Arial" w:eastAsiaTheme="minorHAnsi" w:hAnsi="Arial"/>
      <w:sz w:val="24"/>
      <w:lang w:eastAsia="en-US"/>
    </w:rPr>
  </w:style>
  <w:style w:type="paragraph" w:customStyle="1" w:styleId="AE4C08B0108C4B1D83020C78E9147E5B22">
    <w:name w:val="AE4C08B0108C4B1D83020C78E9147E5B22"/>
    <w:rsid w:val="00B410F0"/>
    <w:rPr>
      <w:rFonts w:ascii="Arial" w:eastAsiaTheme="minorHAnsi" w:hAnsi="Arial"/>
      <w:sz w:val="24"/>
      <w:lang w:eastAsia="en-US"/>
    </w:rPr>
  </w:style>
  <w:style w:type="paragraph" w:customStyle="1" w:styleId="59D7731B6F4847C68EE5D7050FD8F27622">
    <w:name w:val="59D7731B6F4847C68EE5D7050FD8F27622"/>
    <w:rsid w:val="00B410F0"/>
    <w:rPr>
      <w:rFonts w:ascii="Arial" w:eastAsiaTheme="minorHAnsi" w:hAnsi="Arial"/>
      <w:sz w:val="24"/>
      <w:lang w:eastAsia="en-US"/>
    </w:rPr>
  </w:style>
  <w:style w:type="paragraph" w:customStyle="1" w:styleId="E62681E6DCAF488A93AAA32D9B9E5C9422">
    <w:name w:val="E62681E6DCAF488A93AAA32D9B9E5C9422"/>
    <w:rsid w:val="00B410F0"/>
    <w:rPr>
      <w:rFonts w:ascii="Arial" w:eastAsiaTheme="minorHAnsi" w:hAnsi="Arial"/>
      <w:sz w:val="24"/>
      <w:lang w:eastAsia="en-US"/>
    </w:rPr>
  </w:style>
  <w:style w:type="paragraph" w:customStyle="1" w:styleId="85DA1DA4C3D746958302A6A26C8B427A20">
    <w:name w:val="85DA1DA4C3D746958302A6A26C8B427A20"/>
    <w:rsid w:val="00B410F0"/>
    <w:rPr>
      <w:rFonts w:ascii="Arial" w:eastAsiaTheme="minorHAnsi" w:hAnsi="Arial"/>
      <w:sz w:val="24"/>
      <w:lang w:eastAsia="en-US"/>
    </w:rPr>
  </w:style>
  <w:style w:type="paragraph" w:customStyle="1" w:styleId="C884F645DF0E4CE3BCDC99B9837FA24319">
    <w:name w:val="C884F645DF0E4CE3BCDC99B9837FA24319"/>
    <w:rsid w:val="00B410F0"/>
    <w:rPr>
      <w:rFonts w:ascii="Arial" w:eastAsiaTheme="minorHAnsi" w:hAnsi="Arial"/>
      <w:sz w:val="24"/>
      <w:lang w:eastAsia="en-US"/>
    </w:rPr>
  </w:style>
  <w:style w:type="paragraph" w:customStyle="1" w:styleId="1673DA3EB3444C3CB6DDF510A1D3DA9418">
    <w:name w:val="1673DA3EB3444C3CB6DDF510A1D3DA9418"/>
    <w:rsid w:val="00B410F0"/>
    <w:rPr>
      <w:rFonts w:ascii="Arial" w:eastAsiaTheme="minorHAnsi" w:hAnsi="Arial"/>
      <w:sz w:val="24"/>
      <w:lang w:eastAsia="en-US"/>
    </w:rPr>
  </w:style>
  <w:style w:type="paragraph" w:customStyle="1" w:styleId="79A14B10FCE540259362430269760D2C16">
    <w:name w:val="79A14B10FCE540259362430269760D2C16"/>
    <w:rsid w:val="00B410F0"/>
    <w:rPr>
      <w:rFonts w:ascii="Arial" w:eastAsiaTheme="minorHAnsi" w:hAnsi="Arial"/>
      <w:sz w:val="24"/>
      <w:lang w:eastAsia="en-US"/>
    </w:rPr>
  </w:style>
  <w:style w:type="paragraph" w:customStyle="1" w:styleId="896521D7EF044A7FA23A51ADB7E46B658">
    <w:name w:val="896521D7EF044A7FA23A51ADB7E46B658"/>
    <w:rsid w:val="00B410F0"/>
    <w:pPr>
      <w:spacing w:after="0"/>
    </w:pPr>
    <w:rPr>
      <w:rFonts w:ascii="Arial" w:eastAsiaTheme="minorHAnsi" w:hAnsi="Arial"/>
      <w:b/>
      <w:color w:val="000000" w:themeColor="text1"/>
      <w:sz w:val="24"/>
      <w:lang w:eastAsia="en-US"/>
    </w:rPr>
  </w:style>
  <w:style w:type="paragraph" w:customStyle="1" w:styleId="9260A8E5EF5945EB9699E1F5D883C1007">
    <w:name w:val="9260A8E5EF5945EB9699E1F5D883C1007"/>
    <w:rsid w:val="00B410F0"/>
    <w:pPr>
      <w:spacing w:after="0"/>
    </w:pPr>
    <w:rPr>
      <w:rFonts w:ascii="Arial" w:eastAsiaTheme="minorHAnsi" w:hAnsi="Arial"/>
      <w:b/>
      <w:color w:val="000000" w:themeColor="text1"/>
      <w:sz w:val="24"/>
      <w:lang w:eastAsia="en-US"/>
    </w:rPr>
  </w:style>
  <w:style w:type="paragraph" w:customStyle="1" w:styleId="A0EFAE007D9743769BE6CB3F3EF47AAA6">
    <w:name w:val="A0EFAE007D9743769BE6CB3F3EF47AAA6"/>
    <w:rsid w:val="00B410F0"/>
    <w:pPr>
      <w:spacing w:after="0"/>
    </w:pPr>
    <w:rPr>
      <w:rFonts w:ascii="Arial" w:eastAsiaTheme="minorHAnsi" w:hAnsi="Arial"/>
      <w:b/>
      <w:color w:val="000000" w:themeColor="text1"/>
      <w:sz w:val="24"/>
      <w:lang w:eastAsia="en-US"/>
    </w:rPr>
  </w:style>
  <w:style w:type="paragraph" w:customStyle="1" w:styleId="0BBF6ACBE94A4152A493193885A191903">
    <w:name w:val="0BBF6ACBE94A4152A493193885A191903"/>
    <w:rsid w:val="00B410F0"/>
    <w:rPr>
      <w:rFonts w:ascii="Arial" w:eastAsiaTheme="minorHAnsi" w:hAnsi="Arial"/>
      <w:sz w:val="24"/>
      <w:lang w:eastAsia="en-US"/>
    </w:rPr>
  </w:style>
  <w:style w:type="paragraph" w:customStyle="1" w:styleId="5F68B94AA978402AB562253565A255F63">
    <w:name w:val="5F68B94AA978402AB562253565A255F63"/>
    <w:rsid w:val="00B410F0"/>
    <w:rPr>
      <w:rFonts w:ascii="Arial" w:eastAsiaTheme="minorHAnsi" w:hAnsi="Arial"/>
      <w:sz w:val="24"/>
      <w:lang w:eastAsia="en-US"/>
    </w:rPr>
  </w:style>
  <w:style w:type="paragraph" w:customStyle="1" w:styleId="83E5B113B6654C00A5C678581A8ADD663">
    <w:name w:val="83E5B113B6654C00A5C678581A8ADD663"/>
    <w:rsid w:val="00B410F0"/>
    <w:rPr>
      <w:rFonts w:ascii="Arial" w:eastAsiaTheme="minorHAnsi" w:hAnsi="Arial"/>
      <w:sz w:val="24"/>
      <w:lang w:eastAsia="en-US"/>
    </w:rPr>
  </w:style>
  <w:style w:type="paragraph" w:customStyle="1" w:styleId="E35FFC577A424515B722E60680501F083">
    <w:name w:val="E35FFC577A424515B722E60680501F083"/>
    <w:rsid w:val="00B410F0"/>
    <w:rPr>
      <w:rFonts w:ascii="Arial" w:eastAsiaTheme="minorHAnsi" w:hAnsi="Arial"/>
      <w:sz w:val="24"/>
      <w:lang w:eastAsia="en-US"/>
    </w:rPr>
  </w:style>
  <w:style w:type="paragraph" w:customStyle="1" w:styleId="B91C39FE6D7941BA9D21D6E18CCF0D533">
    <w:name w:val="B91C39FE6D7941BA9D21D6E18CCF0D533"/>
    <w:rsid w:val="00B410F0"/>
    <w:pPr>
      <w:spacing w:after="0"/>
    </w:pPr>
    <w:rPr>
      <w:rFonts w:ascii="Arial" w:eastAsiaTheme="minorHAnsi" w:hAnsi="Arial"/>
      <w:b/>
      <w:color w:val="000000" w:themeColor="text1"/>
      <w:sz w:val="24"/>
      <w:lang w:eastAsia="en-US"/>
    </w:rPr>
  </w:style>
  <w:style w:type="paragraph" w:customStyle="1" w:styleId="DC424567C91B432180C45024A469095A3">
    <w:name w:val="DC424567C91B432180C45024A469095A3"/>
    <w:rsid w:val="00B410F0"/>
    <w:pPr>
      <w:spacing w:after="0"/>
    </w:pPr>
    <w:rPr>
      <w:rFonts w:ascii="Arial" w:eastAsiaTheme="minorHAnsi" w:hAnsi="Arial"/>
      <w:b/>
      <w:color w:val="000000" w:themeColor="text1"/>
      <w:sz w:val="24"/>
      <w:lang w:eastAsia="en-US"/>
    </w:rPr>
  </w:style>
  <w:style w:type="paragraph" w:customStyle="1" w:styleId="0C394C693ECF4147A359F7E9816BE7B13">
    <w:name w:val="0C394C693ECF4147A359F7E9816BE7B13"/>
    <w:rsid w:val="00B410F0"/>
    <w:rPr>
      <w:rFonts w:ascii="Arial" w:eastAsiaTheme="minorHAnsi" w:hAnsi="Arial"/>
      <w:sz w:val="24"/>
      <w:lang w:eastAsia="en-US"/>
    </w:rPr>
  </w:style>
  <w:style w:type="paragraph" w:customStyle="1" w:styleId="E320AD0E3463442590986DE5A545E9373">
    <w:name w:val="E320AD0E3463442590986DE5A545E9373"/>
    <w:rsid w:val="00B410F0"/>
    <w:pPr>
      <w:spacing w:after="0"/>
    </w:pPr>
    <w:rPr>
      <w:rFonts w:ascii="Arial" w:eastAsiaTheme="minorHAnsi" w:hAnsi="Arial"/>
      <w:b/>
      <w:color w:val="000000" w:themeColor="text1"/>
      <w:sz w:val="24"/>
      <w:lang w:eastAsia="en-US"/>
    </w:rPr>
  </w:style>
  <w:style w:type="paragraph" w:customStyle="1" w:styleId="106CE7A67E294A228A1B31E9861E39622">
    <w:name w:val="106CE7A67E294A228A1B31E9861E39622"/>
    <w:rsid w:val="00B410F0"/>
    <w:rPr>
      <w:rFonts w:ascii="Arial" w:eastAsiaTheme="minorHAnsi" w:hAnsi="Arial"/>
      <w:sz w:val="24"/>
      <w:lang w:eastAsia="en-US"/>
    </w:rPr>
  </w:style>
  <w:style w:type="paragraph" w:customStyle="1" w:styleId="973B0F1D32FB430A8F8BE2597D111E051">
    <w:name w:val="973B0F1D32FB430A8F8BE2597D111E051"/>
    <w:rsid w:val="00B410F0"/>
    <w:rPr>
      <w:rFonts w:ascii="Arial" w:eastAsiaTheme="minorHAnsi" w:hAnsi="Arial"/>
      <w:sz w:val="24"/>
      <w:lang w:eastAsia="en-US"/>
    </w:rPr>
  </w:style>
  <w:style w:type="paragraph" w:customStyle="1" w:styleId="56D832DFD3B94F0CBE9C6BB7AD21A569">
    <w:name w:val="56D832DFD3B94F0CBE9C6BB7AD21A569"/>
    <w:rsid w:val="00B410F0"/>
    <w:rPr>
      <w:rFonts w:ascii="Arial" w:eastAsiaTheme="minorHAnsi" w:hAnsi="Arial"/>
      <w:sz w:val="24"/>
      <w:lang w:eastAsia="en-US"/>
    </w:rPr>
  </w:style>
  <w:style w:type="paragraph" w:customStyle="1" w:styleId="15C33013E2954ECDA65331202A28E3476">
    <w:name w:val="15C33013E2954ECDA65331202A28E3476"/>
    <w:rsid w:val="00B410F0"/>
    <w:rPr>
      <w:rFonts w:ascii="Arial" w:eastAsiaTheme="minorHAnsi" w:hAnsi="Arial"/>
      <w:sz w:val="24"/>
      <w:lang w:eastAsia="en-US"/>
    </w:rPr>
  </w:style>
  <w:style w:type="paragraph" w:customStyle="1" w:styleId="9F341FE1C3E24D63A5214619D54B2C356">
    <w:name w:val="9F341FE1C3E24D63A5214619D54B2C356"/>
    <w:rsid w:val="00B410F0"/>
    <w:rPr>
      <w:rFonts w:ascii="Arial" w:eastAsiaTheme="minorHAnsi" w:hAnsi="Arial"/>
      <w:sz w:val="24"/>
      <w:lang w:eastAsia="en-US"/>
    </w:rPr>
  </w:style>
  <w:style w:type="paragraph" w:customStyle="1" w:styleId="FBB6F082DCEE4B24B4DEF967F2612FFB45">
    <w:name w:val="FBB6F082DCEE4B24B4DEF967F2612FFB45"/>
    <w:rsid w:val="00B410F0"/>
    <w:pPr>
      <w:spacing w:after="0"/>
    </w:pPr>
    <w:rPr>
      <w:rFonts w:ascii="Arial" w:eastAsiaTheme="minorHAnsi" w:hAnsi="Arial"/>
      <w:b/>
      <w:color w:val="000000" w:themeColor="text1"/>
      <w:sz w:val="24"/>
      <w:lang w:eastAsia="en-US"/>
    </w:rPr>
  </w:style>
  <w:style w:type="paragraph" w:customStyle="1" w:styleId="B6EFCBF58E814B0FB4A2E11E685036BA30">
    <w:name w:val="B6EFCBF58E814B0FB4A2E11E685036BA30"/>
    <w:rsid w:val="00B410F0"/>
    <w:pPr>
      <w:spacing w:after="0"/>
    </w:pPr>
    <w:rPr>
      <w:rFonts w:ascii="Arial" w:eastAsiaTheme="minorHAnsi" w:hAnsi="Arial"/>
      <w:b/>
      <w:color w:val="000000" w:themeColor="text1"/>
      <w:sz w:val="24"/>
      <w:lang w:eastAsia="en-US"/>
    </w:rPr>
  </w:style>
  <w:style w:type="paragraph" w:customStyle="1" w:styleId="95E0DCC38A064C58934FB5386DC4403D24">
    <w:name w:val="95E0DCC38A064C58934FB5386DC4403D24"/>
    <w:rsid w:val="00B410F0"/>
    <w:pPr>
      <w:spacing w:after="0"/>
    </w:pPr>
    <w:rPr>
      <w:rFonts w:ascii="Arial" w:eastAsiaTheme="minorHAnsi" w:hAnsi="Arial"/>
      <w:b/>
      <w:color w:val="000000" w:themeColor="text1"/>
      <w:sz w:val="24"/>
      <w:lang w:eastAsia="en-US"/>
    </w:rPr>
  </w:style>
  <w:style w:type="paragraph" w:customStyle="1" w:styleId="D8372B7F85A24F958B4CF29142F9727524">
    <w:name w:val="D8372B7F85A24F958B4CF29142F9727524"/>
    <w:rsid w:val="00B410F0"/>
    <w:pPr>
      <w:spacing w:after="0"/>
    </w:pPr>
    <w:rPr>
      <w:rFonts w:ascii="Arial" w:eastAsiaTheme="minorHAnsi" w:hAnsi="Arial"/>
      <w:b/>
      <w:color w:val="000000" w:themeColor="text1"/>
      <w:sz w:val="24"/>
      <w:lang w:eastAsia="en-US"/>
    </w:rPr>
  </w:style>
  <w:style w:type="paragraph" w:customStyle="1" w:styleId="E57A712CEB5443819E0847D1D1E0A21B24">
    <w:name w:val="E57A712CEB5443819E0847D1D1E0A21B24"/>
    <w:rsid w:val="00B410F0"/>
    <w:pPr>
      <w:spacing w:after="0"/>
    </w:pPr>
    <w:rPr>
      <w:rFonts w:ascii="Arial" w:eastAsiaTheme="minorHAnsi" w:hAnsi="Arial"/>
      <w:b/>
      <w:color w:val="000000" w:themeColor="text1"/>
      <w:sz w:val="24"/>
      <w:lang w:eastAsia="en-US"/>
    </w:rPr>
  </w:style>
  <w:style w:type="paragraph" w:customStyle="1" w:styleId="16F42E566D2343C3A4C9789F85C932447">
    <w:name w:val="16F42E566D2343C3A4C9789F85C932447"/>
    <w:rsid w:val="00B410F0"/>
    <w:pPr>
      <w:spacing w:after="0"/>
    </w:pPr>
    <w:rPr>
      <w:rFonts w:ascii="Arial" w:eastAsiaTheme="minorHAnsi" w:hAnsi="Arial"/>
      <w:b/>
      <w:color w:val="000000" w:themeColor="text1"/>
      <w:sz w:val="24"/>
      <w:lang w:eastAsia="en-US"/>
    </w:rPr>
  </w:style>
  <w:style w:type="paragraph" w:customStyle="1" w:styleId="08FAA5185D9C462BBCE1EB902F1ADDD47">
    <w:name w:val="08FAA5185D9C462BBCE1EB902F1ADDD47"/>
    <w:rsid w:val="00B410F0"/>
    <w:pPr>
      <w:spacing w:after="0"/>
    </w:pPr>
    <w:rPr>
      <w:rFonts w:ascii="Arial" w:eastAsiaTheme="minorHAnsi" w:hAnsi="Arial"/>
      <w:b/>
      <w:color w:val="000000" w:themeColor="text1"/>
      <w:sz w:val="24"/>
      <w:lang w:eastAsia="en-US"/>
    </w:rPr>
  </w:style>
  <w:style w:type="paragraph" w:customStyle="1" w:styleId="1C2A1A14C06A46C397C764FF16752F7636">
    <w:name w:val="1C2A1A14C06A46C397C764FF16752F7636"/>
    <w:rsid w:val="00B410F0"/>
    <w:pPr>
      <w:spacing w:after="0"/>
    </w:pPr>
    <w:rPr>
      <w:rFonts w:ascii="Arial" w:eastAsiaTheme="minorHAnsi" w:hAnsi="Arial"/>
      <w:b/>
      <w:color w:val="000000" w:themeColor="text1"/>
      <w:sz w:val="24"/>
      <w:lang w:eastAsia="en-US"/>
    </w:rPr>
  </w:style>
  <w:style w:type="paragraph" w:customStyle="1" w:styleId="BC4A08BD52704849B320D644168B4CE337">
    <w:name w:val="BC4A08BD52704849B320D644168B4CE337"/>
    <w:rsid w:val="00B410F0"/>
    <w:pPr>
      <w:spacing w:after="0"/>
    </w:pPr>
    <w:rPr>
      <w:rFonts w:ascii="Arial" w:eastAsiaTheme="minorHAnsi" w:hAnsi="Arial"/>
      <w:b/>
      <w:color w:val="000000" w:themeColor="text1"/>
      <w:sz w:val="24"/>
      <w:lang w:eastAsia="en-US"/>
    </w:rPr>
  </w:style>
  <w:style w:type="paragraph" w:customStyle="1" w:styleId="ED9D6DE7D9264488819E206C2193B69836">
    <w:name w:val="ED9D6DE7D9264488819E206C2193B69836"/>
    <w:rsid w:val="00B410F0"/>
    <w:pPr>
      <w:spacing w:after="0"/>
    </w:pPr>
    <w:rPr>
      <w:rFonts w:ascii="Arial" w:eastAsiaTheme="minorHAnsi" w:hAnsi="Arial"/>
      <w:b/>
      <w:color w:val="000000" w:themeColor="text1"/>
      <w:sz w:val="24"/>
      <w:lang w:eastAsia="en-US"/>
    </w:rPr>
  </w:style>
  <w:style w:type="paragraph" w:customStyle="1" w:styleId="C6A0B4A8DD6F4A5A90006B02DCDB8C5528">
    <w:name w:val="C6A0B4A8DD6F4A5A90006B02DCDB8C5528"/>
    <w:rsid w:val="00B410F0"/>
    <w:rPr>
      <w:rFonts w:ascii="Arial" w:eastAsiaTheme="minorHAnsi" w:hAnsi="Arial"/>
      <w:sz w:val="24"/>
      <w:lang w:eastAsia="en-US"/>
    </w:rPr>
  </w:style>
  <w:style w:type="paragraph" w:customStyle="1" w:styleId="628D1D54DE1A4872AC660A4B53515A0228">
    <w:name w:val="628D1D54DE1A4872AC660A4B53515A0228"/>
    <w:rsid w:val="00B410F0"/>
    <w:rPr>
      <w:rFonts w:ascii="Arial" w:eastAsiaTheme="minorHAnsi" w:hAnsi="Arial"/>
      <w:sz w:val="24"/>
      <w:lang w:eastAsia="en-US"/>
    </w:rPr>
  </w:style>
  <w:style w:type="paragraph" w:customStyle="1" w:styleId="32ED938C7EB24CDCBF6836BD375621FC28">
    <w:name w:val="32ED938C7EB24CDCBF6836BD375621FC28"/>
    <w:rsid w:val="00B410F0"/>
    <w:rPr>
      <w:rFonts w:ascii="Arial" w:eastAsiaTheme="minorHAnsi" w:hAnsi="Arial"/>
      <w:sz w:val="24"/>
      <w:lang w:eastAsia="en-US"/>
    </w:rPr>
  </w:style>
  <w:style w:type="paragraph" w:customStyle="1" w:styleId="7FDE970EA94A437180C1BFC76C7FA78028">
    <w:name w:val="7FDE970EA94A437180C1BFC76C7FA78028"/>
    <w:rsid w:val="00B410F0"/>
    <w:rPr>
      <w:rFonts w:ascii="Arial" w:eastAsiaTheme="minorHAnsi" w:hAnsi="Arial"/>
      <w:sz w:val="24"/>
      <w:lang w:eastAsia="en-US"/>
    </w:rPr>
  </w:style>
  <w:style w:type="paragraph" w:customStyle="1" w:styleId="D17BB891454A402DA4863A2CA3E472E528">
    <w:name w:val="D17BB891454A402DA4863A2CA3E472E528"/>
    <w:rsid w:val="00B410F0"/>
    <w:rPr>
      <w:rFonts w:ascii="Arial" w:eastAsiaTheme="minorHAnsi" w:hAnsi="Arial"/>
      <w:sz w:val="24"/>
      <w:lang w:eastAsia="en-US"/>
    </w:rPr>
  </w:style>
  <w:style w:type="paragraph" w:customStyle="1" w:styleId="AE4C08B0108C4B1D83020C78E9147E5B23">
    <w:name w:val="AE4C08B0108C4B1D83020C78E9147E5B23"/>
    <w:rsid w:val="00B410F0"/>
    <w:rPr>
      <w:rFonts w:ascii="Arial" w:eastAsiaTheme="minorHAnsi" w:hAnsi="Arial"/>
      <w:sz w:val="24"/>
      <w:lang w:eastAsia="en-US"/>
    </w:rPr>
  </w:style>
  <w:style w:type="paragraph" w:customStyle="1" w:styleId="59D7731B6F4847C68EE5D7050FD8F27623">
    <w:name w:val="59D7731B6F4847C68EE5D7050FD8F27623"/>
    <w:rsid w:val="00B410F0"/>
    <w:rPr>
      <w:rFonts w:ascii="Arial" w:eastAsiaTheme="minorHAnsi" w:hAnsi="Arial"/>
      <w:sz w:val="24"/>
      <w:lang w:eastAsia="en-US"/>
    </w:rPr>
  </w:style>
  <w:style w:type="paragraph" w:customStyle="1" w:styleId="E62681E6DCAF488A93AAA32D9B9E5C9423">
    <w:name w:val="E62681E6DCAF488A93AAA32D9B9E5C9423"/>
    <w:rsid w:val="00B410F0"/>
    <w:rPr>
      <w:rFonts w:ascii="Arial" w:eastAsiaTheme="minorHAnsi" w:hAnsi="Arial"/>
      <w:sz w:val="24"/>
      <w:lang w:eastAsia="en-US"/>
    </w:rPr>
  </w:style>
  <w:style w:type="paragraph" w:customStyle="1" w:styleId="85DA1DA4C3D746958302A6A26C8B427A21">
    <w:name w:val="85DA1DA4C3D746958302A6A26C8B427A21"/>
    <w:rsid w:val="00B410F0"/>
    <w:rPr>
      <w:rFonts w:ascii="Arial" w:eastAsiaTheme="minorHAnsi" w:hAnsi="Arial"/>
      <w:sz w:val="24"/>
      <w:lang w:eastAsia="en-US"/>
    </w:rPr>
  </w:style>
  <w:style w:type="paragraph" w:customStyle="1" w:styleId="C884F645DF0E4CE3BCDC99B9837FA24320">
    <w:name w:val="C884F645DF0E4CE3BCDC99B9837FA24320"/>
    <w:rsid w:val="00B410F0"/>
    <w:rPr>
      <w:rFonts w:ascii="Arial" w:eastAsiaTheme="minorHAnsi" w:hAnsi="Arial"/>
      <w:sz w:val="24"/>
      <w:lang w:eastAsia="en-US"/>
    </w:rPr>
  </w:style>
  <w:style w:type="paragraph" w:customStyle="1" w:styleId="1673DA3EB3444C3CB6DDF510A1D3DA9419">
    <w:name w:val="1673DA3EB3444C3CB6DDF510A1D3DA9419"/>
    <w:rsid w:val="00B410F0"/>
    <w:rPr>
      <w:rFonts w:ascii="Arial" w:eastAsiaTheme="minorHAnsi" w:hAnsi="Arial"/>
      <w:sz w:val="24"/>
      <w:lang w:eastAsia="en-US"/>
    </w:rPr>
  </w:style>
  <w:style w:type="paragraph" w:customStyle="1" w:styleId="79A14B10FCE540259362430269760D2C17">
    <w:name w:val="79A14B10FCE540259362430269760D2C17"/>
    <w:rsid w:val="00B410F0"/>
    <w:rPr>
      <w:rFonts w:ascii="Arial" w:eastAsiaTheme="minorHAnsi" w:hAnsi="Arial"/>
      <w:sz w:val="24"/>
      <w:lang w:eastAsia="en-US"/>
    </w:rPr>
  </w:style>
  <w:style w:type="paragraph" w:customStyle="1" w:styleId="896521D7EF044A7FA23A51ADB7E46B659">
    <w:name w:val="896521D7EF044A7FA23A51ADB7E46B659"/>
    <w:rsid w:val="00B410F0"/>
    <w:pPr>
      <w:spacing w:after="0"/>
    </w:pPr>
    <w:rPr>
      <w:rFonts w:ascii="Arial" w:eastAsiaTheme="minorHAnsi" w:hAnsi="Arial"/>
      <w:b/>
      <w:color w:val="000000" w:themeColor="text1"/>
      <w:sz w:val="24"/>
      <w:lang w:eastAsia="en-US"/>
    </w:rPr>
  </w:style>
  <w:style w:type="paragraph" w:customStyle="1" w:styleId="9260A8E5EF5945EB9699E1F5D883C1008">
    <w:name w:val="9260A8E5EF5945EB9699E1F5D883C1008"/>
    <w:rsid w:val="00B410F0"/>
    <w:pPr>
      <w:spacing w:after="0"/>
    </w:pPr>
    <w:rPr>
      <w:rFonts w:ascii="Arial" w:eastAsiaTheme="minorHAnsi" w:hAnsi="Arial"/>
      <w:b/>
      <w:color w:val="000000" w:themeColor="text1"/>
      <w:sz w:val="24"/>
      <w:lang w:eastAsia="en-US"/>
    </w:rPr>
  </w:style>
  <w:style w:type="paragraph" w:customStyle="1" w:styleId="A0EFAE007D9743769BE6CB3F3EF47AAA7">
    <w:name w:val="A0EFAE007D9743769BE6CB3F3EF47AAA7"/>
    <w:rsid w:val="00B410F0"/>
    <w:pPr>
      <w:spacing w:after="0"/>
    </w:pPr>
    <w:rPr>
      <w:rFonts w:ascii="Arial" w:eastAsiaTheme="minorHAnsi" w:hAnsi="Arial"/>
      <w:b/>
      <w:color w:val="000000" w:themeColor="text1"/>
      <w:sz w:val="24"/>
      <w:lang w:eastAsia="en-US"/>
    </w:rPr>
  </w:style>
  <w:style w:type="paragraph" w:customStyle="1" w:styleId="0BBF6ACBE94A4152A493193885A191904">
    <w:name w:val="0BBF6ACBE94A4152A493193885A191904"/>
    <w:rsid w:val="00B410F0"/>
    <w:rPr>
      <w:rFonts w:ascii="Arial" w:eastAsiaTheme="minorHAnsi" w:hAnsi="Arial"/>
      <w:sz w:val="24"/>
      <w:lang w:eastAsia="en-US"/>
    </w:rPr>
  </w:style>
  <w:style w:type="paragraph" w:customStyle="1" w:styleId="5F68B94AA978402AB562253565A255F64">
    <w:name w:val="5F68B94AA978402AB562253565A255F64"/>
    <w:rsid w:val="00B410F0"/>
    <w:rPr>
      <w:rFonts w:ascii="Arial" w:eastAsiaTheme="minorHAnsi" w:hAnsi="Arial"/>
      <w:sz w:val="24"/>
      <w:lang w:eastAsia="en-US"/>
    </w:rPr>
  </w:style>
  <w:style w:type="paragraph" w:customStyle="1" w:styleId="83E5B113B6654C00A5C678581A8ADD664">
    <w:name w:val="83E5B113B6654C00A5C678581A8ADD664"/>
    <w:rsid w:val="00B410F0"/>
    <w:rPr>
      <w:rFonts w:ascii="Arial" w:eastAsiaTheme="minorHAnsi" w:hAnsi="Arial"/>
      <w:sz w:val="24"/>
      <w:lang w:eastAsia="en-US"/>
    </w:rPr>
  </w:style>
  <w:style w:type="paragraph" w:customStyle="1" w:styleId="E35FFC577A424515B722E60680501F084">
    <w:name w:val="E35FFC577A424515B722E60680501F084"/>
    <w:rsid w:val="00B410F0"/>
    <w:rPr>
      <w:rFonts w:ascii="Arial" w:eastAsiaTheme="minorHAnsi" w:hAnsi="Arial"/>
      <w:sz w:val="24"/>
      <w:lang w:eastAsia="en-US"/>
    </w:rPr>
  </w:style>
  <w:style w:type="paragraph" w:customStyle="1" w:styleId="B91C39FE6D7941BA9D21D6E18CCF0D534">
    <w:name w:val="B91C39FE6D7941BA9D21D6E18CCF0D534"/>
    <w:rsid w:val="00B410F0"/>
    <w:pPr>
      <w:spacing w:after="0"/>
    </w:pPr>
    <w:rPr>
      <w:rFonts w:ascii="Arial" w:eastAsiaTheme="minorHAnsi" w:hAnsi="Arial"/>
      <w:b/>
      <w:color w:val="000000" w:themeColor="text1"/>
      <w:sz w:val="24"/>
      <w:lang w:eastAsia="en-US"/>
    </w:rPr>
  </w:style>
  <w:style w:type="paragraph" w:customStyle="1" w:styleId="DC424567C91B432180C45024A469095A4">
    <w:name w:val="DC424567C91B432180C45024A469095A4"/>
    <w:rsid w:val="00B410F0"/>
    <w:pPr>
      <w:spacing w:after="0"/>
    </w:pPr>
    <w:rPr>
      <w:rFonts w:ascii="Arial" w:eastAsiaTheme="minorHAnsi" w:hAnsi="Arial"/>
      <w:b/>
      <w:color w:val="000000" w:themeColor="text1"/>
      <w:sz w:val="24"/>
      <w:lang w:eastAsia="en-US"/>
    </w:rPr>
  </w:style>
  <w:style w:type="paragraph" w:customStyle="1" w:styleId="0C394C693ECF4147A359F7E9816BE7B14">
    <w:name w:val="0C394C693ECF4147A359F7E9816BE7B14"/>
    <w:rsid w:val="00B410F0"/>
    <w:rPr>
      <w:rFonts w:ascii="Arial" w:eastAsiaTheme="minorHAnsi" w:hAnsi="Arial"/>
      <w:sz w:val="24"/>
      <w:lang w:eastAsia="en-US"/>
    </w:rPr>
  </w:style>
  <w:style w:type="paragraph" w:customStyle="1" w:styleId="E320AD0E3463442590986DE5A545E9374">
    <w:name w:val="E320AD0E3463442590986DE5A545E9374"/>
    <w:rsid w:val="00B410F0"/>
    <w:pPr>
      <w:spacing w:after="0"/>
    </w:pPr>
    <w:rPr>
      <w:rFonts w:ascii="Arial" w:eastAsiaTheme="minorHAnsi" w:hAnsi="Arial"/>
      <w:b/>
      <w:color w:val="000000" w:themeColor="text1"/>
      <w:sz w:val="24"/>
      <w:lang w:eastAsia="en-US"/>
    </w:rPr>
  </w:style>
  <w:style w:type="paragraph" w:customStyle="1" w:styleId="106CE7A67E294A228A1B31E9861E39623">
    <w:name w:val="106CE7A67E294A228A1B31E9861E39623"/>
    <w:rsid w:val="00B410F0"/>
    <w:rPr>
      <w:rFonts w:ascii="Arial" w:eastAsiaTheme="minorHAnsi" w:hAnsi="Arial"/>
      <w:sz w:val="24"/>
      <w:lang w:eastAsia="en-US"/>
    </w:rPr>
  </w:style>
  <w:style w:type="paragraph" w:customStyle="1" w:styleId="973B0F1D32FB430A8F8BE2597D111E052">
    <w:name w:val="973B0F1D32FB430A8F8BE2597D111E052"/>
    <w:rsid w:val="00B410F0"/>
    <w:rPr>
      <w:rFonts w:ascii="Arial" w:eastAsiaTheme="minorHAnsi" w:hAnsi="Arial"/>
      <w:sz w:val="24"/>
      <w:lang w:eastAsia="en-US"/>
    </w:rPr>
  </w:style>
  <w:style w:type="paragraph" w:customStyle="1" w:styleId="56D832DFD3B94F0CBE9C6BB7AD21A5691">
    <w:name w:val="56D832DFD3B94F0CBE9C6BB7AD21A5691"/>
    <w:rsid w:val="00B410F0"/>
    <w:rPr>
      <w:rFonts w:ascii="Arial" w:eastAsiaTheme="minorHAnsi" w:hAnsi="Arial"/>
      <w:sz w:val="24"/>
      <w:lang w:eastAsia="en-US"/>
    </w:rPr>
  </w:style>
  <w:style w:type="paragraph" w:customStyle="1" w:styleId="ADA8BCF8A5724664B4AE3FF2C0ADF0BB">
    <w:name w:val="ADA8BCF8A5724664B4AE3FF2C0ADF0BB"/>
    <w:rsid w:val="00B410F0"/>
    <w:rPr>
      <w:rFonts w:ascii="Arial" w:eastAsiaTheme="minorHAnsi" w:hAnsi="Arial"/>
      <w:sz w:val="24"/>
      <w:lang w:eastAsia="en-US"/>
    </w:rPr>
  </w:style>
  <w:style w:type="paragraph" w:customStyle="1" w:styleId="1BBEBF9F27B94B268984E6D7AC1BDAC8">
    <w:name w:val="1BBEBF9F27B94B268984E6D7AC1BDAC8"/>
    <w:rsid w:val="00B410F0"/>
    <w:rPr>
      <w:rFonts w:ascii="Arial" w:eastAsiaTheme="minorHAnsi" w:hAnsi="Arial"/>
      <w:sz w:val="24"/>
      <w:lang w:eastAsia="en-US"/>
    </w:rPr>
  </w:style>
  <w:style w:type="paragraph" w:customStyle="1" w:styleId="15C33013E2954ECDA65331202A28E3477">
    <w:name w:val="15C33013E2954ECDA65331202A28E3477"/>
    <w:rsid w:val="00B410F0"/>
    <w:rPr>
      <w:rFonts w:ascii="Arial" w:eastAsiaTheme="minorHAnsi" w:hAnsi="Arial"/>
      <w:sz w:val="24"/>
      <w:lang w:eastAsia="en-US"/>
    </w:rPr>
  </w:style>
  <w:style w:type="paragraph" w:customStyle="1" w:styleId="9F341FE1C3E24D63A5214619D54B2C357">
    <w:name w:val="9F341FE1C3E24D63A5214619D54B2C357"/>
    <w:rsid w:val="00B410F0"/>
    <w:rPr>
      <w:rFonts w:ascii="Arial" w:eastAsiaTheme="minorHAnsi" w:hAnsi="Arial"/>
      <w:sz w:val="24"/>
      <w:lang w:eastAsia="en-US"/>
    </w:rPr>
  </w:style>
  <w:style w:type="paragraph" w:customStyle="1" w:styleId="FBB6F082DCEE4B24B4DEF967F2612FFB46">
    <w:name w:val="FBB6F082DCEE4B24B4DEF967F2612FFB46"/>
    <w:rsid w:val="00B410F0"/>
    <w:pPr>
      <w:spacing w:after="0"/>
    </w:pPr>
    <w:rPr>
      <w:rFonts w:ascii="Arial" w:eastAsiaTheme="minorHAnsi" w:hAnsi="Arial"/>
      <w:b/>
      <w:color w:val="000000" w:themeColor="text1"/>
      <w:sz w:val="24"/>
      <w:lang w:eastAsia="en-US"/>
    </w:rPr>
  </w:style>
  <w:style w:type="paragraph" w:customStyle="1" w:styleId="B6EFCBF58E814B0FB4A2E11E685036BA31">
    <w:name w:val="B6EFCBF58E814B0FB4A2E11E685036BA31"/>
    <w:rsid w:val="00B410F0"/>
    <w:pPr>
      <w:spacing w:after="0"/>
    </w:pPr>
    <w:rPr>
      <w:rFonts w:ascii="Arial" w:eastAsiaTheme="minorHAnsi" w:hAnsi="Arial"/>
      <w:b/>
      <w:color w:val="000000" w:themeColor="text1"/>
      <w:sz w:val="24"/>
      <w:lang w:eastAsia="en-US"/>
    </w:rPr>
  </w:style>
  <w:style w:type="paragraph" w:customStyle="1" w:styleId="95E0DCC38A064C58934FB5386DC4403D25">
    <w:name w:val="95E0DCC38A064C58934FB5386DC4403D25"/>
    <w:rsid w:val="00B410F0"/>
    <w:pPr>
      <w:spacing w:after="0"/>
    </w:pPr>
    <w:rPr>
      <w:rFonts w:ascii="Arial" w:eastAsiaTheme="minorHAnsi" w:hAnsi="Arial"/>
      <w:b/>
      <w:color w:val="000000" w:themeColor="text1"/>
      <w:sz w:val="24"/>
      <w:lang w:eastAsia="en-US"/>
    </w:rPr>
  </w:style>
  <w:style w:type="paragraph" w:customStyle="1" w:styleId="D8372B7F85A24F958B4CF29142F9727525">
    <w:name w:val="D8372B7F85A24F958B4CF29142F9727525"/>
    <w:rsid w:val="00B410F0"/>
    <w:pPr>
      <w:spacing w:after="0"/>
    </w:pPr>
    <w:rPr>
      <w:rFonts w:ascii="Arial" w:eastAsiaTheme="minorHAnsi" w:hAnsi="Arial"/>
      <w:b/>
      <w:color w:val="000000" w:themeColor="text1"/>
      <w:sz w:val="24"/>
      <w:lang w:eastAsia="en-US"/>
    </w:rPr>
  </w:style>
  <w:style w:type="paragraph" w:customStyle="1" w:styleId="E57A712CEB5443819E0847D1D1E0A21B25">
    <w:name w:val="E57A712CEB5443819E0847D1D1E0A21B25"/>
    <w:rsid w:val="00B410F0"/>
    <w:pPr>
      <w:spacing w:after="0"/>
    </w:pPr>
    <w:rPr>
      <w:rFonts w:ascii="Arial" w:eastAsiaTheme="minorHAnsi" w:hAnsi="Arial"/>
      <w:b/>
      <w:color w:val="000000" w:themeColor="text1"/>
      <w:sz w:val="24"/>
      <w:lang w:eastAsia="en-US"/>
    </w:rPr>
  </w:style>
  <w:style w:type="paragraph" w:customStyle="1" w:styleId="16F42E566D2343C3A4C9789F85C932448">
    <w:name w:val="16F42E566D2343C3A4C9789F85C932448"/>
    <w:rsid w:val="00B410F0"/>
    <w:pPr>
      <w:spacing w:after="0"/>
    </w:pPr>
    <w:rPr>
      <w:rFonts w:ascii="Arial" w:eastAsiaTheme="minorHAnsi" w:hAnsi="Arial"/>
      <w:b/>
      <w:color w:val="000000" w:themeColor="text1"/>
      <w:sz w:val="24"/>
      <w:lang w:eastAsia="en-US"/>
    </w:rPr>
  </w:style>
  <w:style w:type="paragraph" w:customStyle="1" w:styleId="08FAA5185D9C462BBCE1EB902F1ADDD48">
    <w:name w:val="08FAA5185D9C462BBCE1EB902F1ADDD48"/>
    <w:rsid w:val="00B410F0"/>
    <w:pPr>
      <w:spacing w:after="0"/>
    </w:pPr>
    <w:rPr>
      <w:rFonts w:ascii="Arial" w:eastAsiaTheme="minorHAnsi" w:hAnsi="Arial"/>
      <w:b/>
      <w:color w:val="000000" w:themeColor="text1"/>
      <w:sz w:val="24"/>
      <w:lang w:eastAsia="en-US"/>
    </w:rPr>
  </w:style>
  <w:style w:type="paragraph" w:customStyle="1" w:styleId="1C2A1A14C06A46C397C764FF16752F7637">
    <w:name w:val="1C2A1A14C06A46C397C764FF16752F7637"/>
    <w:rsid w:val="00B410F0"/>
    <w:pPr>
      <w:spacing w:after="0"/>
    </w:pPr>
    <w:rPr>
      <w:rFonts w:ascii="Arial" w:eastAsiaTheme="minorHAnsi" w:hAnsi="Arial"/>
      <w:b/>
      <w:color w:val="000000" w:themeColor="text1"/>
      <w:sz w:val="24"/>
      <w:lang w:eastAsia="en-US"/>
    </w:rPr>
  </w:style>
  <w:style w:type="paragraph" w:customStyle="1" w:styleId="BC4A08BD52704849B320D644168B4CE338">
    <w:name w:val="BC4A08BD52704849B320D644168B4CE338"/>
    <w:rsid w:val="00B410F0"/>
    <w:pPr>
      <w:spacing w:after="0"/>
    </w:pPr>
    <w:rPr>
      <w:rFonts w:ascii="Arial" w:eastAsiaTheme="minorHAnsi" w:hAnsi="Arial"/>
      <w:b/>
      <w:color w:val="000000" w:themeColor="text1"/>
      <w:sz w:val="24"/>
      <w:lang w:eastAsia="en-US"/>
    </w:rPr>
  </w:style>
  <w:style w:type="paragraph" w:customStyle="1" w:styleId="ED9D6DE7D9264488819E206C2193B69837">
    <w:name w:val="ED9D6DE7D9264488819E206C2193B69837"/>
    <w:rsid w:val="00B410F0"/>
    <w:pPr>
      <w:spacing w:after="0"/>
    </w:pPr>
    <w:rPr>
      <w:rFonts w:ascii="Arial" w:eastAsiaTheme="minorHAnsi" w:hAnsi="Arial"/>
      <w:b/>
      <w:color w:val="000000" w:themeColor="text1"/>
      <w:sz w:val="24"/>
      <w:lang w:eastAsia="en-US"/>
    </w:rPr>
  </w:style>
  <w:style w:type="paragraph" w:customStyle="1" w:styleId="C6A0B4A8DD6F4A5A90006B02DCDB8C5529">
    <w:name w:val="C6A0B4A8DD6F4A5A90006B02DCDB8C5529"/>
    <w:rsid w:val="00B410F0"/>
    <w:rPr>
      <w:rFonts w:ascii="Arial" w:eastAsiaTheme="minorHAnsi" w:hAnsi="Arial"/>
      <w:sz w:val="24"/>
      <w:lang w:eastAsia="en-US"/>
    </w:rPr>
  </w:style>
  <w:style w:type="paragraph" w:customStyle="1" w:styleId="628D1D54DE1A4872AC660A4B53515A0229">
    <w:name w:val="628D1D54DE1A4872AC660A4B53515A0229"/>
    <w:rsid w:val="00B410F0"/>
    <w:rPr>
      <w:rFonts w:ascii="Arial" w:eastAsiaTheme="minorHAnsi" w:hAnsi="Arial"/>
      <w:sz w:val="24"/>
      <w:lang w:eastAsia="en-US"/>
    </w:rPr>
  </w:style>
  <w:style w:type="paragraph" w:customStyle="1" w:styleId="32ED938C7EB24CDCBF6836BD375621FC29">
    <w:name w:val="32ED938C7EB24CDCBF6836BD375621FC29"/>
    <w:rsid w:val="00B410F0"/>
    <w:rPr>
      <w:rFonts w:ascii="Arial" w:eastAsiaTheme="minorHAnsi" w:hAnsi="Arial"/>
      <w:sz w:val="24"/>
      <w:lang w:eastAsia="en-US"/>
    </w:rPr>
  </w:style>
  <w:style w:type="paragraph" w:customStyle="1" w:styleId="7FDE970EA94A437180C1BFC76C7FA78029">
    <w:name w:val="7FDE970EA94A437180C1BFC76C7FA78029"/>
    <w:rsid w:val="00B410F0"/>
    <w:rPr>
      <w:rFonts w:ascii="Arial" w:eastAsiaTheme="minorHAnsi" w:hAnsi="Arial"/>
      <w:sz w:val="24"/>
      <w:lang w:eastAsia="en-US"/>
    </w:rPr>
  </w:style>
  <w:style w:type="paragraph" w:customStyle="1" w:styleId="D17BB891454A402DA4863A2CA3E472E529">
    <w:name w:val="D17BB891454A402DA4863A2CA3E472E529"/>
    <w:rsid w:val="00B410F0"/>
    <w:rPr>
      <w:rFonts w:ascii="Arial" w:eastAsiaTheme="minorHAnsi" w:hAnsi="Arial"/>
      <w:sz w:val="24"/>
      <w:lang w:eastAsia="en-US"/>
    </w:rPr>
  </w:style>
  <w:style w:type="paragraph" w:customStyle="1" w:styleId="AE4C08B0108C4B1D83020C78E9147E5B24">
    <w:name w:val="AE4C08B0108C4B1D83020C78E9147E5B24"/>
    <w:rsid w:val="00B410F0"/>
    <w:rPr>
      <w:rFonts w:ascii="Arial" w:eastAsiaTheme="minorHAnsi" w:hAnsi="Arial"/>
      <w:sz w:val="24"/>
      <w:lang w:eastAsia="en-US"/>
    </w:rPr>
  </w:style>
  <w:style w:type="paragraph" w:customStyle="1" w:styleId="59D7731B6F4847C68EE5D7050FD8F27624">
    <w:name w:val="59D7731B6F4847C68EE5D7050FD8F27624"/>
    <w:rsid w:val="00B410F0"/>
    <w:rPr>
      <w:rFonts w:ascii="Arial" w:eastAsiaTheme="minorHAnsi" w:hAnsi="Arial"/>
      <w:sz w:val="24"/>
      <w:lang w:eastAsia="en-US"/>
    </w:rPr>
  </w:style>
  <w:style w:type="paragraph" w:customStyle="1" w:styleId="E62681E6DCAF488A93AAA32D9B9E5C9424">
    <w:name w:val="E62681E6DCAF488A93AAA32D9B9E5C9424"/>
    <w:rsid w:val="00B410F0"/>
    <w:rPr>
      <w:rFonts w:ascii="Arial" w:eastAsiaTheme="minorHAnsi" w:hAnsi="Arial"/>
      <w:sz w:val="24"/>
      <w:lang w:eastAsia="en-US"/>
    </w:rPr>
  </w:style>
  <w:style w:type="paragraph" w:customStyle="1" w:styleId="85DA1DA4C3D746958302A6A26C8B427A22">
    <w:name w:val="85DA1DA4C3D746958302A6A26C8B427A22"/>
    <w:rsid w:val="00B410F0"/>
    <w:rPr>
      <w:rFonts w:ascii="Arial" w:eastAsiaTheme="minorHAnsi" w:hAnsi="Arial"/>
      <w:sz w:val="24"/>
      <w:lang w:eastAsia="en-US"/>
    </w:rPr>
  </w:style>
  <w:style w:type="paragraph" w:customStyle="1" w:styleId="C884F645DF0E4CE3BCDC99B9837FA24321">
    <w:name w:val="C884F645DF0E4CE3BCDC99B9837FA24321"/>
    <w:rsid w:val="00B410F0"/>
    <w:rPr>
      <w:rFonts w:ascii="Arial" w:eastAsiaTheme="minorHAnsi" w:hAnsi="Arial"/>
      <w:sz w:val="24"/>
      <w:lang w:eastAsia="en-US"/>
    </w:rPr>
  </w:style>
  <w:style w:type="paragraph" w:customStyle="1" w:styleId="1673DA3EB3444C3CB6DDF510A1D3DA9420">
    <w:name w:val="1673DA3EB3444C3CB6DDF510A1D3DA9420"/>
    <w:rsid w:val="00B410F0"/>
    <w:rPr>
      <w:rFonts w:ascii="Arial" w:eastAsiaTheme="minorHAnsi" w:hAnsi="Arial"/>
      <w:sz w:val="24"/>
      <w:lang w:eastAsia="en-US"/>
    </w:rPr>
  </w:style>
  <w:style w:type="paragraph" w:customStyle="1" w:styleId="79A14B10FCE540259362430269760D2C18">
    <w:name w:val="79A14B10FCE540259362430269760D2C18"/>
    <w:rsid w:val="00B410F0"/>
    <w:rPr>
      <w:rFonts w:ascii="Arial" w:eastAsiaTheme="minorHAnsi" w:hAnsi="Arial"/>
      <w:sz w:val="24"/>
      <w:lang w:eastAsia="en-US"/>
    </w:rPr>
  </w:style>
  <w:style w:type="paragraph" w:customStyle="1" w:styleId="896521D7EF044A7FA23A51ADB7E46B6510">
    <w:name w:val="896521D7EF044A7FA23A51ADB7E46B6510"/>
    <w:rsid w:val="00B410F0"/>
    <w:pPr>
      <w:spacing w:after="0"/>
    </w:pPr>
    <w:rPr>
      <w:rFonts w:ascii="Arial" w:eastAsiaTheme="minorHAnsi" w:hAnsi="Arial"/>
      <w:b/>
      <w:color w:val="000000" w:themeColor="text1"/>
      <w:sz w:val="24"/>
      <w:lang w:eastAsia="en-US"/>
    </w:rPr>
  </w:style>
  <w:style w:type="paragraph" w:customStyle="1" w:styleId="9260A8E5EF5945EB9699E1F5D883C1009">
    <w:name w:val="9260A8E5EF5945EB9699E1F5D883C1009"/>
    <w:rsid w:val="00B410F0"/>
    <w:pPr>
      <w:spacing w:after="0"/>
    </w:pPr>
    <w:rPr>
      <w:rFonts w:ascii="Arial" w:eastAsiaTheme="minorHAnsi" w:hAnsi="Arial"/>
      <w:b/>
      <w:color w:val="000000" w:themeColor="text1"/>
      <w:sz w:val="24"/>
      <w:lang w:eastAsia="en-US"/>
    </w:rPr>
  </w:style>
  <w:style w:type="paragraph" w:customStyle="1" w:styleId="A0EFAE007D9743769BE6CB3F3EF47AAA8">
    <w:name w:val="A0EFAE007D9743769BE6CB3F3EF47AAA8"/>
    <w:rsid w:val="00B410F0"/>
    <w:pPr>
      <w:spacing w:after="0"/>
    </w:pPr>
    <w:rPr>
      <w:rFonts w:ascii="Arial" w:eastAsiaTheme="minorHAnsi" w:hAnsi="Arial"/>
      <w:b/>
      <w:color w:val="000000" w:themeColor="text1"/>
      <w:sz w:val="24"/>
      <w:lang w:eastAsia="en-US"/>
    </w:rPr>
  </w:style>
  <w:style w:type="paragraph" w:customStyle="1" w:styleId="0BBF6ACBE94A4152A493193885A191905">
    <w:name w:val="0BBF6ACBE94A4152A493193885A191905"/>
    <w:rsid w:val="00B410F0"/>
    <w:rPr>
      <w:rFonts w:ascii="Arial" w:eastAsiaTheme="minorHAnsi" w:hAnsi="Arial"/>
      <w:sz w:val="24"/>
      <w:lang w:eastAsia="en-US"/>
    </w:rPr>
  </w:style>
  <w:style w:type="paragraph" w:customStyle="1" w:styleId="5F68B94AA978402AB562253565A255F65">
    <w:name w:val="5F68B94AA978402AB562253565A255F65"/>
    <w:rsid w:val="00B410F0"/>
    <w:rPr>
      <w:rFonts w:ascii="Arial" w:eastAsiaTheme="minorHAnsi" w:hAnsi="Arial"/>
      <w:sz w:val="24"/>
      <w:lang w:eastAsia="en-US"/>
    </w:rPr>
  </w:style>
  <w:style w:type="paragraph" w:customStyle="1" w:styleId="83E5B113B6654C00A5C678581A8ADD665">
    <w:name w:val="83E5B113B6654C00A5C678581A8ADD665"/>
    <w:rsid w:val="00B410F0"/>
    <w:rPr>
      <w:rFonts w:ascii="Arial" w:eastAsiaTheme="minorHAnsi" w:hAnsi="Arial"/>
      <w:sz w:val="24"/>
      <w:lang w:eastAsia="en-US"/>
    </w:rPr>
  </w:style>
  <w:style w:type="paragraph" w:customStyle="1" w:styleId="E35FFC577A424515B722E60680501F085">
    <w:name w:val="E35FFC577A424515B722E60680501F085"/>
    <w:rsid w:val="00B410F0"/>
    <w:rPr>
      <w:rFonts w:ascii="Arial" w:eastAsiaTheme="minorHAnsi" w:hAnsi="Arial"/>
      <w:sz w:val="24"/>
      <w:lang w:eastAsia="en-US"/>
    </w:rPr>
  </w:style>
  <w:style w:type="paragraph" w:customStyle="1" w:styleId="B91C39FE6D7941BA9D21D6E18CCF0D535">
    <w:name w:val="B91C39FE6D7941BA9D21D6E18CCF0D535"/>
    <w:rsid w:val="00B410F0"/>
    <w:pPr>
      <w:spacing w:after="0"/>
    </w:pPr>
    <w:rPr>
      <w:rFonts w:ascii="Arial" w:eastAsiaTheme="minorHAnsi" w:hAnsi="Arial"/>
      <w:b/>
      <w:color w:val="000000" w:themeColor="text1"/>
      <w:sz w:val="24"/>
      <w:lang w:eastAsia="en-US"/>
    </w:rPr>
  </w:style>
  <w:style w:type="paragraph" w:customStyle="1" w:styleId="DC424567C91B432180C45024A469095A5">
    <w:name w:val="DC424567C91B432180C45024A469095A5"/>
    <w:rsid w:val="00B410F0"/>
    <w:pPr>
      <w:spacing w:after="0"/>
    </w:pPr>
    <w:rPr>
      <w:rFonts w:ascii="Arial" w:eastAsiaTheme="minorHAnsi" w:hAnsi="Arial"/>
      <w:b/>
      <w:color w:val="000000" w:themeColor="text1"/>
      <w:sz w:val="24"/>
      <w:lang w:eastAsia="en-US"/>
    </w:rPr>
  </w:style>
  <w:style w:type="paragraph" w:customStyle="1" w:styleId="0C394C693ECF4147A359F7E9816BE7B15">
    <w:name w:val="0C394C693ECF4147A359F7E9816BE7B15"/>
    <w:rsid w:val="00B410F0"/>
    <w:rPr>
      <w:rFonts w:ascii="Arial" w:eastAsiaTheme="minorHAnsi" w:hAnsi="Arial"/>
      <w:sz w:val="24"/>
      <w:lang w:eastAsia="en-US"/>
    </w:rPr>
  </w:style>
  <w:style w:type="paragraph" w:customStyle="1" w:styleId="E320AD0E3463442590986DE5A545E9375">
    <w:name w:val="E320AD0E3463442590986DE5A545E9375"/>
    <w:rsid w:val="00B410F0"/>
    <w:pPr>
      <w:spacing w:after="0"/>
    </w:pPr>
    <w:rPr>
      <w:rFonts w:ascii="Arial" w:eastAsiaTheme="minorHAnsi" w:hAnsi="Arial"/>
      <w:b/>
      <w:color w:val="000000" w:themeColor="text1"/>
      <w:sz w:val="24"/>
      <w:lang w:eastAsia="en-US"/>
    </w:rPr>
  </w:style>
  <w:style w:type="paragraph" w:customStyle="1" w:styleId="106CE7A67E294A228A1B31E9861E39624">
    <w:name w:val="106CE7A67E294A228A1B31E9861E39624"/>
    <w:rsid w:val="00B410F0"/>
    <w:rPr>
      <w:rFonts w:ascii="Arial" w:eastAsiaTheme="minorHAnsi" w:hAnsi="Arial"/>
      <w:sz w:val="24"/>
      <w:lang w:eastAsia="en-US"/>
    </w:rPr>
  </w:style>
  <w:style w:type="paragraph" w:customStyle="1" w:styleId="973B0F1D32FB430A8F8BE2597D111E053">
    <w:name w:val="973B0F1D32FB430A8F8BE2597D111E053"/>
    <w:rsid w:val="00B410F0"/>
    <w:rPr>
      <w:rFonts w:ascii="Arial" w:eastAsiaTheme="minorHAnsi" w:hAnsi="Arial"/>
      <w:sz w:val="24"/>
      <w:lang w:eastAsia="en-US"/>
    </w:rPr>
  </w:style>
  <w:style w:type="paragraph" w:customStyle="1" w:styleId="56D832DFD3B94F0CBE9C6BB7AD21A5692">
    <w:name w:val="56D832DFD3B94F0CBE9C6BB7AD21A5692"/>
    <w:rsid w:val="00B410F0"/>
    <w:rPr>
      <w:rFonts w:ascii="Arial" w:eastAsiaTheme="minorHAnsi" w:hAnsi="Arial"/>
      <w:sz w:val="24"/>
      <w:lang w:eastAsia="en-US"/>
    </w:rPr>
  </w:style>
  <w:style w:type="paragraph" w:customStyle="1" w:styleId="ADA8BCF8A5724664B4AE3FF2C0ADF0BB1">
    <w:name w:val="ADA8BCF8A5724664B4AE3FF2C0ADF0BB1"/>
    <w:rsid w:val="00B410F0"/>
    <w:rPr>
      <w:rFonts w:ascii="Arial" w:eastAsiaTheme="minorHAnsi" w:hAnsi="Arial"/>
      <w:sz w:val="24"/>
      <w:lang w:eastAsia="en-US"/>
    </w:rPr>
  </w:style>
  <w:style w:type="paragraph" w:customStyle="1" w:styleId="1BBEBF9F27B94B268984E6D7AC1BDAC81">
    <w:name w:val="1BBEBF9F27B94B268984E6D7AC1BDAC81"/>
    <w:rsid w:val="00B410F0"/>
    <w:rPr>
      <w:rFonts w:ascii="Arial" w:eastAsiaTheme="minorHAnsi" w:hAnsi="Arial"/>
      <w:sz w:val="24"/>
      <w:lang w:eastAsia="en-US"/>
    </w:rPr>
  </w:style>
  <w:style w:type="paragraph" w:customStyle="1" w:styleId="15C33013E2954ECDA65331202A28E3478">
    <w:name w:val="15C33013E2954ECDA65331202A28E3478"/>
    <w:rsid w:val="00B410F0"/>
    <w:rPr>
      <w:rFonts w:ascii="Arial" w:eastAsiaTheme="minorHAnsi" w:hAnsi="Arial"/>
      <w:sz w:val="24"/>
      <w:lang w:eastAsia="en-US"/>
    </w:rPr>
  </w:style>
  <w:style w:type="paragraph" w:customStyle="1" w:styleId="9F341FE1C3E24D63A5214619D54B2C358">
    <w:name w:val="9F341FE1C3E24D63A5214619D54B2C358"/>
    <w:rsid w:val="00B410F0"/>
    <w:rPr>
      <w:rFonts w:ascii="Arial" w:eastAsiaTheme="minorHAnsi" w:hAnsi="Arial"/>
      <w:sz w:val="24"/>
      <w:lang w:eastAsia="en-US"/>
    </w:rPr>
  </w:style>
  <w:style w:type="paragraph" w:customStyle="1" w:styleId="FBB6F082DCEE4B24B4DEF967F2612FFB47">
    <w:name w:val="FBB6F082DCEE4B24B4DEF967F2612FFB47"/>
    <w:rsid w:val="00B410F0"/>
    <w:pPr>
      <w:spacing w:after="0"/>
    </w:pPr>
    <w:rPr>
      <w:rFonts w:ascii="Arial" w:eastAsiaTheme="minorHAnsi" w:hAnsi="Arial"/>
      <w:b/>
      <w:color w:val="000000" w:themeColor="text1"/>
      <w:sz w:val="24"/>
      <w:lang w:eastAsia="en-US"/>
    </w:rPr>
  </w:style>
  <w:style w:type="paragraph" w:customStyle="1" w:styleId="B6EFCBF58E814B0FB4A2E11E685036BA32">
    <w:name w:val="B6EFCBF58E814B0FB4A2E11E685036BA32"/>
    <w:rsid w:val="00B410F0"/>
    <w:pPr>
      <w:spacing w:after="0"/>
    </w:pPr>
    <w:rPr>
      <w:rFonts w:ascii="Arial" w:eastAsiaTheme="minorHAnsi" w:hAnsi="Arial"/>
      <w:b/>
      <w:color w:val="000000" w:themeColor="text1"/>
      <w:sz w:val="24"/>
      <w:lang w:eastAsia="en-US"/>
    </w:rPr>
  </w:style>
  <w:style w:type="paragraph" w:customStyle="1" w:styleId="95E0DCC38A064C58934FB5386DC4403D26">
    <w:name w:val="95E0DCC38A064C58934FB5386DC4403D26"/>
    <w:rsid w:val="00B410F0"/>
    <w:pPr>
      <w:spacing w:after="0"/>
    </w:pPr>
    <w:rPr>
      <w:rFonts w:ascii="Arial" w:eastAsiaTheme="minorHAnsi" w:hAnsi="Arial"/>
      <w:b/>
      <w:color w:val="000000" w:themeColor="text1"/>
      <w:sz w:val="24"/>
      <w:lang w:eastAsia="en-US"/>
    </w:rPr>
  </w:style>
  <w:style w:type="paragraph" w:customStyle="1" w:styleId="D8372B7F85A24F958B4CF29142F9727526">
    <w:name w:val="D8372B7F85A24F958B4CF29142F9727526"/>
    <w:rsid w:val="00B410F0"/>
    <w:pPr>
      <w:spacing w:after="0"/>
    </w:pPr>
    <w:rPr>
      <w:rFonts w:ascii="Arial" w:eastAsiaTheme="minorHAnsi" w:hAnsi="Arial"/>
      <w:b/>
      <w:color w:val="000000" w:themeColor="text1"/>
      <w:sz w:val="24"/>
      <w:lang w:eastAsia="en-US"/>
    </w:rPr>
  </w:style>
  <w:style w:type="paragraph" w:customStyle="1" w:styleId="E57A712CEB5443819E0847D1D1E0A21B26">
    <w:name w:val="E57A712CEB5443819E0847D1D1E0A21B26"/>
    <w:rsid w:val="00B410F0"/>
    <w:pPr>
      <w:spacing w:after="0"/>
    </w:pPr>
    <w:rPr>
      <w:rFonts w:ascii="Arial" w:eastAsiaTheme="minorHAnsi" w:hAnsi="Arial"/>
      <w:b/>
      <w:color w:val="000000" w:themeColor="text1"/>
      <w:sz w:val="24"/>
      <w:lang w:eastAsia="en-US"/>
    </w:rPr>
  </w:style>
  <w:style w:type="paragraph" w:customStyle="1" w:styleId="16F42E566D2343C3A4C9789F85C932449">
    <w:name w:val="16F42E566D2343C3A4C9789F85C932449"/>
    <w:rsid w:val="00B410F0"/>
    <w:pPr>
      <w:spacing w:after="0"/>
    </w:pPr>
    <w:rPr>
      <w:rFonts w:ascii="Arial" w:eastAsiaTheme="minorHAnsi" w:hAnsi="Arial"/>
      <w:b/>
      <w:color w:val="000000" w:themeColor="text1"/>
      <w:sz w:val="24"/>
      <w:lang w:eastAsia="en-US"/>
    </w:rPr>
  </w:style>
  <w:style w:type="paragraph" w:customStyle="1" w:styleId="08FAA5185D9C462BBCE1EB902F1ADDD49">
    <w:name w:val="08FAA5185D9C462BBCE1EB902F1ADDD49"/>
    <w:rsid w:val="00B410F0"/>
    <w:pPr>
      <w:spacing w:after="0"/>
    </w:pPr>
    <w:rPr>
      <w:rFonts w:ascii="Arial" w:eastAsiaTheme="minorHAnsi" w:hAnsi="Arial"/>
      <w:b/>
      <w:color w:val="000000" w:themeColor="text1"/>
      <w:sz w:val="24"/>
      <w:lang w:eastAsia="en-US"/>
    </w:rPr>
  </w:style>
  <w:style w:type="paragraph" w:customStyle="1" w:styleId="1C2A1A14C06A46C397C764FF16752F7638">
    <w:name w:val="1C2A1A14C06A46C397C764FF16752F7638"/>
    <w:rsid w:val="00B410F0"/>
    <w:pPr>
      <w:spacing w:after="0"/>
    </w:pPr>
    <w:rPr>
      <w:rFonts w:ascii="Arial" w:eastAsiaTheme="minorHAnsi" w:hAnsi="Arial"/>
      <w:b/>
      <w:color w:val="000000" w:themeColor="text1"/>
      <w:sz w:val="24"/>
      <w:lang w:eastAsia="en-US"/>
    </w:rPr>
  </w:style>
  <w:style w:type="paragraph" w:customStyle="1" w:styleId="BC4A08BD52704849B320D644168B4CE339">
    <w:name w:val="BC4A08BD52704849B320D644168B4CE339"/>
    <w:rsid w:val="00B410F0"/>
    <w:pPr>
      <w:spacing w:after="0"/>
    </w:pPr>
    <w:rPr>
      <w:rFonts w:ascii="Arial" w:eastAsiaTheme="minorHAnsi" w:hAnsi="Arial"/>
      <w:b/>
      <w:color w:val="000000" w:themeColor="text1"/>
      <w:sz w:val="24"/>
      <w:lang w:eastAsia="en-US"/>
    </w:rPr>
  </w:style>
  <w:style w:type="paragraph" w:customStyle="1" w:styleId="ED9D6DE7D9264488819E206C2193B69838">
    <w:name w:val="ED9D6DE7D9264488819E206C2193B69838"/>
    <w:rsid w:val="00B410F0"/>
    <w:pPr>
      <w:spacing w:after="0"/>
    </w:pPr>
    <w:rPr>
      <w:rFonts w:ascii="Arial" w:eastAsiaTheme="minorHAnsi" w:hAnsi="Arial"/>
      <w:b/>
      <w:color w:val="000000" w:themeColor="text1"/>
      <w:sz w:val="24"/>
      <w:lang w:eastAsia="en-US"/>
    </w:rPr>
  </w:style>
  <w:style w:type="paragraph" w:customStyle="1" w:styleId="C6A0B4A8DD6F4A5A90006B02DCDB8C5530">
    <w:name w:val="C6A0B4A8DD6F4A5A90006B02DCDB8C5530"/>
    <w:rsid w:val="00B410F0"/>
    <w:rPr>
      <w:rFonts w:ascii="Arial" w:eastAsiaTheme="minorHAnsi" w:hAnsi="Arial"/>
      <w:sz w:val="24"/>
      <w:lang w:eastAsia="en-US"/>
    </w:rPr>
  </w:style>
  <w:style w:type="paragraph" w:customStyle="1" w:styleId="628D1D54DE1A4872AC660A4B53515A0230">
    <w:name w:val="628D1D54DE1A4872AC660A4B53515A0230"/>
    <w:rsid w:val="00B410F0"/>
    <w:rPr>
      <w:rFonts w:ascii="Arial" w:eastAsiaTheme="minorHAnsi" w:hAnsi="Arial"/>
      <w:sz w:val="24"/>
      <w:lang w:eastAsia="en-US"/>
    </w:rPr>
  </w:style>
  <w:style w:type="paragraph" w:customStyle="1" w:styleId="32ED938C7EB24CDCBF6836BD375621FC30">
    <w:name w:val="32ED938C7EB24CDCBF6836BD375621FC30"/>
    <w:rsid w:val="00B410F0"/>
    <w:rPr>
      <w:rFonts w:ascii="Arial" w:eastAsiaTheme="minorHAnsi" w:hAnsi="Arial"/>
      <w:sz w:val="24"/>
      <w:lang w:eastAsia="en-US"/>
    </w:rPr>
  </w:style>
  <w:style w:type="paragraph" w:customStyle="1" w:styleId="7FDE970EA94A437180C1BFC76C7FA78030">
    <w:name w:val="7FDE970EA94A437180C1BFC76C7FA78030"/>
    <w:rsid w:val="00B410F0"/>
    <w:rPr>
      <w:rFonts w:ascii="Arial" w:eastAsiaTheme="minorHAnsi" w:hAnsi="Arial"/>
      <w:sz w:val="24"/>
      <w:lang w:eastAsia="en-US"/>
    </w:rPr>
  </w:style>
  <w:style w:type="paragraph" w:customStyle="1" w:styleId="D17BB891454A402DA4863A2CA3E472E530">
    <w:name w:val="D17BB891454A402DA4863A2CA3E472E530"/>
    <w:rsid w:val="00B410F0"/>
    <w:rPr>
      <w:rFonts w:ascii="Arial" w:eastAsiaTheme="minorHAnsi" w:hAnsi="Arial"/>
      <w:sz w:val="24"/>
      <w:lang w:eastAsia="en-US"/>
    </w:rPr>
  </w:style>
  <w:style w:type="paragraph" w:customStyle="1" w:styleId="AE4C08B0108C4B1D83020C78E9147E5B25">
    <w:name w:val="AE4C08B0108C4B1D83020C78E9147E5B25"/>
    <w:rsid w:val="00B410F0"/>
    <w:rPr>
      <w:rFonts w:ascii="Arial" w:eastAsiaTheme="minorHAnsi" w:hAnsi="Arial"/>
      <w:sz w:val="24"/>
      <w:lang w:eastAsia="en-US"/>
    </w:rPr>
  </w:style>
  <w:style w:type="paragraph" w:customStyle="1" w:styleId="59D7731B6F4847C68EE5D7050FD8F27625">
    <w:name w:val="59D7731B6F4847C68EE5D7050FD8F27625"/>
    <w:rsid w:val="00B410F0"/>
    <w:rPr>
      <w:rFonts w:ascii="Arial" w:eastAsiaTheme="minorHAnsi" w:hAnsi="Arial"/>
      <w:sz w:val="24"/>
      <w:lang w:eastAsia="en-US"/>
    </w:rPr>
  </w:style>
  <w:style w:type="paragraph" w:customStyle="1" w:styleId="E62681E6DCAF488A93AAA32D9B9E5C9425">
    <w:name w:val="E62681E6DCAF488A93AAA32D9B9E5C9425"/>
    <w:rsid w:val="00B410F0"/>
    <w:rPr>
      <w:rFonts w:ascii="Arial" w:eastAsiaTheme="minorHAnsi" w:hAnsi="Arial"/>
      <w:sz w:val="24"/>
      <w:lang w:eastAsia="en-US"/>
    </w:rPr>
  </w:style>
  <w:style w:type="paragraph" w:customStyle="1" w:styleId="85DA1DA4C3D746958302A6A26C8B427A23">
    <w:name w:val="85DA1DA4C3D746958302A6A26C8B427A23"/>
    <w:rsid w:val="00B410F0"/>
    <w:rPr>
      <w:rFonts w:ascii="Arial" w:eastAsiaTheme="minorHAnsi" w:hAnsi="Arial"/>
      <w:sz w:val="24"/>
      <w:lang w:eastAsia="en-US"/>
    </w:rPr>
  </w:style>
  <w:style w:type="paragraph" w:customStyle="1" w:styleId="C884F645DF0E4CE3BCDC99B9837FA24322">
    <w:name w:val="C884F645DF0E4CE3BCDC99B9837FA24322"/>
    <w:rsid w:val="00B410F0"/>
    <w:rPr>
      <w:rFonts w:ascii="Arial" w:eastAsiaTheme="minorHAnsi" w:hAnsi="Arial"/>
      <w:sz w:val="24"/>
      <w:lang w:eastAsia="en-US"/>
    </w:rPr>
  </w:style>
  <w:style w:type="paragraph" w:customStyle="1" w:styleId="1673DA3EB3444C3CB6DDF510A1D3DA9421">
    <w:name w:val="1673DA3EB3444C3CB6DDF510A1D3DA9421"/>
    <w:rsid w:val="00B410F0"/>
    <w:rPr>
      <w:rFonts w:ascii="Arial" w:eastAsiaTheme="minorHAnsi" w:hAnsi="Arial"/>
      <w:sz w:val="24"/>
      <w:lang w:eastAsia="en-US"/>
    </w:rPr>
  </w:style>
  <w:style w:type="paragraph" w:customStyle="1" w:styleId="79A14B10FCE540259362430269760D2C19">
    <w:name w:val="79A14B10FCE540259362430269760D2C19"/>
    <w:rsid w:val="00B410F0"/>
    <w:rPr>
      <w:rFonts w:ascii="Arial" w:eastAsiaTheme="minorHAnsi" w:hAnsi="Arial"/>
      <w:sz w:val="24"/>
      <w:lang w:eastAsia="en-US"/>
    </w:rPr>
  </w:style>
  <w:style w:type="paragraph" w:customStyle="1" w:styleId="896521D7EF044A7FA23A51ADB7E46B6511">
    <w:name w:val="896521D7EF044A7FA23A51ADB7E46B6511"/>
    <w:rsid w:val="00B410F0"/>
    <w:pPr>
      <w:spacing w:after="0"/>
    </w:pPr>
    <w:rPr>
      <w:rFonts w:ascii="Arial" w:eastAsiaTheme="minorHAnsi" w:hAnsi="Arial"/>
      <w:b/>
      <w:color w:val="000000" w:themeColor="text1"/>
      <w:sz w:val="24"/>
      <w:lang w:eastAsia="en-US"/>
    </w:rPr>
  </w:style>
  <w:style w:type="paragraph" w:customStyle="1" w:styleId="9260A8E5EF5945EB9699E1F5D883C10010">
    <w:name w:val="9260A8E5EF5945EB9699E1F5D883C10010"/>
    <w:rsid w:val="00B410F0"/>
    <w:pPr>
      <w:spacing w:after="0"/>
    </w:pPr>
    <w:rPr>
      <w:rFonts w:ascii="Arial" w:eastAsiaTheme="minorHAnsi" w:hAnsi="Arial"/>
      <w:b/>
      <w:color w:val="000000" w:themeColor="text1"/>
      <w:sz w:val="24"/>
      <w:lang w:eastAsia="en-US"/>
    </w:rPr>
  </w:style>
  <w:style w:type="paragraph" w:customStyle="1" w:styleId="A0EFAE007D9743769BE6CB3F3EF47AAA9">
    <w:name w:val="A0EFAE007D9743769BE6CB3F3EF47AAA9"/>
    <w:rsid w:val="00B410F0"/>
    <w:pPr>
      <w:spacing w:after="0"/>
    </w:pPr>
    <w:rPr>
      <w:rFonts w:ascii="Arial" w:eastAsiaTheme="minorHAnsi" w:hAnsi="Arial"/>
      <w:b/>
      <w:color w:val="000000" w:themeColor="text1"/>
      <w:sz w:val="24"/>
      <w:lang w:eastAsia="en-US"/>
    </w:rPr>
  </w:style>
  <w:style w:type="paragraph" w:customStyle="1" w:styleId="0BBF6ACBE94A4152A493193885A191906">
    <w:name w:val="0BBF6ACBE94A4152A493193885A191906"/>
    <w:rsid w:val="00B410F0"/>
    <w:rPr>
      <w:rFonts w:ascii="Arial" w:eastAsiaTheme="minorHAnsi" w:hAnsi="Arial"/>
      <w:sz w:val="24"/>
      <w:lang w:eastAsia="en-US"/>
    </w:rPr>
  </w:style>
  <w:style w:type="paragraph" w:customStyle="1" w:styleId="5F68B94AA978402AB562253565A255F66">
    <w:name w:val="5F68B94AA978402AB562253565A255F66"/>
    <w:rsid w:val="00B410F0"/>
    <w:rPr>
      <w:rFonts w:ascii="Arial" w:eastAsiaTheme="minorHAnsi" w:hAnsi="Arial"/>
      <w:sz w:val="24"/>
      <w:lang w:eastAsia="en-US"/>
    </w:rPr>
  </w:style>
  <w:style w:type="paragraph" w:customStyle="1" w:styleId="83E5B113B6654C00A5C678581A8ADD666">
    <w:name w:val="83E5B113B6654C00A5C678581A8ADD666"/>
    <w:rsid w:val="00B410F0"/>
    <w:rPr>
      <w:rFonts w:ascii="Arial" w:eastAsiaTheme="minorHAnsi" w:hAnsi="Arial"/>
      <w:sz w:val="24"/>
      <w:lang w:eastAsia="en-US"/>
    </w:rPr>
  </w:style>
  <w:style w:type="paragraph" w:customStyle="1" w:styleId="E35FFC577A424515B722E60680501F086">
    <w:name w:val="E35FFC577A424515B722E60680501F086"/>
    <w:rsid w:val="00B410F0"/>
    <w:rPr>
      <w:rFonts w:ascii="Arial" w:eastAsiaTheme="minorHAnsi" w:hAnsi="Arial"/>
      <w:sz w:val="24"/>
      <w:lang w:eastAsia="en-US"/>
    </w:rPr>
  </w:style>
  <w:style w:type="paragraph" w:customStyle="1" w:styleId="B91C39FE6D7941BA9D21D6E18CCF0D536">
    <w:name w:val="B91C39FE6D7941BA9D21D6E18CCF0D536"/>
    <w:rsid w:val="00B410F0"/>
    <w:pPr>
      <w:spacing w:after="0"/>
    </w:pPr>
    <w:rPr>
      <w:rFonts w:ascii="Arial" w:eastAsiaTheme="minorHAnsi" w:hAnsi="Arial"/>
      <w:b/>
      <w:color w:val="000000" w:themeColor="text1"/>
      <w:sz w:val="24"/>
      <w:lang w:eastAsia="en-US"/>
    </w:rPr>
  </w:style>
  <w:style w:type="paragraph" w:customStyle="1" w:styleId="DC424567C91B432180C45024A469095A6">
    <w:name w:val="DC424567C91B432180C45024A469095A6"/>
    <w:rsid w:val="00B410F0"/>
    <w:pPr>
      <w:spacing w:after="0"/>
    </w:pPr>
    <w:rPr>
      <w:rFonts w:ascii="Arial" w:eastAsiaTheme="minorHAnsi" w:hAnsi="Arial"/>
      <w:b/>
      <w:color w:val="000000" w:themeColor="text1"/>
      <w:sz w:val="24"/>
      <w:lang w:eastAsia="en-US"/>
    </w:rPr>
  </w:style>
  <w:style w:type="paragraph" w:customStyle="1" w:styleId="0C394C693ECF4147A359F7E9816BE7B16">
    <w:name w:val="0C394C693ECF4147A359F7E9816BE7B16"/>
    <w:rsid w:val="00B410F0"/>
    <w:rPr>
      <w:rFonts w:ascii="Arial" w:eastAsiaTheme="minorHAnsi" w:hAnsi="Arial"/>
      <w:sz w:val="24"/>
      <w:lang w:eastAsia="en-US"/>
    </w:rPr>
  </w:style>
  <w:style w:type="paragraph" w:customStyle="1" w:styleId="E320AD0E3463442590986DE5A545E9376">
    <w:name w:val="E320AD0E3463442590986DE5A545E9376"/>
    <w:rsid w:val="00B410F0"/>
    <w:pPr>
      <w:spacing w:after="0"/>
    </w:pPr>
    <w:rPr>
      <w:rFonts w:ascii="Arial" w:eastAsiaTheme="minorHAnsi" w:hAnsi="Arial"/>
      <w:b/>
      <w:color w:val="000000" w:themeColor="text1"/>
      <w:sz w:val="24"/>
      <w:lang w:eastAsia="en-US"/>
    </w:rPr>
  </w:style>
  <w:style w:type="paragraph" w:customStyle="1" w:styleId="106CE7A67E294A228A1B31E9861E39625">
    <w:name w:val="106CE7A67E294A228A1B31E9861E39625"/>
    <w:rsid w:val="00B410F0"/>
    <w:rPr>
      <w:rFonts w:ascii="Arial" w:eastAsiaTheme="minorHAnsi" w:hAnsi="Arial"/>
      <w:sz w:val="24"/>
      <w:lang w:eastAsia="en-US"/>
    </w:rPr>
  </w:style>
  <w:style w:type="paragraph" w:customStyle="1" w:styleId="973B0F1D32FB430A8F8BE2597D111E054">
    <w:name w:val="973B0F1D32FB430A8F8BE2597D111E054"/>
    <w:rsid w:val="00B410F0"/>
    <w:rPr>
      <w:rFonts w:ascii="Arial" w:eastAsiaTheme="minorHAnsi" w:hAnsi="Arial"/>
      <w:sz w:val="24"/>
      <w:lang w:eastAsia="en-US"/>
    </w:rPr>
  </w:style>
  <w:style w:type="paragraph" w:customStyle="1" w:styleId="56D832DFD3B94F0CBE9C6BB7AD21A5693">
    <w:name w:val="56D832DFD3B94F0CBE9C6BB7AD21A5693"/>
    <w:rsid w:val="00B410F0"/>
    <w:rPr>
      <w:rFonts w:ascii="Arial" w:eastAsiaTheme="minorHAnsi" w:hAnsi="Arial"/>
      <w:sz w:val="24"/>
      <w:lang w:eastAsia="en-US"/>
    </w:rPr>
  </w:style>
  <w:style w:type="paragraph" w:customStyle="1" w:styleId="ADA8BCF8A5724664B4AE3FF2C0ADF0BB2">
    <w:name w:val="ADA8BCF8A5724664B4AE3FF2C0ADF0BB2"/>
    <w:rsid w:val="00B410F0"/>
    <w:rPr>
      <w:rFonts w:ascii="Arial" w:eastAsiaTheme="minorHAnsi" w:hAnsi="Arial"/>
      <w:sz w:val="24"/>
      <w:lang w:eastAsia="en-US"/>
    </w:rPr>
  </w:style>
  <w:style w:type="paragraph" w:customStyle="1" w:styleId="1BBEBF9F27B94B268984E6D7AC1BDAC82">
    <w:name w:val="1BBEBF9F27B94B268984E6D7AC1BDAC82"/>
    <w:rsid w:val="00B410F0"/>
    <w:rPr>
      <w:rFonts w:ascii="Arial" w:eastAsiaTheme="minorHAnsi" w:hAnsi="Arial"/>
      <w:sz w:val="24"/>
      <w:lang w:eastAsia="en-US"/>
    </w:rPr>
  </w:style>
  <w:style w:type="paragraph" w:customStyle="1" w:styleId="15C33013E2954ECDA65331202A28E3479">
    <w:name w:val="15C33013E2954ECDA65331202A28E3479"/>
    <w:rsid w:val="00B410F0"/>
    <w:rPr>
      <w:rFonts w:ascii="Arial" w:eastAsiaTheme="minorHAnsi" w:hAnsi="Arial"/>
      <w:sz w:val="24"/>
      <w:lang w:eastAsia="en-US"/>
    </w:rPr>
  </w:style>
  <w:style w:type="paragraph" w:customStyle="1" w:styleId="9F341FE1C3E24D63A5214619D54B2C359">
    <w:name w:val="9F341FE1C3E24D63A5214619D54B2C359"/>
    <w:rsid w:val="00B410F0"/>
    <w:rPr>
      <w:rFonts w:ascii="Arial" w:eastAsiaTheme="minorHAnsi" w:hAnsi="Arial"/>
      <w:sz w:val="24"/>
      <w:lang w:eastAsia="en-US"/>
    </w:rPr>
  </w:style>
  <w:style w:type="paragraph" w:customStyle="1" w:styleId="FBB6F082DCEE4B24B4DEF967F2612FFB48">
    <w:name w:val="FBB6F082DCEE4B24B4DEF967F2612FFB48"/>
    <w:rsid w:val="00B410F0"/>
    <w:pPr>
      <w:spacing w:after="0"/>
    </w:pPr>
    <w:rPr>
      <w:rFonts w:ascii="Arial" w:eastAsiaTheme="minorHAnsi" w:hAnsi="Arial"/>
      <w:b/>
      <w:color w:val="000000" w:themeColor="text1"/>
      <w:sz w:val="24"/>
      <w:lang w:eastAsia="en-US"/>
    </w:rPr>
  </w:style>
  <w:style w:type="paragraph" w:customStyle="1" w:styleId="B6EFCBF58E814B0FB4A2E11E685036BA33">
    <w:name w:val="B6EFCBF58E814B0FB4A2E11E685036BA33"/>
    <w:rsid w:val="00B410F0"/>
    <w:pPr>
      <w:spacing w:after="0"/>
    </w:pPr>
    <w:rPr>
      <w:rFonts w:ascii="Arial" w:eastAsiaTheme="minorHAnsi" w:hAnsi="Arial"/>
      <w:b/>
      <w:color w:val="000000" w:themeColor="text1"/>
      <w:sz w:val="24"/>
      <w:lang w:eastAsia="en-US"/>
    </w:rPr>
  </w:style>
  <w:style w:type="paragraph" w:customStyle="1" w:styleId="95E0DCC38A064C58934FB5386DC4403D27">
    <w:name w:val="95E0DCC38A064C58934FB5386DC4403D27"/>
    <w:rsid w:val="00B410F0"/>
    <w:pPr>
      <w:spacing w:after="0"/>
    </w:pPr>
    <w:rPr>
      <w:rFonts w:ascii="Arial" w:eastAsiaTheme="minorHAnsi" w:hAnsi="Arial"/>
      <w:b/>
      <w:color w:val="000000" w:themeColor="text1"/>
      <w:sz w:val="24"/>
      <w:lang w:eastAsia="en-US"/>
    </w:rPr>
  </w:style>
  <w:style w:type="paragraph" w:customStyle="1" w:styleId="D8372B7F85A24F958B4CF29142F9727527">
    <w:name w:val="D8372B7F85A24F958B4CF29142F9727527"/>
    <w:rsid w:val="00B410F0"/>
    <w:pPr>
      <w:spacing w:after="0"/>
    </w:pPr>
    <w:rPr>
      <w:rFonts w:ascii="Arial" w:eastAsiaTheme="minorHAnsi" w:hAnsi="Arial"/>
      <w:b/>
      <w:color w:val="000000" w:themeColor="text1"/>
      <w:sz w:val="24"/>
      <w:lang w:eastAsia="en-US"/>
    </w:rPr>
  </w:style>
  <w:style w:type="paragraph" w:customStyle="1" w:styleId="E57A712CEB5443819E0847D1D1E0A21B27">
    <w:name w:val="E57A712CEB5443819E0847D1D1E0A21B27"/>
    <w:rsid w:val="00B410F0"/>
    <w:pPr>
      <w:spacing w:after="0"/>
    </w:pPr>
    <w:rPr>
      <w:rFonts w:ascii="Arial" w:eastAsiaTheme="minorHAnsi" w:hAnsi="Arial"/>
      <w:b/>
      <w:color w:val="000000" w:themeColor="text1"/>
      <w:sz w:val="24"/>
      <w:lang w:eastAsia="en-US"/>
    </w:rPr>
  </w:style>
  <w:style w:type="paragraph" w:customStyle="1" w:styleId="16F42E566D2343C3A4C9789F85C9324410">
    <w:name w:val="16F42E566D2343C3A4C9789F85C9324410"/>
    <w:rsid w:val="00B410F0"/>
    <w:pPr>
      <w:spacing w:after="0"/>
    </w:pPr>
    <w:rPr>
      <w:rFonts w:ascii="Arial" w:eastAsiaTheme="minorHAnsi" w:hAnsi="Arial"/>
      <w:b/>
      <w:color w:val="000000" w:themeColor="text1"/>
      <w:sz w:val="24"/>
      <w:lang w:eastAsia="en-US"/>
    </w:rPr>
  </w:style>
  <w:style w:type="paragraph" w:customStyle="1" w:styleId="08FAA5185D9C462BBCE1EB902F1ADDD410">
    <w:name w:val="08FAA5185D9C462BBCE1EB902F1ADDD410"/>
    <w:rsid w:val="00B410F0"/>
    <w:pPr>
      <w:spacing w:after="0"/>
    </w:pPr>
    <w:rPr>
      <w:rFonts w:ascii="Arial" w:eastAsiaTheme="minorHAnsi" w:hAnsi="Arial"/>
      <w:b/>
      <w:color w:val="000000" w:themeColor="text1"/>
      <w:sz w:val="24"/>
      <w:lang w:eastAsia="en-US"/>
    </w:rPr>
  </w:style>
  <w:style w:type="paragraph" w:customStyle="1" w:styleId="1C2A1A14C06A46C397C764FF16752F7639">
    <w:name w:val="1C2A1A14C06A46C397C764FF16752F7639"/>
    <w:rsid w:val="00B410F0"/>
    <w:pPr>
      <w:spacing w:after="0"/>
    </w:pPr>
    <w:rPr>
      <w:rFonts w:ascii="Arial" w:eastAsiaTheme="minorHAnsi" w:hAnsi="Arial"/>
      <w:b/>
      <w:color w:val="000000" w:themeColor="text1"/>
      <w:sz w:val="24"/>
      <w:lang w:eastAsia="en-US"/>
    </w:rPr>
  </w:style>
  <w:style w:type="paragraph" w:customStyle="1" w:styleId="BC4A08BD52704849B320D644168B4CE340">
    <w:name w:val="BC4A08BD52704849B320D644168B4CE340"/>
    <w:rsid w:val="00B410F0"/>
    <w:pPr>
      <w:spacing w:after="0"/>
    </w:pPr>
    <w:rPr>
      <w:rFonts w:ascii="Arial" w:eastAsiaTheme="minorHAnsi" w:hAnsi="Arial"/>
      <w:b/>
      <w:color w:val="000000" w:themeColor="text1"/>
      <w:sz w:val="24"/>
      <w:lang w:eastAsia="en-US"/>
    </w:rPr>
  </w:style>
  <w:style w:type="paragraph" w:customStyle="1" w:styleId="ED9D6DE7D9264488819E206C2193B69839">
    <w:name w:val="ED9D6DE7D9264488819E206C2193B69839"/>
    <w:rsid w:val="00B410F0"/>
    <w:pPr>
      <w:spacing w:after="0"/>
    </w:pPr>
    <w:rPr>
      <w:rFonts w:ascii="Arial" w:eastAsiaTheme="minorHAnsi" w:hAnsi="Arial"/>
      <w:b/>
      <w:color w:val="000000" w:themeColor="text1"/>
      <w:sz w:val="24"/>
      <w:lang w:eastAsia="en-US"/>
    </w:rPr>
  </w:style>
  <w:style w:type="paragraph" w:customStyle="1" w:styleId="C6A0B4A8DD6F4A5A90006B02DCDB8C5531">
    <w:name w:val="C6A0B4A8DD6F4A5A90006B02DCDB8C5531"/>
    <w:rsid w:val="00B410F0"/>
    <w:rPr>
      <w:rFonts w:ascii="Arial" w:eastAsiaTheme="minorHAnsi" w:hAnsi="Arial"/>
      <w:sz w:val="24"/>
      <w:lang w:eastAsia="en-US"/>
    </w:rPr>
  </w:style>
  <w:style w:type="paragraph" w:customStyle="1" w:styleId="628D1D54DE1A4872AC660A4B53515A0231">
    <w:name w:val="628D1D54DE1A4872AC660A4B53515A0231"/>
    <w:rsid w:val="00B410F0"/>
    <w:rPr>
      <w:rFonts w:ascii="Arial" w:eastAsiaTheme="minorHAnsi" w:hAnsi="Arial"/>
      <w:sz w:val="24"/>
      <w:lang w:eastAsia="en-US"/>
    </w:rPr>
  </w:style>
  <w:style w:type="paragraph" w:customStyle="1" w:styleId="32ED938C7EB24CDCBF6836BD375621FC31">
    <w:name w:val="32ED938C7EB24CDCBF6836BD375621FC31"/>
    <w:rsid w:val="00B410F0"/>
    <w:rPr>
      <w:rFonts w:ascii="Arial" w:eastAsiaTheme="minorHAnsi" w:hAnsi="Arial"/>
      <w:sz w:val="24"/>
      <w:lang w:eastAsia="en-US"/>
    </w:rPr>
  </w:style>
  <w:style w:type="paragraph" w:customStyle="1" w:styleId="7FDE970EA94A437180C1BFC76C7FA78031">
    <w:name w:val="7FDE970EA94A437180C1BFC76C7FA78031"/>
    <w:rsid w:val="00B410F0"/>
    <w:rPr>
      <w:rFonts w:ascii="Arial" w:eastAsiaTheme="minorHAnsi" w:hAnsi="Arial"/>
      <w:sz w:val="24"/>
      <w:lang w:eastAsia="en-US"/>
    </w:rPr>
  </w:style>
  <w:style w:type="paragraph" w:customStyle="1" w:styleId="D17BB891454A402DA4863A2CA3E472E531">
    <w:name w:val="D17BB891454A402DA4863A2CA3E472E531"/>
    <w:rsid w:val="00B410F0"/>
    <w:rPr>
      <w:rFonts w:ascii="Arial" w:eastAsiaTheme="minorHAnsi" w:hAnsi="Arial"/>
      <w:sz w:val="24"/>
      <w:lang w:eastAsia="en-US"/>
    </w:rPr>
  </w:style>
  <w:style w:type="paragraph" w:customStyle="1" w:styleId="AE4C08B0108C4B1D83020C78E9147E5B26">
    <w:name w:val="AE4C08B0108C4B1D83020C78E9147E5B26"/>
    <w:rsid w:val="00B410F0"/>
    <w:rPr>
      <w:rFonts w:ascii="Arial" w:eastAsiaTheme="minorHAnsi" w:hAnsi="Arial"/>
      <w:sz w:val="24"/>
      <w:lang w:eastAsia="en-US"/>
    </w:rPr>
  </w:style>
  <w:style w:type="paragraph" w:customStyle="1" w:styleId="59D7731B6F4847C68EE5D7050FD8F27626">
    <w:name w:val="59D7731B6F4847C68EE5D7050FD8F27626"/>
    <w:rsid w:val="00B410F0"/>
    <w:rPr>
      <w:rFonts w:ascii="Arial" w:eastAsiaTheme="minorHAnsi" w:hAnsi="Arial"/>
      <w:sz w:val="24"/>
      <w:lang w:eastAsia="en-US"/>
    </w:rPr>
  </w:style>
  <w:style w:type="paragraph" w:customStyle="1" w:styleId="E62681E6DCAF488A93AAA32D9B9E5C9426">
    <w:name w:val="E62681E6DCAF488A93AAA32D9B9E5C9426"/>
    <w:rsid w:val="00B410F0"/>
    <w:rPr>
      <w:rFonts w:ascii="Arial" w:eastAsiaTheme="minorHAnsi" w:hAnsi="Arial"/>
      <w:sz w:val="24"/>
      <w:lang w:eastAsia="en-US"/>
    </w:rPr>
  </w:style>
  <w:style w:type="paragraph" w:customStyle="1" w:styleId="85DA1DA4C3D746958302A6A26C8B427A24">
    <w:name w:val="85DA1DA4C3D746958302A6A26C8B427A24"/>
    <w:rsid w:val="00B410F0"/>
    <w:rPr>
      <w:rFonts w:ascii="Arial" w:eastAsiaTheme="minorHAnsi" w:hAnsi="Arial"/>
      <w:sz w:val="24"/>
      <w:lang w:eastAsia="en-US"/>
    </w:rPr>
  </w:style>
  <w:style w:type="paragraph" w:customStyle="1" w:styleId="C884F645DF0E4CE3BCDC99B9837FA24323">
    <w:name w:val="C884F645DF0E4CE3BCDC99B9837FA24323"/>
    <w:rsid w:val="00B410F0"/>
    <w:rPr>
      <w:rFonts w:ascii="Arial" w:eastAsiaTheme="minorHAnsi" w:hAnsi="Arial"/>
      <w:sz w:val="24"/>
      <w:lang w:eastAsia="en-US"/>
    </w:rPr>
  </w:style>
  <w:style w:type="paragraph" w:customStyle="1" w:styleId="1673DA3EB3444C3CB6DDF510A1D3DA9422">
    <w:name w:val="1673DA3EB3444C3CB6DDF510A1D3DA9422"/>
    <w:rsid w:val="00B410F0"/>
    <w:rPr>
      <w:rFonts w:ascii="Arial" w:eastAsiaTheme="minorHAnsi" w:hAnsi="Arial"/>
      <w:sz w:val="24"/>
      <w:lang w:eastAsia="en-US"/>
    </w:rPr>
  </w:style>
  <w:style w:type="paragraph" w:customStyle="1" w:styleId="79A14B10FCE540259362430269760D2C20">
    <w:name w:val="79A14B10FCE540259362430269760D2C20"/>
    <w:rsid w:val="00B410F0"/>
    <w:rPr>
      <w:rFonts w:ascii="Arial" w:eastAsiaTheme="minorHAnsi" w:hAnsi="Arial"/>
      <w:sz w:val="24"/>
      <w:lang w:eastAsia="en-US"/>
    </w:rPr>
  </w:style>
  <w:style w:type="paragraph" w:customStyle="1" w:styleId="896521D7EF044A7FA23A51ADB7E46B6512">
    <w:name w:val="896521D7EF044A7FA23A51ADB7E46B6512"/>
    <w:rsid w:val="00B410F0"/>
    <w:pPr>
      <w:spacing w:after="0"/>
    </w:pPr>
    <w:rPr>
      <w:rFonts w:ascii="Arial" w:eastAsiaTheme="minorHAnsi" w:hAnsi="Arial"/>
      <w:b/>
      <w:color w:val="000000" w:themeColor="text1"/>
      <w:sz w:val="24"/>
      <w:lang w:eastAsia="en-US"/>
    </w:rPr>
  </w:style>
  <w:style w:type="paragraph" w:customStyle="1" w:styleId="9260A8E5EF5945EB9699E1F5D883C10011">
    <w:name w:val="9260A8E5EF5945EB9699E1F5D883C10011"/>
    <w:rsid w:val="00B410F0"/>
    <w:pPr>
      <w:spacing w:after="0"/>
    </w:pPr>
    <w:rPr>
      <w:rFonts w:ascii="Arial" w:eastAsiaTheme="minorHAnsi" w:hAnsi="Arial"/>
      <w:b/>
      <w:color w:val="000000" w:themeColor="text1"/>
      <w:sz w:val="24"/>
      <w:lang w:eastAsia="en-US"/>
    </w:rPr>
  </w:style>
  <w:style w:type="paragraph" w:customStyle="1" w:styleId="A0EFAE007D9743769BE6CB3F3EF47AAA10">
    <w:name w:val="A0EFAE007D9743769BE6CB3F3EF47AAA10"/>
    <w:rsid w:val="00B410F0"/>
    <w:pPr>
      <w:spacing w:after="0"/>
    </w:pPr>
    <w:rPr>
      <w:rFonts w:ascii="Arial" w:eastAsiaTheme="minorHAnsi" w:hAnsi="Arial"/>
      <w:b/>
      <w:color w:val="000000" w:themeColor="text1"/>
      <w:sz w:val="24"/>
      <w:lang w:eastAsia="en-US"/>
    </w:rPr>
  </w:style>
  <w:style w:type="paragraph" w:customStyle="1" w:styleId="0BBF6ACBE94A4152A493193885A191907">
    <w:name w:val="0BBF6ACBE94A4152A493193885A191907"/>
    <w:rsid w:val="00B410F0"/>
    <w:rPr>
      <w:rFonts w:ascii="Arial" w:eastAsiaTheme="minorHAnsi" w:hAnsi="Arial"/>
      <w:sz w:val="24"/>
      <w:lang w:eastAsia="en-US"/>
    </w:rPr>
  </w:style>
  <w:style w:type="paragraph" w:customStyle="1" w:styleId="5F68B94AA978402AB562253565A255F67">
    <w:name w:val="5F68B94AA978402AB562253565A255F67"/>
    <w:rsid w:val="00B410F0"/>
    <w:rPr>
      <w:rFonts w:ascii="Arial" w:eastAsiaTheme="minorHAnsi" w:hAnsi="Arial"/>
      <w:sz w:val="24"/>
      <w:lang w:eastAsia="en-US"/>
    </w:rPr>
  </w:style>
  <w:style w:type="paragraph" w:customStyle="1" w:styleId="83E5B113B6654C00A5C678581A8ADD667">
    <w:name w:val="83E5B113B6654C00A5C678581A8ADD667"/>
    <w:rsid w:val="00B410F0"/>
    <w:rPr>
      <w:rFonts w:ascii="Arial" w:eastAsiaTheme="minorHAnsi" w:hAnsi="Arial"/>
      <w:sz w:val="24"/>
      <w:lang w:eastAsia="en-US"/>
    </w:rPr>
  </w:style>
  <w:style w:type="paragraph" w:customStyle="1" w:styleId="E35FFC577A424515B722E60680501F087">
    <w:name w:val="E35FFC577A424515B722E60680501F087"/>
    <w:rsid w:val="00B410F0"/>
    <w:rPr>
      <w:rFonts w:ascii="Arial" w:eastAsiaTheme="minorHAnsi" w:hAnsi="Arial"/>
      <w:sz w:val="24"/>
      <w:lang w:eastAsia="en-US"/>
    </w:rPr>
  </w:style>
  <w:style w:type="paragraph" w:customStyle="1" w:styleId="B91C39FE6D7941BA9D21D6E18CCF0D537">
    <w:name w:val="B91C39FE6D7941BA9D21D6E18CCF0D537"/>
    <w:rsid w:val="00B410F0"/>
    <w:pPr>
      <w:spacing w:after="0"/>
    </w:pPr>
    <w:rPr>
      <w:rFonts w:ascii="Arial" w:eastAsiaTheme="minorHAnsi" w:hAnsi="Arial"/>
      <w:b/>
      <w:color w:val="000000" w:themeColor="text1"/>
      <w:sz w:val="24"/>
      <w:lang w:eastAsia="en-US"/>
    </w:rPr>
  </w:style>
  <w:style w:type="paragraph" w:customStyle="1" w:styleId="DC424567C91B432180C45024A469095A7">
    <w:name w:val="DC424567C91B432180C45024A469095A7"/>
    <w:rsid w:val="00B410F0"/>
    <w:pPr>
      <w:spacing w:after="0"/>
    </w:pPr>
    <w:rPr>
      <w:rFonts w:ascii="Arial" w:eastAsiaTheme="minorHAnsi" w:hAnsi="Arial"/>
      <w:b/>
      <w:color w:val="000000" w:themeColor="text1"/>
      <w:sz w:val="24"/>
      <w:lang w:eastAsia="en-US"/>
    </w:rPr>
  </w:style>
  <w:style w:type="paragraph" w:customStyle="1" w:styleId="0C394C693ECF4147A359F7E9816BE7B17">
    <w:name w:val="0C394C693ECF4147A359F7E9816BE7B17"/>
    <w:rsid w:val="00B410F0"/>
    <w:rPr>
      <w:rFonts w:ascii="Arial" w:eastAsiaTheme="minorHAnsi" w:hAnsi="Arial"/>
      <w:sz w:val="24"/>
      <w:lang w:eastAsia="en-US"/>
    </w:rPr>
  </w:style>
  <w:style w:type="paragraph" w:customStyle="1" w:styleId="E320AD0E3463442590986DE5A545E9377">
    <w:name w:val="E320AD0E3463442590986DE5A545E9377"/>
    <w:rsid w:val="00B410F0"/>
    <w:pPr>
      <w:spacing w:after="0"/>
    </w:pPr>
    <w:rPr>
      <w:rFonts w:ascii="Arial" w:eastAsiaTheme="minorHAnsi" w:hAnsi="Arial"/>
      <w:b/>
      <w:color w:val="000000" w:themeColor="text1"/>
      <w:sz w:val="24"/>
      <w:lang w:eastAsia="en-US"/>
    </w:rPr>
  </w:style>
  <w:style w:type="paragraph" w:customStyle="1" w:styleId="106CE7A67E294A228A1B31E9861E39626">
    <w:name w:val="106CE7A67E294A228A1B31E9861E39626"/>
    <w:rsid w:val="00B410F0"/>
    <w:rPr>
      <w:rFonts w:ascii="Arial" w:eastAsiaTheme="minorHAnsi" w:hAnsi="Arial"/>
      <w:sz w:val="24"/>
      <w:lang w:eastAsia="en-US"/>
    </w:rPr>
  </w:style>
  <w:style w:type="paragraph" w:customStyle="1" w:styleId="973B0F1D32FB430A8F8BE2597D111E055">
    <w:name w:val="973B0F1D32FB430A8F8BE2597D111E055"/>
    <w:rsid w:val="00B410F0"/>
    <w:rPr>
      <w:rFonts w:ascii="Arial" w:eastAsiaTheme="minorHAnsi" w:hAnsi="Arial"/>
      <w:sz w:val="24"/>
      <w:lang w:eastAsia="en-US"/>
    </w:rPr>
  </w:style>
  <w:style w:type="paragraph" w:customStyle="1" w:styleId="56D832DFD3B94F0CBE9C6BB7AD21A5694">
    <w:name w:val="56D832DFD3B94F0CBE9C6BB7AD21A5694"/>
    <w:rsid w:val="00B410F0"/>
    <w:rPr>
      <w:rFonts w:ascii="Arial" w:eastAsiaTheme="minorHAnsi" w:hAnsi="Arial"/>
      <w:sz w:val="24"/>
      <w:lang w:eastAsia="en-US"/>
    </w:rPr>
  </w:style>
  <w:style w:type="paragraph" w:customStyle="1" w:styleId="ADA8BCF8A5724664B4AE3FF2C0ADF0BB3">
    <w:name w:val="ADA8BCF8A5724664B4AE3FF2C0ADF0BB3"/>
    <w:rsid w:val="00B410F0"/>
    <w:rPr>
      <w:rFonts w:ascii="Arial" w:eastAsiaTheme="minorHAnsi" w:hAnsi="Arial"/>
      <w:sz w:val="24"/>
      <w:lang w:eastAsia="en-US"/>
    </w:rPr>
  </w:style>
  <w:style w:type="paragraph" w:customStyle="1" w:styleId="1BBEBF9F27B94B268984E6D7AC1BDAC83">
    <w:name w:val="1BBEBF9F27B94B268984E6D7AC1BDAC83"/>
    <w:rsid w:val="00B410F0"/>
    <w:rPr>
      <w:rFonts w:ascii="Arial" w:eastAsiaTheme="minorHAnsi" w:hAnsi="Arial"/>
      <w:sz w:val="24"/>
      <w:lang w:eastAsia="en-US"/>
    </w:rPr>
  </w:style>
  <w:style w:type="paragraph" w:customStyle="1" w:styleId="15C33013E2954ECDA65331202A28E34710">
    <w:name w:val="15C33013E2954ECDA65331202A28E34710"/>
    <w:rsid w:val="00B410F0"/>
    <w:rPr>
      <w:rFonts w:ascii="Arial" w:eastAsiaTheme="minorHAnsi" w:hAnsi="Arial"/>
      <w:sz w:val="24"/>
      <w:lang w:eastAsia="en-US"/>
    </w:rPr>
  </w:style>
  <w:style w:type="paragraph" w:customStyle="1" w:styleId="9F341FE1C3E24D63A5214619D54B2C3510">
    <w:name w:val="9F341FE1C3E24D63A5214619D54B2C3510"/>
    <w:rsid w:val="00B410F0"/>
    <w:rPr>
      <w:rFonts w:ascii="Arial" w:eastAsiaTheme="minorHAnsi" w:hAnsi="Arial"/>
      <w:sz w:val="24"/>
      <w:lang w:eastAsia="en-US"/>
    </w:rPr>
  </w:style>
  <w:style w:type="paragraph" w:customStyle="1" w:styleId="FBB6F082DCEE4B24B4DEF967F2612FFB49">
    <w:name w:val="FBB6F082DCEE4B24B4DEF967F2612FFB49"/>
    <w:rsid w:val="00B410F0"/>
    <w:pPr>
      <w:spacing w:after="0"/>
    </w:pPr>
    <w:rPr>
      <w:rFonts w:ascii="Arial" w:eastAsiaTheme="minorHAnsi" w:hAnsi="Arial"/>
      <w:b/>
      <w:color w:val="000000" w:themeColor="text1"/>
      <w:sz w:val="24"/>
      <w:lang w:eastAsia="en-US"/>
    </w:rPr>
  </w:style>
  <w:style w:type="paragraph" w:customStyle="1" w:styleId="B6EFCBF58E814B0FB4A2E11E685036BA34">
    <w:name w:val="B6EFCBF58E814B0FB4A2E11E685036BA34"/>
    <w:rsid w:val="00B410F0"/>
    <w:pPr>
      <w:spacing w:after="0"/>
    </w:pPr>
    <w:rPr>
      <w:rFonts w:ascii="Arial" w:eastAsiaTheme="minorHAnsi" w:hAnsi="Arial"/>
      <w:b/>
      <w:color w:val="000000" w:themeColor="text1"/>
      <w:sz w:val="24"/>
      <w:lang w:eastAsia="en-US"/>
    </w:rPr>
  </w:style>
  <w:style w:type="paragraph" w:customStyle="1" w:styleId="95E0DCC38A064C58934FB5386DC4403D28">
    <w:name w:val="95E0DCC38A064C58934FB5386DC4403D28"/>
    <w:rsid w:val="00B410F0"/>
    <w:pPr>
      <w:spacing w:after="0"/>
    </w:pPr>
    <w:rPr>
      <w:rFonts w:ascii="Arial" w:eastAsiaTheme="minorHAnsi" w:hAnsi="Arial"/>
      <w:b/>
      <w:color w:val="000000" w:themeColor="text1"/>
      <w:sz w:val="24"/>
      <w:lang w:eastAsia="en-US"/>
    </w:rPr>
  </w:style>
  <w:style w:type="paragraph" w:customStyle="1" w:styleId="D8372B7F85A24F958B4CF29142F9727528">
    <w:name w:val="D8372B7F85A24F958B4CF29142F9727528"/>
    <w:rsid w:val="00B410F0"/>
    <w:pPr>
      <w:spacing w:after="0"/>
    </w:pPr>
    <w:rPr>
      <w:rFonts w:ascii="Arial" w:eastAsiaTheme="minorHAnsi" w:hAnsi="Arial"/>
      <w:b/>
      <w:color w:val="000000" w:themeColor="text1"/>
      <w:sz w:val="24"/>
      <w:lang w:eastAsia="en-US"/>
    </w:rPr>
  </w:style>
  <w:style w:type="paragraph" w:customStyle="1" w:styleId="E57A712CEB5443819E0847D1D1E0A21B28">
    <w:name w:val="E57A712CEB5443819E0847D1D1E0A21B28"/>
    <w:rsid w:val="00B410F0"/>
    <w:pPr>
      <w:spacing w:after="0"/>
    </w:pPr>
    <w:rPr>
      <w:rFonts w:ascii="Arial" w:eastAsiaTheme="minorHAnsi" w:hAnsi="Arial"/>
      <w:b/>
      <w:color w:val="000000" w:themeColor="text1"/>
      <w:sz w:val="24"/>
      <w:lang w:eastAsia="en-US"/>
    </w:rPr>
  </w:style>
  <w:style w:type="paragraph" w:customStyle="1" w:styleId="16F42E566D2343C3A4C9789F85C9324411">
    <w:name w:val="16F42E566D2343C3A4C9789F85C9324411"/>
    <w:rsid w:val="00B410F0"/>
    <w:pPr>
      <w:spacing w:after="0"/>
    </w:pPr>
    <w:rPr>
      <w:rFonts w:ascii="Arial" w:eastAsiaTheme="minorHAnsi" w:hAnsi="Arial"/>
      <w:b/>
      <w:color w:val="000000" w:themeColor="text1"/>
      <w:sz w:val="24"/>
      <w:lang w:eastAsia="en-US"/>
    </w:rPr>
  </w:style>
  <w:style w:type="paragraph" w:customStyle="1" w:styleId="08FAA5185D9C462BBCE1EB902F1ADDD411">
    <w:name w:val="08FAA5185D9C462BBCE1EB902F1ADDD411"/>
    <w:rsid w:val="00B410F0"/>
    <w:pPr>
      <w:spacing w:after="0"/>
    </w:pPr>
    <w:rPr>
      <w:rFonts w:ascii="Arial" w:eastAsiaTheme="minorHAnsi" w:hAnsi="Arial"/>
      <w:b/>
      <w:color w:val="000000" w:themeColor="text1"/>
      <w:sz w:val="24"/>
      <w:lang w:eastAsia="en-US"/>
    </w:rPr>
  </w:style>
  <w:style w:type="paragraph" w:customStyle="1" w:styleId="1C2A1A14C06A46C397C764FF16752F7640">
    <w:name w:val="1C2A1A14C06A46C397C764FF16752F7640"/>
    <w:rsid w:val="00B410F0"/>
    <w:pPr>
      <w:spacing w:after="0"/>
    </w:pPr>
    <w:rPr>
      <w:rFonts w:ascii="Arial" w:eastAsiaTheme="minorHAnsi" w:hAnsi="Arial"/>
      <w:b/>
      <w:color w:val="000000" w:themeColor="text1"/>
      <w:sz w:val="24"/>
      <w:lang w:eastAsia="en-US"/>
    </w:rPr>
  </w:style>
  <w:style w:type="paragraph" w:customStyle="1" w:styleId="BC4A08BD52704849B320D644168B4CE341">
    <w:name w:val="BC4A08BD52704849B320D644168B4CE341"/>
    <w:rsid w:val="00B410F0"/>
    <w:pPr>
      <w:spacing w:after="0"/>
    </w:pPr>
    <w:rPr>
      <w:rFonts w:ascii="Arial" w:eastAsiaTheme="minorHAnsi" w:hAnsi="Arial"/>
      <w:b/>
      <w:color w:val="000000" w:themeColor="text1"/>
      <w:sz w:val="24"/>
      <w:lang w:eastAsia="en-US"/>
    </w:rPr>
  </w:style>
  <w:style w:type="paragraph" w:customStyle="1" w:styleId="ED9D6DE7D9264488819E206C2193B69840">
    <w:name w:val="ED9D6DE7D9264488819E206C2193B69840"/>
    <w:rsid w:val="00B410F0"/>
    <w:pPr>
      <w:spacing w:after="0"/>
    </w:pPr>
    <w:rPr>
      <w:rFonts w:ascii="Arial" w:eastAsiaTheme="minorHAnsi" w:hAnsi="Arial"/>
      <w:b/>
      <w:color w:val="000000" w:themeColor="text1"/>
      <w:sz w:val="24"/>
      <w:lang w:eastAsia="en-US"/>
    </w:rPr>
  </w:style>
  <w:style w:type="paragraph" w:customStyle="1" w:styleId="C6A0B4A8DD6F4A5A90006B02DCDB8C5532">
    <w:name w:val="C6A0B4A8DD6F4A5A90006B02DCDB8C5532"/>
    <w:rsid w:val="00B410F0"/>
    <w:rPr>
      <w:rFonts w:ascii="Arial" w:eastAsiaTheme="minorHAnsi" w:hAnsi="Arial"/>
      <w:sz w:val="24"/>
      <w:lang w:eastAsia="en-US"/>
    </w:rPr>
  </w:style>
  <w:style w:type="paragraph" w:customStyle="1" w:styleId="628D1D54DE1A4872AC660A4B53515A0232">
    <w:name w:val="628D1D54DE1A4872AC660A4B53515A0232"/>
    <w:rsid w:val="00B410F0"/>
    <w:rPr>
      <w:rFonts w:ascii="Arial" w:eastAsiaTheme="minorHAnsi" w:hAnsi="Arial"/>
      <w:sz w:val="24"/>
      <w:lang w:eastAsia="en-US"/>
    </w:rPr>
  </w:style>
  <w:style w:type="paragraph" w:customStyle="1" w:styleId="32ED938C7EB24CDCBF6836BD375621FC32">
    <w:name w:val="32ED938C7EB24CDCBF6836BD375621FC32"/>
    <w:rsid w:val="00B410F0"/>
    <w:rPr>
      <w:rFonts w:ascii="Arial" w:eastAsiaTheme="minorHAnsi" w:hAnsi="Arial"/>
      <w:sz w:val="24"/>
      <w:lang w:eastAsia="en-US"/>
    </w:rPr>
  </w:style>
  <w:style w:type="paragraph" w:customStyle="1" w:styleId="7FDE970EA94A437180C1BFC76C7FA78032">
    <w:name w:val="7FDE970EA94A437180C1BFC76C7FA78032"/>
    <w:rsid w:val="00B410F0"/>
    <w:rPr>
      <w:rFonts w:ascii="Arial" w:eastAsiaTheme="minorHAnsi" w:hAnsi="Arial"/>
      <w:sz w:val="24"/>
      <w:lang w:eastAsia="en-US"/>
    </w:rPr>
  </w:style>
  <w:style w:type="paragraph" w:customStyle="1" w:styleId="D17BB891454A402DA4863A2CA3E472E532">
    <w:name w:val="D17BB891454A402DA4863A2CA3E472E532"/>
    <w:rsid w:val="00B410F0"/>
    <w:rPr>
      <w:rFonts w:ascii="Arial" w:eastAsiaTheme="minorHAnsi" w:hAnsi="Arial"/>
      <w:sz w:val="24"/>
      <w:lang w:eastAsia="en-US"/>
    </w:rPr>
  </w:style>
  <w:style w:type="paragraph" w:customStyle="1" w:styleId="AE4C08B0108C4B1D83020C78E9147E5B27">
    <w:name w:val="AE4C08B0108C4B1D83020C78E9147E5B27"/>
    <w:rsid w:val="00B410F0"/>
    <w:rPr>
      <w:rFonts w:ascii="Arial" w:eastAsiaTheme="minorHAnsi" w:hAnsi="Arial"/>
      <w:sz w:val="24"/>
      <w:lang w:eastAsia="en-US"/>
    </w:rPr>
  </w:style>
  <w:style w:type="paragraph" w:customStyle="1" w:styleId="59D7731B6F4847C68EE5D7050FD8F27627">
    <w:name w:val="59D7731B6F4847C68EE5D7050FD8F27627"/>
    <w:rsid w:val="00B410F0"/>
    <w:rPr>
      <w:rFonts w:ascii="Arial" w:eastAsiaTheme="minorHAnsi" w:hAnsi="Arial"/>
      <w:sz w:val="24"/>
      <w:lang w:eastAsia="en-US"/>
    </w:rPr>
  </w:style>
  <w:style w:type="paragraph" w:customStyle="1" w:styleId="E62681E6DCAF488A93AAA32D9B9E5C9427">
    <w:name w:val="E62681E6DCAF488A93AAA32D9B9E5C9427"/>
    <w:rsid w:val="00B410F0"/>
    <w:rPr>
      <w:rFonts w:ascii="Arial" w:eastAsiaTheme="minorHAnsi" w:hAnsi="Arial"/>
      <w:sz w:val="24"/>
      <w:lang w:eastAsia="en-US"/>
    </w:rPr>
  </w:style>
  <w:style w:type="paragraph" w:customStyle="1" w:styleId="85DA1DA4C3D746958302A6A26C8B427A25">
    <w:name w:val="85DA1DA4C3D746958302A6A26C8B427A25"/>
    <w:rsid w:val="00B410F0"/>
    <w:rPr>
      <w:rFonts w:ascii="Arial" w:eastAsiaTheme="minorHAnsi" w:hAnsi="Arial"/>
      <w:sz w:val="24"/>
      <w:lang w:eastAsia="en-US"/>
    </w:rPr>
  </w:style>
  <w:style w:type="paragraph" w:customStyle="1" w:styleId="C884F645DF0E4CE3BCDC99B9837FA24324">
    <w:name w:val="C884F645DF0E4CE3BCDC99B9837FA24324"/>
    <w:rsid w:val="00B410F0"/>
    <w:rPr>
      <w:rFonts w:ascii="Arial" w:eastAsiaTheme="minorHAnsi" w:hAnsi="Arial"/>
      <w:sz w:val="24"/>
      <w:lang w:eastAsia="en-US"/>
    </w:rPr>
  </w:style>
  <w:style w:type="paragraph" w:customStyle="1" w:styleId="1673DA3EB3444C3CB6DDF510A1D3DA9423">
    <w:name w:val="1673DA3EB3444C3CB6DDF510A1D3DA9423"/>
    <w:rsid w:val="00B410F0"/>
    <w:rPr>
      <w:rFonts w:ascii="Arial" w:eastAsiaTheme="minorHAnsi" w:hAnsi="Arial"/>
      <w:sz w:val="24"/>
      <w:lang w:eastAsia="en-US"/>
    </w:rPr>
  </w:style>
  <w:style w:type="paragraph" w:customStyle="1" w:styleId="79A14B10FCE540259362430269760D2C21">
    <w:name w:val="79A14B10FCE540259362430269760D2C21"/>
    <w:rsid w:val="00B410F0"/>
    <w:rPr>
      <w:rFonts w:ascii="Arial" w:eastAsiaTheme="minorHAnsi" w:hAnsi="Arial"/>
      <w:sz w:val="24"/>
      <w:lang w:eastAsia="en-US"/>
    </w:rPr>
  </w:style>
  <w:style w:type="paragraph" w:customStyle="1" w:styleId="896521D7EF044A7FA23A51ADB7E46B6513">
    <w:name w:val="896521D7EF044A7FA23A51ADB7E46B6513"/>
    <w:rsid w:val="00B410F0"/>
    <w:pPr>
      <w:spacing w:after="0"/>
    </w:pPr>
    <w:rPr>
      <w:rFonts w:ascii="Arial" w:eastAsiaTheme="minorHAnsi" w:hAnsi="Arial"/>
      <w:b/>
      <w:color w:val="000000" w:themeColor="text1"/>
      <w:sz w:val="24"/>
      <w:lang w:eastAsia="en-US"/>
    </w:rPr>
  </w:style>
  <w:style w:type="paragraph" w:customStyle="1" w:styleId="9260A8E5EF5945EB9699E1F5D883C10012">
    <w:name w:val="9260A8E5EF5945EB9699E1F5D883C10012"/>
    <w:rsid w:val="00B410F0"/>
    <w:pPr>
      <w:spacing w:after="0"/>
    </w:pPr>
    <w:rPr>
      <w:rFonts w:ascii="Arial" w:eastAsiaTheme="minorHAnsi" w:hAnsi="Arial"/>
      <w:b/>
      <w:color w:val="000000" w:themeColor="text1"/>
      <w:sz w:val="24"/>
      <w:lang w:eastAsia="en-US"/>
    </w:rPr>
  </w:style>
  <w:style w:type="paragraph" w:customStyle="1" w:styleId="A0EFAE007D9743769BE6CB3F3EF47AAA11">
    <w:name w:val="A0EFAE007D9743769BE6CB3F3EF47AAA11"/>
    <w:rsid w:val="00B410F0"/>
    <w:pPr>
      <w:spacing w:after="0"/>
    </w:pPr>
    <w:rPr>
      <w:rFonts w:ascii="Arial" w:eastAsiaTheme="minorHAnsi" w:hAnsi="Arial"/>
      <w:b/>
      <w:color w:val="000000" w:themeColor="text1"/>
      <w:sz w:val="24"/>
      <w:lang w:eastAsia="en-US"/>
    </w:rPr>
  </w:style>
  <w:style w:type="paragraph" w:customStyle="1" w:styleId="0BBF6ACBE94A4152A493193885A191908">
    <w:name w:val="0BBF6ACBE94A4152A493193885A191908"/>
    <w:rsid w:val="00B410F0"/>
    <w:rPr>
      <w:rFonts w:ascii="Arial" w:eastAsiaTheme="minorHAnsi" w:hAnsi="Arial"/>
      <w:sz w:val="24"/>
      <w:lang w:eastAsia="en-US"/>
    </w:rPr>
  </w:style>
  <w:style w:type="paragraph" w:customStyle="1" w:styleId="5F68B94AA978402AB562253565A255F68">
    <w:name w:val="5F68B94AA978402AB562253565A255F68"/>
    <w:rsid w:val="00B410F0"/>
    <w:rPr>
      <w:rFonts w:ascii="Arial" w:eastAsiaTheme="minorHAnsi" w:hAnsi="Arial"/>
      <w:sz w:val="24"/>
      <w:lang w:eastAsia="en-US"/>
    </w:rPr>
  </w:style>
  <w:style w:type="paragraph" w:customStyle="1" w:styleId="83E5B113B6654C00A5C678581A8ADD668">
    <w:name w:val="83E5B113B6654C00A5C678581A8ADD668"/>
    <w:rsid w:val="00B410F0"/>
    <w:rPr>
      <w:rFonts w:ascii="Arial" w:eastAsiaTheme="minorHAnsi" w:hAnsi="Arial"/>
      <w:sz w:val="24"/>
      <w:lang w:eastAsia="en-US"/>
    </w:rPr>
  </w:style>
  <w:style w:type="paragraph" w:customStyle="1" w:styleId="E35FFC577A424515B722E60680501F088">
    <w:name w:val="E35FFC577A424515B722E60680501F088"/>
    <w:rsid w:val="00B410F0"/>
    <w:rPr>
      <w:rFonts w:ascii="Arial" w:eastAsiaTheme="minorHAnsi" w:hAnsi="Arial"/>
      <w:sz w:val="24"/>
      <w:lang w:eastAsia="en-US"/>
    </w:rPr>
  </w:style>
  <w:style w:type="paragraph" w:customStyle="1" w:styleId="B91C39FE6D7941BA9D21D6E18CCF0D538">
    <w:name w:val="B91C39FE6D7941BA9D21D6E18CCF0D538"/>
    <w:rsid w:val="00B410F0"/>
    <w:pPr>
      <w:spacing w:after="0"/>
    </w:pPr>
    <w:rPr>
      <w:rFonts w:ascii="Arial" w:eastAsiaTheme="minorHAnsi" w:hAnsi="Arial"/>
      <w:b/>
      <w:color w:val="000000" w:themeColor="text1"/>
      <w:sz w:val="24"/>
      <w:lang w:eastAsia="en-US"/>
    </w:rPr>
  </w:style>
  <w:style w:type="paragraph" w:customStyle="1" w:styleId="DC424567C91B432180C45024A469095A8">
    <w:name w:val="DC424567C91B432180C45024A469095A8"/>
    <w:rsid w:val="00B410F0"/>
    <w:pPr>
      <w:spacing w:after="0"/>
    </w:pPr>
    <w:rPr>
      <w:rFonts w:ascii="Arial" w:eastAsiaTheme="minorHAnsi" w:hAnsi="Arial"/>
      <w:b/>
      <w:color w:val="000000" w:themeColor="text1"/>
      <w:sz w:val="24"/>
      <w:lang w:eastAsia="en-US"/>
    </w:rPr>
  </w:style>
  <w:style w:type="paragraph" w:customStyle="1" w:styleId="0C394C693ECF4147A359F7E9816BE7B18">
    <w:name w:val="0C394C693ECF4147A359F7E9816BE7B18"/>
    <w:rsid w:val="00B410F0"/>
    <w:rPr>
      <w:rFonts w:ascii="Arial" w:eastAsiaTheme="minorHAnsi" w:hAnsi="Arial"/>
      <w:sz w:val="24"/>
      <w:lang w:eastAsia="en-US"/>
    </w:rPr>
  </w:style>
  <w:style w:type="paragraph" w:customStyle="1" w:styleId="E320AD0E3463442590986DE5A545E9378">
    <w:name w:val="E320AD0E3463442590986DE5A545E9378"/>
    <w:rsid w:val="00B410F0"/>
    <w:pPr>
      <w:spacing w:after="0"/>
    </w:pPr>
    <w:rPr>
      <w:rFonts w:ascii="Arial" w:eastAsiaTheme="minorHAnsi" w:hAnsi="Arial"/>
      <w:b/>
      <w:color w:val="000000" w:themeColor="text1"/>
      <w:sz w:val="24"/>
      <w:lang w:eastAsia="en-US"/>
    </w:rPr>
  </w:style>
  <w:style w:type="paragraph" w:customStyle="1" w:styleId="106CE7A67E294A228A1B31E9861E39627">
    <w:name w:val="106CE7A67E294A228A1B31E9861E39627"/>
    <w:rsid w:val="00B410F0"/>
    <w:rPr>
      <w:rFonts w:ascii="Arial" w:eastAsiaTheme="minorHAnsi" w:hAnsi="Arial"/>
      <w:sz w:val="24"/>
      <w:lang w:eastAsia="en-US"/>
    </w:rPr>
  </w:style>
  <w:style w:type="paragraph" w:customStyle="1" w:styleId="973B0F1D32FB430A8F8BE2597D111E056">
    <w:name w:val="973B0F1D32FB430A8F8BE2597D111E056"/>
    <w:rsid w:val="00B410F0"/>
    <w:rPr>
      <w:rFonts w:ascii="Arial" w:eastAsiaTheme="minorHAnsi" w:hAnsi="Arial"/>
      <w:sz w:val="24"/>
      <w:lang w:eastAsia="en-US"/>
    </w:rPr>
  </w:style>
  <w:style w:type="paragraph" w:customStyle="1" w:styleId="56D832DFD3B94F0CBE9C6BB7AD21A5695">
    <w:name w:val="56D832DFD3B94F0CBE9C6BB7AD21A5695"/>
    <w:rsid w:val="00B410F0"/>
    <w:rPr>
      <w:rFonts w:ascii="Arial" w:eastAsiaTheme="minorHAnsi" w:hAnsi="Arial"/>
      <w:sz w:val="24"/>
      <w:lang w:eastAsia="en-US"/>
    </w:rPr>
  </w:style>
  <w:style w:type="paragraph" w:customStyle="1" w:styleId="ADA8BCF8A5724664B4AE3FF2C0ADF0BB4">
    <w:name w:val="ADA8BCF8A5724664B4AE3FF2C0ADF0BB4"/>
    <w:rsid w:val="00B410F0"/>
    <w:rPr>
      <w:rFonts w:ascii="Arial" w:eastAsiaTheme="minorHAnsi" w:hAnsi="Arial"/>
      <w:sz w:val="24"/>
      <w:lang w:eastAsia="en-US"/>
    </w:rPr>
  </w:style>
  <w:style w:type="paragraph" w:customStyle="1" w:styleId="1BBEBF9F27B94B268984E6D7AC1BDAC84">
    <w:name w:val="1BBEBF9F27B94B268984E6D7AC1BDAC84"/>
    <w:rsid w:val="00B410F0"/>
    <w:rPr>
      <w:rFonts w:ascii="Arial" w:eastAsiaTheme="minorHAnsi" w:hAnsi="Arial"/>
      <w:sz w:val="24"/>
      <w:lang w:eastAsia="en-US"/>
    </w:rPr>
  </w:style>
  <w:style w:type="paragraph" w:customStyle="1" w:styleId="15C33013E2954ECDA65331202A28E34711">
    <w:name w:val="15C33013E2954ECDA65331202A28E34711"/>
    <w:rsid w:val="00B410F0"/>
    <w:rPr>
      <w:rFonts w:ascii="Arial" w:eastAsiaTheme="minorHAnsi" w:hAnsi="Arial"/>
      <w:sz w:val="24"/>
      <w:lang w:eastAsia="en-US"/>
    </w:rPr>
  </w:style>
  <w:style w:type="paragraph" w:customStyle="1" w:styleId="9F341FE1C3E24D63A5214619D54B2C3511">
    <w:name w:val="9F341FE1C3E24D63A5214619D54B2C3511"/>
    <w:rsid w:val="00B410F0"/>
    <w:rPr>
      <w:rFonts w:ascii="Arial" w:eastAsiaTheme="minorHAnsi" w:hAnsi="Arial"/>
      <w:sz w:val="24"/>
      <w:lang w:eastAsia="en-US"/>
    </w:rPr>
  </w:style>
  <w:style w:type="paragraph" w:customStyle="1" w:styleId="83AE8FD4EE604DCE9012BD0CF1F7BEFA">
    <w:name w:val="83AE8FD4EE604DCE9012BD0CF1F7BEFA"/>
    <w:rsid w:val="007175C4"/>
  </w:style>
  <w:style w:type="paragraph" w:customStyle="1" w:styleId="802A5588D7CF40E2951F76A9C6AD06B3">
    <w:name w:val="802A5588D7CF40E2951F76A9C6AD06B3"/>
    <w:rsid w:val="007175C4"/>
  </w:style>
  <w:style w:type="paragraph" w:customStyle="1" w:styleId="A9FD33F8E9044C7B88AC32D13CAAF7CC">
    <w:name w:val="A9FD33F8E9044C7B88AC32D13CAAF7CC"/>
    <w:rsid w:val="007175C4"/>
  </w:style>
  <w:style w:type="paragraph" w:customStyle="1" w:styleId="61920C1104D74E4BA85E7AC164296457">
    <w:name w:val="61920C1104D74E4BA85E7AC164296457"/>
    <w:rsid w:val="007175C4"/>
  </w:style>
  <w:style w:type="paragraph" w:customStyle="1" w:styleId="7BE4D991C1314475B35F3687EE4178A5">
    <w:name w:val="7BE4D991C1314475B35F3687EE4178A5"/>
    <w:rsid w:val="007175C4"/>
  </w:style>
  <w:style w:type="paragraph" w:customStyle="1" w:styleId="3548AEBA56D3467AB00C23BEB0EEBB56">
    <w:name w:val="3548AEBA56D3467AB00C23BEB0EEBB56"/>
    <w:rsid w:val="007175C4"/>
  </w:style>
  <w:style w:type="paragraph" w:customStyle="1" w:styleId="7FB758BB3EDE409FA767630984FCC586">
    <w:name w:val="7FB758BB3EDE409FA767630984FCC586"/>
    <w:rsid w:val="007175C4"/>
  </w:style>
  <w:style w:type="paragraph" w:customStyle="1" w:styleId="391940DFE6E2427EA727A9CD02E01AE0">
    <w:name w:val="391940DFE6E2427EA727A9CD02E01AE0"/>
    <w:rsid w:val="007175C4"/>
  </w:style>
  <w:style w:type="paragraph" w:customStyle="1" w:styleId="10DB299BF642473488E4D20138C301F4">
    <w:name w:val="10DB299BF642473488E4D20138C301F4"/>
    <w:rsid w:val="007175C4"/>
  </w:style>
  <w:style w:type="paragraph" w:customStyle="1" w:styleId="44BDD25D5E93498FAF679FF3A47E2BB0">
    <w:name w:val="44BDD25D5E93498FAF679FF3A47E2BB0"/>
    <w:rsid w:val="007175C4"/>
  </w:style>
  <w:style w:type="paragraph" w:customStyle="1" w:styleId="49D8AA3B5E5A4F4684E93FB894A8D98B">
    <w:name w:val="49D8AA3B5E5A4F4684E93FB894A8D98B"/>
    <w:rsid w:val="007175C4"/>
  </w:style>
  <w:style w:type="paragraph" w:customStyle="1" w:styleId="923E2CAF2B854AAFA1D68F06C21976F4">
    <w:name w:val="923E2CAF2B854AAFA1D68F06C21976F4"/>
    <w:rsid w:val="007175C4"/>
  </w:style>
  <w:style w:type="paragraph" w:customStyle="1" w:styleId="A8FD54A13C384690952A98268D405744">
    <w:name w:val="A8FD54A13C384690952A98268D405744"/>
    <w:rsid w:val="007175C4"/>
  </w:style>
  <w:style w:type="paragraph" w:customStyle="1" w:styleId="535809409A4648D69684F21CDF6E35E9">
    <w:name w:val="535809409A4648D69684F21CDF6E35E9"/>
    <w:rsid w:val="007175C4"/>
  </w:style>
  <w:style w:type="paragraph" w:customStyle="1" w:styleId="FBB6F082DCEE4B24B4DEF967F2612FFB50">
    <w:name w:val="FBB6F082DCEE4B24B4DEF967F2612FFB50"/>
    <w:rsid w:val="006F3E5F"/>
    <w:pPr>
      <w:spacing w:after="0"/>
    </w:pPr>
    <w:rPr>
      <w:rFonts w:ascii="Arial" w:eastAsiaTheme="minorHAnsi" w:hAnsi="Arial"/>
      <w:b/>
      <w:color w:val="000000" w:themeColor="text1"/>
      <w:sz w:val="24"/>
      <w:lang w:eastAsia="en-US"/>
    </w:rPr>
  </w:style>
  <w:style w:type="paragraph" w:customStyle="1" w:styleId="B6EFCBF58E814B0FB4A2E11E685036BA35">
    <w:name w:val="B6EFCBF58E814B0FB4A2E11E685036BA35"/>
    <w:rsid w:val="006F3E5F"/>
    <w:pPr>
      <w:spacing w:after="0"/>
    </w:pPr>
    <w:rPr>
      <w:rFonts w:ascii="Arial" w:eastAsiaTheme="minorHAnsi" w:hAnsi="Arial"/>
      <w:b/>
      <w:color w:val="000000" w:themeColor="text1"/>
      <w:sz w:val="24"/>
      <w:lang w:eastAsia="en-US"/>
    </w:rPr>
  </w:style>
  <w:style w:type="paragraph" w:customStyle="1" w:styleId="95E0DCC38A064C58934FB5386DC4403D29">
    <w:name w:val="95E0DCC38A064C58934FB5386DC4403D29"/>
    <w:rsid w:val="006F3E5F"/>
    <w:pPr>
      <w:spacing w:after="0"/>
    </w:pPr>
    <w:rPr>
      <w:rFonts w:ascii="Arial" w:eastAsiaTheme="minorHAnsi" w:hAnsi="Arial"/>
      <w:b/>
      <w:color w:val="000000" w:themeColor="text1"/>
      <w:sz w:val="24"/>
      <w:lang w:eastAsia="en-US"/>
    </w:rPr>
  </w:style>
  <w:style w:type="paragraph" w:customStyle="1" w:styleId="D8372B7F85A24F958B4CF29142F9727529">
    <w:name w:val="D8372B7F85A24F958B4CF29142F9727529"/>
    <w:rsid w:val="006F3E5F"/>
    <w:pPr>
      <w:spacing w:after="0"/>
    </w:pPr>
    <w:rPr>
      <w:rFonts w:ascii="Arial" w:eastAsiaTheme="minorHAnsi" w:hAnsi="Arial"/>
      <w:b/>
      <w:color w:val="000000" w:themeColor="text1"/>
      <w:sz w:val="24"/>
      <w:lang w:eastAsia="en-US"/>
    </w:rPr>
  </w:style>
  <w:style w:type="paragraph" w:customStyle="1" w:styleId="E57A712CEB5443819E0847D1D1E0A21B29">
    <w:name w:val="E57A712CEB5443819E0847D1D1E0A21B29"/>
    <w:rsid w:val="006F3E5F"/>
    <w:pPr>
      <w:spacing w:after="0"/>
    </w:pPr>
    <w:rPr>
      <w:rFonts w:ascii="Arial" w:eastAsiaTheme="minorHAnsi" w:hAnsi="Arial"/>
      <w:b/>
      <w:color w:val="000000" w:themeColor="text1"/>
      <w:sz w:val="24"/>
      <w:lang w:eastAsia="en-US"/>
    </w:rPr>
  </w:style>
  <w:style w:type="paragraph" w:customStyle="1" w:styleId="16F42E566D2343C3A4C9789F85C9324412">
    <w:name w:val="16F42E566D2343C3A4C9789F85C9324412"/>
    <w:rsid w:val="006F3E5F"/>
    <w:pPr>
      <w:spacing w:after="0"/>
    </w:pPr>
    <w:rPr>
      <w:rFonts w:ascii="Arial" w:eastAsiaTheme="minorHAnsi" w:hAnsi="Arial"/>
      <w:b/>
      <w:color w:val="000000" w:themeColor="text1"/>
      <w:sz w:val="24"/>
      <w:lang w:eastAsia="en-US"/>
    </w:rPr>
  </w:style>
  <w:style w:type="paragraph" w:customStyle="1" w:styleId="08FAA5185D9C462BBCE1EB902F1ADDD412">
    <w:name w:val="08FAA5185D9C462BBCE1EB902F1ADDD412"/>
    <w:rsid w:val="006F3E5F"/>
    <w:pPr>
      <w:spacing w:after="0"/>
    </w:pPr>
    <w:rPr>
      <w:rFonts w:ascii="Arial" w:eastAsiaTheme="minorHAnsi" w:hAnsi="Arial"/>
      <w:b/>
      <w:color w:val="000000" w:themeColor="text1"/>
      <w:sz w:val="24"/>
      <w:lang w:eastAsia="en-US"/>
    </w:rPr>
  </w:style>
  <w:style w:type="paragraph" w:customStyle="1" w:styleId="1C2A1A14C06A46C397C764FF16752F7641">
    <w:name w:val="1C2A1A14C06A46C397C764FF16752F7641"/>
    <w:rsid w:val="006F3E5F"/>
    <w:pPr>
      <w:spacing w:after="0"/>
    </w:pPr>
    <w:rPr>
      <w:rFonts w:ascii="Arial" w:eastAsiaTheme="minorHAnsi" w:hAnsi="Arial"/>
      <w:b/>
      <w:color w:val="000000" w:themeColor="text1"/>
      <w:sz w:val="24"/>
      <w:lang w:eastAsia="en-US"/>
    </w:rPr>
  </w:style>
  <w:style w:type="paragraph" w:customStyle="1" w:styleId="BC4A08BD52704849B320D644168B4CE342">
    <w:name w:val="BC4A08BD52704849B320D644168B4CE342"/>
    <w:rsid w:val="006F3E5F"/>
    <w:pPr>
      <w:spacing w:after="0"/>
    </w:pPr>
    <w:rPr>
      <w:rFonts w:ascii="Arial" w:eastAsiaTheme="minorHAnsi" w:hAnsi="Arial"/>
      <w:b/>
      <w:color w:val="000000" w:themeColor="text1"/>
      <w:sz w:val="24"/>
      <w:lang w:eastAsia="en-US"/>
    </w:rPr>
  </w:style>
  <w:style w:type="paragraph" w:customStyle="1" w:styleId="ED9D6DE7D9264488819E206C2193B69841">
    <w:name w:val="ED9D6DE7D9264488819E206C2193B69841"/>
    <w:rsid w:val="006F3E5F"/>
    <w:pPr>
      <w:spacing w:after="0"/>
    </w:pPr>
    <w:rPr>
      <w:rFonts w:ascii="Arial" w:eastAsiaTheme="minorHAnsi" w:hAnsi="Arial"/>
      <w:b/>
      <w:color w:val="000000" w:themeColor="text1"/>
      <w:sz w:val="24"/>
      <w:lang w:eastAsia="en-US"/>
    </w:rPr>
  </w:style>
  <w:style w:type="paragraph" w:customStyle="1" w:styleId="C6A0B4A8DD6F4A5A90006B02DCDB8C5533">
    <w:name w:val="C6A0B4A8DD6F4A5A90006B02DCDB8C5533"/>
    <w:rsid w:val="006F3E5F"/>
    <w:rPr>
      <w:rFonts w:ascii="Arial" w:eastAsiaTheme="minorHAnsi" w:hAnsi="Arial"/>
      <w:sz w:val="24"/>
      <w:lang w:eastAsia="en-US"/>
    </w:rPr>
  </w:style>
  <w:style w:type="paragraph" w:customStyle="1" w:styleId="628D1D54DE1A4872AC660A4B53515A0233">
    <w:name w:val="628D1D54DE1A4872AC660A4B53515A0233"/>
    <w:rsid w:val="006F3E5F"/>
    <w:rPr>
      <w:rFonts w:ascii="Arial" w:eastAsiaTheme="minorHAnsi" w:hAnsi="Arial"/>
      <w:sz w:val="24"/>
      <w:lang w:eastAsia="en-US"/>
    </w:rPr>
  </w:style>
  <w:style w:type="paragraph" w:customStyle="1" w:styleId="32ED938C7EB24CDCBF6836BD375621FC33">
    <w:name w:val="32ED938C7EB24CDCBF6836BD375621FC33"/>
    <w:rsid w:val="006F3E5F"/>
    <w:rPr>
      <w:rFonts w:ascii="Arial" w:eastAsiaTheme="minorHAnsi" w:hAnsi="Arial"/>
      <w:sz w:val="24"/>
      <w:lang w:eastAsia="en-US"/>
    </w:rPr>
  </w:style>
  <w:style w:type="paragraph" w:customStyle="1" w:styleId="7FDE970EA94A437180C1BFC76C7FA78033">
    <w:name w:val="7FDE970EA94A437180C1BFC76C7FA78033"/>
    <w:rsid w:val="006F3E5F"/>
    <w:rPr>
      <w:rFonts w:ascii="Arial" w:eastAsiaTheme="minorHAnsi" w:hAnsi="Arial"/>
      <w:sz w:val="24"/>
      <w:lang w:eastAsia="en-US"/>
    </w:rPr>
  </w:style>
  <w:style w:type="paragraph" w:customStyle="1" w:styleId="D17BB891454A402DA4863A2CA3E472E533">
    <w:name w:val="D17BB891454A402DA4863A2CA3E472E533"/>
    <w:rsid w:val="006F3E5F"/>
    <w:rPr>
      <w:rFonts w:ascii="Arial" w:eastAsiaTheme="minorHAnsi" w:hAnsi="Arial"/>
      <w:sz w:val="24"/>
      <w:lang w:eastAsia="en-US"/>
    </w:rPr>
  </w:style>
  <w:style w:type="paragraph" w:customStyle="1" w:styleId="AE4C08B0108C4B1D83020C78E9147E5B28">
    <w:name w:val="AE4C08B0108C4B1D83020C78E9147E5B28"/>
    <w:rsid w:val="006F3E5F"/>
    <w:rPr>
      <w:rFonts w:ascii="Arial" w:eastAsiaTheme="minorHAnsi" w:hAnsi="Arial"/>
      <w:sz w:val="24"/>
      <w:lang w:eastAsia="en-US"/>
    </w:rPr>
  </w:style>
  <w:style w:type="paragraph" w:customStyle="1" w:styleId="59D7731B6F4847C68EE5D7050FD8F27628">
    <w:name w:val="59D7731B6F4847C68EE5D7050FD8F27628"/>
    <w:rsid w:val="006F3E5F"/>
    <w:rPr>
      <w:rFonts w:ascii="Arial" w:eastAsiaTheme="minorHAnsi" w:hAnsi="Arial"/>
      <w:sz w:val="24"/>
      <w:lang w:eastAsia="en-US"/>
    </w:rPr>
  </w:style>
  <w:style w:type="paragraph" w:customStyle="1" w:styleId="E62681E6DCAF488A93AAA32D9B9E5C9428">
    <w:name w:val="E62681E6DCAF488A93AAA32D9B9E5C9428"/>
    <w:rsid w:val="006F3E5F"/>
    <w:rPr>
      <w:rFonts w:ascii="Arial" w:eastAsiaTheme="minorHAnsi" w:hAnsi="Arial"/>
      <w:sz w:val="24"/>
      <w:lang w:eastAsia="en-US"/>
    </w:rPr>
  </w:style>
  <w:style w:type="paragraph" w:customStyle="1" w:styleId="85DA1DA4C3D746958302A6A26C8B427A26">
    <w:name w:val="85DA1DA4C3D746958302A6A26C8B427A26"/>
    <w:rsid w:val="006F3E5F"/>
    <w:rPr>
      <w:rFonts w:ascii="Arial" w:eastAsiaTheme="minorHAnsi" w:hAnsi="Arial"/>
      <w:sz w:val="24"/>
      <w:lang w:eastAsia="en-US"/>
    </w:rPr>
  </w:style>
  <w:style w:type="paragraph" w:customStyle="1" w:styleId="C884F645DF0E4CE3BCDC99B9837FA24325">
    <w:name w:val="C884F645DF0E4CE3BCDC99B9837FA24325"/>
    <w:rsid w:val="006F3E5F"/>
    <w:rPr>
      <w:rFonts w:ascii="Arial" w:eastAsiaTheme="minorHAnsi" w:hAnsi="Arial"/>
      <w:sz w:val="24"/>
      <w:lang w:eastAsia="en-US"/>
    </w:rPr>
  </w:style>
  <w:style w:type="paragraph" w:customStyle="1" w:styleId="1673DA3EB3444C3CB6DDF510A1D3DA9424">
    <w:name w:val="1673DA3EB3444C3CB6DDF510A1D3DA9424"/>
    <w:rsid w:val="006F3E5F"/>
    <w:rPr>
      <w:rFonts w:ascii="Arial" w:eastAsiaTheme="minorHAnsi" w:hAnsi="Arial"/>
      <w:sz w:val="24"/>
      <w:lang w:eastAsia="en-US"/>
    </w:rPr>
  </w:style>
  <w:style w:type="paragraph" w:customStyle="1" w:styleId="79A14B10FCE540259362430269760D2C22">
    <w:name w:val="79A14B10FCE540259362430269760D2C22"/>
    <w:rsid w:val="006F3E5F"/>
    <w:rPr>
      <w:rFonts w:ascii="Arial" w:eastAsiaTheme="minorHAnsi" w:hAnsi="Arial"/>
      <w:sz w:val="24"/>
      <w:lang w:eastAsia="en-US"/>
    </w:rPr>
  </w:style>
  <w:style w:type="paragraph" w:customStyle="1" w:styleId="896521D7EF044A7FA23A51ADB7E46B6514">
    <w:name w:val="896521D7EF044A7FA23A51ADB7E46B6514"/>
    <w:rsid w:val="006F3E5F"/>
    <w:pPr>
      <w:spacing w:after="0"/>
    </w:pPr>
    <w:rPr>
      <w:rFonts w:ascii="Arial" w:eastAsiaTheme="minorHAnsi" w:hAnsi="Arial"/>
      <w:b/>
      <w:color w:val="000000" w:themeColor="text1"/>
      <w:sz w:val="24"/>
      <w:lang w:eastAsia="en-US"/>
    </w:rPr>
  </w:style>
  <w:style w:type="paragraph" w:customStyle="1" w:styleId="9260A8E5EF5945EB9699E1F5D883C10013">
    <w:name w:val="9260A8E5EF5945EB9699E1F5D883C10013"/>
    <w:rsid w:val="006F3E5F"/>
    <w:pPr>
      <w:spacing w:after="0"/>
    </w:pPr>
    <w:rPr>
      <w:rFonts w:ascii="Arial" w:eastAsiaTheme="minorHAnsi" w:hAnsi="Arial"/>
      <w:b/>
      <w:color w:val="000000" w:themeColor="text1"/>
      <w:sz w:val="24"/>
      <w:lang w:eastAsia="en-US"/>
    </w:rPr>
  </w:style>
  <w:style w:type="paragraph" w:customStyle="1" w:styleId="A0EFAE007D9743769BE6CB3F3EF47AAA12">
    <w:name w:val="A0EFAE007D9743769BE6CB3F3EF47AAA12"/>
    <w:rsid w:val="006F3E5F"/>
    <w:pPr>
      <w:spacing w:after="0"/>
    </w:pPr>
    <w:rPr>
      <w:rFonts w:ascii="Arial" w:eastAsiaTheme="minorHAnsi" w:hAnsi="Arial"/>
      <w:b/>
      <w:color w:val="000000" w:themeColor="text1"/>
      <w:sz w:val="24"/>
      <w:lang w:eastAsia="en-US"/>
    </w:rPr>
  </w:style>
  <w:style w:type="paragraph" w:customStyle="1" w:styleId="A7C370B808D14A82AC4A47ED93B63D41">
    <w:name w:val="A7C370B808D14A82AC4A47ED93B63D41"/>
    <w:rsid w:val="006F3E5F"/>
    <w:rPr>
      <w:rFonts w:ascii="Arial" w:eastAsiaTheme="minorHAnsi" w:hAnsi="Arial"/>
      <w:sz w:val="24"/>
      <w:lang w:eastAsia="en-US"/>
    </w:rPr>
  </w:style>
  <w:style w:type="paragraph" w:customStyle="1" w:styleId="8D22FF0A87A5478C9EBB4917B0A03B4C">
    <w:name w:val="8D22FF0A87A5478C9EBB4917B0A03B4C"/>
    <w:rsid w:val="006F3E5F"/>
    <w:rPr>
      <w:rFonts w:ascii="Arial" w:eastAsiaTheme="minorHAnsi" w:hAnsi="Arial"/>
      <w:sz w:val="24"/>
      <w:lang w:eastAsia="en-US"/>
    </w:rPr>
  </w:style>
  <w:style w:type="paragraph" w:customStyle="1" w:styleId="5E069D3B48054FCCBA5DE2936A97D087">
    <w:name w:val="5E069D3B48054FCCBA5DE2936A97D087"/>
    <w:rsid w:val="006F3E5F"/>
    <w:rPr>
      <w:rFonts w:ascii="Arial" w:eastAsiaTheme="minorHAnsi" w:hAnsi="Arial"/>
      <w:sz w:val="24"/>
      <w:lang w:eastAsia="en-US"/>
    </w:rPr>
  </w:style>
  <w:style w:type="paragraph" w:customStyle="1" w:styleId="6735DDB547B549F5BBF52F676434F502">
    <w:name w:val="6735DDB547B549F5BBF52F676434F502"/>
    <w:rsid w:val="006F3E5F"/>
    <w:rPr>
      <w:rFonts w:ascii="Arial" w:eastAsiaTheme="minorHAnsi" w:hAnsi="Arial"/>
      <w:sz w:val="24"/>
      <w:lang w:eastAsia="en-US"/>
    </w:rPr>
  </w:style>
  <w:style w:type="paragraph" w:customStyle="1" w:styleId="F1DA493C251A43E58E009380EFEC05A0">
    <w:name w:val="F1DA493C251A43E58E009380EFEC05A0"/>
    <w:rsid w:val="006F3E5F"/>
    <w:rPr>
      <w:rFonts w:ascii="Arial" w:eastAsiaTheme="minorHAnsi" w:hAnsi="Arial"/>
      <w:sz w:val="24"/>
      <w:lang w:eastAsia="en-US"/>
    </w:rPr>
  </w:style>
  <w:style w:type="paragraph" w:customStyle="1" w:styleId="0BBF6ACBE94A4152A493193885A191909">
    <w:name w:val="0BBF6ACBE94A4152A493193885A191909"/>
    <w:rsid w:val="006F3E5F"/>
    <w:rPr>
      <w:rFonts w:ascii="Arial" w:eastAsiaTheme="minorHAnsi" w:hAnsi="Arial"/>
      <w:sz w:val="24"/>
      <w:lang w:eastAsia="en-US"/>
    </w:rPr>
  </w:style>
  <w:style w:type="paragraph" w:customStyle="1" w:styleId="5F68B94AA978402AB562253565A255F69">
    <w:name w:val="5F68B94AA978402AB562253565A255F69"/>
    <w:rsid w:val="006F3E5F"/>
    <w:rPr>
      <w:rFonts w:ascii="Arial" w:eastAsiaTheme="minorHAnsi" w:hAnsi="Arial"/>
      <w:sz w:val="24"/>
      <w:lang w:eastAsia="en-US"/>
    </w:rPr>
  </w:style>
  <w:style w:type="paragraph" w:customStyle="1" w:styleId="83E5B113B6654C00A5C678581A8ADD669">
    <w:name w:val="83E5B113B6654C00A5C678581A8ADD669"/>
    <w:rsid w:val="006F3E5F"/>
    <w:rPr>
      <w:rFonts w:ascii="Arial" w:eastAsiaTheme="minorHAnsi" w:hAnsi="Arial"/>
      <w:sz w:val="24"/>
      <w:lang w:eastAsia="en-US"/>
    </w:rPr>
  </w:style>
  <w:style w:type="paragraph" w:customStyle="1" w:styleId="E35FFC577A424515B722E60680501F089">
    <w:name w:val="E35FFC577A424515B722E60680501F089"/>
    <w:rsid w:val="006F3E5F"/>
    <w:rPr>
      <w:rFonts w:ascii="Arial" w:eastAsiaTheme="minorHAnsi" w:hAnsi="Arial"/>
      <w:sz w:val="24"/>
      <w:lang w:eastAsia="en-US"/>
    </w:rPr>
  </w:style>
  <w:style w:type="paragraph" w:customStyle="1" w:styleId="83AE8FD4EE604DCE9012BD0CF1F7BEFA1">
    <w:name w:val="83AE8FD4EE604DCE9012BD0CF1F7BEFA1"/>
    <w:rsid w:val="006F3E5F"/>
    <w:rPr>
      <w:rFonts w:ascii="Arial" w:eastAsiaTheme="minorHAnsi" w:hAnsi="Arial"/>
      <w:sz w:val="24"/>
      <w:lang w:eastAsia="en-US"/>
    </w:rPr>
  </w:style>
  <w:style w:type="paragraph" w:customStyle="1" w:styleId="802A5588D7CF40E2951F76A9C6AD06B31">
    <w:name w:val="802A5588D7CF40E2951F76A9C6AD06B31"/>
    <w:rsid w:val="006F3E5F"/>
    <w:rPr>
      <w:rFonts w:ascii="Arial" w:eastAsiaTheme="minorHAnsi" w:hAnsi="Arial"/>
      <w:sz w:val="24"/>
      <w:lang w:eastAsia="en-US"/>
    </w:rPr>
  </w:style>
  <w:style w:type="paragraph" w:customStyle="1" w:styleId="231B19F02C5F4C4A83983E3BE879A699">
    <w:name w:val="231B19F02C5F4C4A83983E3BE879A699"/>
    <w:rsid w:val="006F3E5F"/>
    <w:pPr>
      <w:tabs>
        <w:tab w:val="center" w:pos="4513"/>
        <w:tab w:val="right" w:pos="9026"/>
      </w:tabs>
      <w:spacing w:after="0" w:line="240" w:lineRule="auto"/>
    </w:pPr>
    <w:rPr>
      <w:rFonts w:ascii="Arial" w:eastAsiaTheme="minorHAnsi" w:hAnsi="Arial"/>
      <w:sz w:val="24"/>
      <w:lang w:eastAsia="en-US"/>
    </w:rPr>
  </w:style>
  <w:style w:type="paragraph" w:customStyle="1" w:styleId="622E192E4721431C92589FEFEF4E67D1">
    <w:name w:val="622E192E4721431C92589FEFEF4E67D1"/>
    <w:rsid w:val="006B39F0"/>
  </w:style>
  <w:style w:type="paragraph" w:customStyle="1" w:styleId="41DE2931FB3B4B1199DAE7AE7C1EE7AB">
    <w:name w:val="41DE2931FB3B4B1199DAE7AE7C1EE7AB"/>
    <w:rsid w:val="006B39F0"/>
  </w:style>
  <w:style w:type="paragraph" w:customStyle="1" w:styleId="E324E27A4FA14C8887A701CAEF49920E">
    <w:name w:val="E324E27A4FA14C8887A701CAEF49920E"/>
    <w:rsid w:val="006B39F0"/>
  </w:style>
  <w:style w:type="paragraph" w:customStyle="1" w:styleId="312F1AB796DC459BBFCC47F37FF440AB">
    <w:name w:val="312F1AB796DC459BBFCC47F37FF440AB"/>
    <w:rsid w:val="006B39F0"/>
  </w:style>
  <w:style w:type="paragraph" w:customStyle="1" w:styleId="FA28BFF0C57844ACAF4AF65C0682468D">
    <w:name w:val="FA28BFF0C57844ACAF4AF65C0682468D"/>
    <w:rsid w:val="006B39F0"/>
  </w:style>
  <w:style w:type="paragraph" w:customStyle="1" w:styleId="65736480D5C946A8BAFB5FD7BA664591">
    <w:name w:val="65736480D5C946A8BAFB5FD7BA664591"/>
    <w:rsid w:val="006B39F0"/>
  </w:style>
  <w:style w:type="paragraph" w:customStyle="1" w:styleId="26373E5830644622BCA4880DDCB291CD">
    <w:name w:val="26373E5830644622BCA4880DDCB291CD"/>
    <w:rsid w:val="006B39F0"/>
  </w:style>
  <w:style w:type="paragraph" w:customStyle="1" w:styleId="24C43DADD5A54666B30D0B70E1A01AFD">
    <w:name w:val="24C43DADD5A54666B30D0B70E1A01AFD"/>
    <w:rsid w:val="006B39F0"/>
  </w:style>
  <w:style w:type="paragraph" w:customStyle="1" w:styleId="E54D760A6902436F8ADB9E6D962B9B77">
    <w:name w:val="E54D760A6902436F8ADB9E6D962B9B77"/>
    <w:rsid w:val="006B39F0"/>
  </w:style>
  <w:style w:type="paragraph" w:customStyle="1" w:styleId="70630C64B7DB4D7CBB5FAFF071A64C02">
    <w:name w:val="70630C64B7DB4D7CBB5FAFF071A64C02"/>
    <w:rsid w:val="006B39F0"/>
  </w:style>
  <w:style w:type="paragraph" w:customStyle="1" w:styleId="FBB6F082DCEE4B24B4DEF967F2612FFB51">
    <w:name w:val="FBB6F082DCEE4B24B4DEF967F2612FFB51"/>
    <w:rsid w:val="006B39F0"/>
    <w:pPr>
      <w:spacing w:after="0"/>
    </w:pPr>
    <w:rPr>
      <w:rFonts w:ascii="Arial" w:eastAsiaTheme="minorHAnsi" w:hAnsi="Arial"/>
      <w:b/>
      <w:color w:val="000000" w:themeColor="text1"/>
      <w:sz w:val="24"/>
      <w:lang w:eastAsia="en-US"/>
    </w:rPr>
  </w:style>
  <w:style w:type="paragraph" w:customStyle="1" w:styleId="B6EFCBF58E814B0FB4A2E11E685036BA36">
    <w:name w:val="B6EFCBF58E814B0FB4A2E11E685036BA36"/>
    <w:rsid w:val="006B39F0"/>
    <w:pPr>
      <w:spacing w:after="0"/>
    </w:pPr>
    <w:rPr>
      <w:rFonts w:ascii="Arial" w:eastAsiaTheme="minorHAnsi" w:hAnsi="Arial"/>
      <w:b/>
      <w:color w:val="000000" w:themeColor="text1"/>
      <w:sz w:val="24"/>
      <w:lang w:eastAsia="en-US"/>
    </w:rPr>
  </w:style>
  <w:style w:type="paragraph" w:customStyle="1" w:styleId="95E0DCC38A064C58934FB5386DC4403D30">
    <w:name w:val="95E0DCC38A064C58934FB5386DC4403D30"/>
    <w:rsid w:val="006B39F0"/>
    <w:pPr>
      <w:spacing w:after="0"/>
    </w:pPr>
    <w:rPr>
      <w:rFonts w:ascii="Arial" w:eastAsiaTheme="minorHAnsi" w:hAnsi="Arial"/>
      <w:b/>
      <w:color w:val="000000" w:themeColor="text1"/>
      <w:sz w:val="24"/>
      <w:lang w:eastAsia="en-US"/>
    </w:rPr>
  </w:style>
  <w:style w:type="paragraph" w:customStyle="1" w:styleId="D8372B7F85A24F958B4CF29142F9727530">
    <w:name w:val="D8372B7F85A24F958B4CF29142F9727530"/>
    <w:rsid w:val="006B39F0"/>
    <w:pPr>
      <w:spacing w:after="0"/>
    </w:pPr>
    <w:rPr>
      <w:rFonts w:ascii="Arial" w:eastAsiaTheme="minorHAnsi" w:hAnsi="Arial"/>
      <w:b/>
      <w:color w:val="000000" w:themeColor="text1"/>
      <w:sz w:val="24"/>
      <w:lang w:eastAsia="en-US"/>
    </w:rPr>
  </w:style>
  <w:style w:type="paragraph" w:customStyle="1" w:styleId="E57A712CEB5443819E0847D1D1E0A21B30">
    <w:name w:val="E57A712CEB5443819E0847D1D1E0A21B30"/>
    <w:rsid w:val="006B39F0"/>
    <w:pPr>
      <w:spacing w:after="0"/>
    </w:pPr>
    <w:rPr>
      <w:rFonts w:ascii="Arial" w:eastAsiaTheme="minorHAnsi" w:hAnsi="Arial"/>
      <w:b/>
      <w:color w:val="000000" w:themeColor="text1"/>
      <w:sz w:val="24"/>
      <w:lang w:eastAsia="en-US"/>
    </w:rPr>
  </w:style>
  <w:style w:type="paragraph" w:customStyle="1" w:styleId="16F42E566D2343C3A4C9789F85C9324413">
    <w:name w:val="16F42E566D2343C3A4C9789F85C9324413"/>
    <w:rsid w:val="006B39F0"/>
    <w:pPr>
      <w:spacing w:after="0"/>
    </w:pPr>
    <w:rPr>
      <w:rFonts w:ascii="Arial" w:eastAsiaTheme="minorHAnsi" w:hAnsi="Arial"/>
      <w:b/>
      <w:color w:val="000000" w:themeColor="text1"/>
      <w:sz w:val="24"/>
      <w:lang w:eastAsia="en-US"/>
    </w:rPr>
  </w:style>
  <w:style w:type="paragraph" w:customStyle="1" w:styleId="08FAA5185D9C462BBCE1EB902F1ADDD413">
    <w:name w:val="08FAA5185D9C462BBCE1EB902F1ADDD413"/>
    <w:rsid w:val="006B39F0"/>
    <w:pPr>
      <w:spacing w:after="0"/>
    </w:pPr>
    <w:rPr>
      <w:rFonts w:ascii="Arial" w:eastAsiaTheme="minorHAnsi" w:hAnsi="Arial"/>
      <w:b/>
      <w:color w:val="000000" w:themeColor="text1"/>
      <w:sz w:val="24"/>
      <w:lang w:eastAsia="en-US"/>
    </w:rPr>
  </w:style>
  <w:style w:type="paragraph" w:customStyle="1" w:styleId="1C2A1A14C06A46C397C764FF16752F7642">
    <w:name w:val="1C2A1A14C06A46C397C764FF16752F7642"/>
    <w:rsid w:val="006B39F0"/>
    <w:pPr>
      <w:spacing w:after="0"/>
    </w:pPr>
    <w:rPr>
      <w:rFonts w:ascii="Arial" w:eastAsiaTheme="minorHAnsi" w:hAnsi="Arial"/>
      <w:b/>
      <w:color w:val="000000" w:themeColor="text1"/>
      <w:sz w:val="24"/>
      <w:lang w:eastAsia="en-US"/>
    </w:rPr>
  </w:style>
  <w:style w:type="paragraph" w:customStyle="1" w:styleId="BC4A08BD52704849B320D644168B4CE343">
    <w:name w:val="BC4A08BD52704849B320D644168B4CE343"/>
    <w:rsid w:val="006B39F0"/>
    <w:pPr>
      <w:spacing w:after="0"/>
    </w:pPr>
    <w:rPr>
      <w:rFonts w:ascii="Arial" w:eastAsiaTheme="minorHAnsi" w:hAnsi="Arial"/>
      <w:b/>
      <w:color w:val="000000" w:themeColor="text1"/>
      <w:sz w:val="24"/>
      <w:lang w:eastAsia="en-US"/>
    </w:rPr>
  </w:style>
  <w:style w:type="paragraph" w:customStyle="1" w:styleId="ED9D6DE7D9264488819E206C2193B69842">
    <w:name w:val="ED9D6DE7D9264488819E206C2193B69842"/>
    <w:rsid w:val="006B39F0"/>
    <w:pPr>
      <w:spacing w:after="0"/>
    </w:pPr>
    <w:rPr>
      <w:rFonts w:ascii="Arial" w:eastAsiaTheme="minorHAnsi" w:hAnsi="Arial"/>
      <w:b/>
      <w:color w:val="000000" w:themeColor="text1"/>
      <w:sz w:val="24"/>
      <w:lang w:eastAsia="en-US"/>
    </w:rPr>
  </w:style>
  <w:style w:type="paragraph" w:customStyle="1" w:styleId="C6A0B4A8DD6F4A5A90006B02DCDB8C5534">
    <w:name w:val="C6A0B4A8DD6F4A5A90006B02DCDB8C5534"/>
    <w:rsid w:val="006B39F0"/>
    <w:rPr>
      <w:rFonts w:ascii="Arial" w:eastAsiaTheme="minorHAnsi" w:hAnsi="Arial"/>
      <w:sz w:val="24"/>
      <w:lang w:eastAsia="en-US"/>
    </w:rPr>
  </w:style>
  <w:style w:type="paragraph" w:customStyle="1" w:styleId="628D1D54DE1A4872AC660A4B53515A0234">
    <w:name w:val="628D1D54DE1A4872AC660A4B53515A0234"/>
    <w:rsid w:val="006B39F0"/>
    <w:rPr>
      <w:rFonts w:ascii="Arial" w:eastAsiaTheme="minorHAnsi" w:hAnsi="Arial"/>
      <w:sz w:val="24"/>
      <w:lang w:eastAsia="en-US"/>
    </w:rPr>
  </w:style>
  <w:style w:type="paragraph" w:customStyle="1" w:styleId="32ED938C7EB24CDCBF6836BD375621FC34">
    <w:name w:val="32ED938C7EB24CDCBF6836BD375621FC34"/>
    <w:rsid w:val="006B39F0"/>
    <w:rPr>
      <w:rFonts w:ascii="Arial" w:eastAsiaTheme="minorHAnsi" w:hAnsi="Arial"/>
      <w:sz w:val="24"/>
      <w:lang w:eastAsia="en-US"/>
    </w:rPr>
  </w:style>
  <w:style w:type="paragraph" w:customStyle="1" w:styleId="7FDE970EA94A437180C1BFC76C7FA78034">
    <w:name w:val="7FDE970EA94A437180C1BFC76C7FA78034"/>
    <w:rsid w:val="006B39F0"/>
    <w:rPr>
      <w:rFonts w:ascii="Arial" w:eastAsiaTheme="minorHAnsi" w:hAnsi="Arial"/>
      <w:sz w:val="24"/>
      <w:lang w:eastAsia="en-US"/>
    </w:rPr>
  </w:style>
  <w:style w:type="paragraph" w:customStyle="1" w:styleId="D17BB891454A402DA4863A2CA3E472E534">
    <w:name w:val="D17BB891454A402DA4863A2CA3E472E534"/>
    <w:rsid w:val="006B39F0"/>
    <w:rPr>
      <w:rFonts w:ascii="Arial" w:eastAsiaTheme="minorHAnsi" w:hAnsi="Arial"/>
      <w:sz w:val="24"/>
      <w:lang w:eastAsia="en-US"/>
    </w:rPr>
  </w:style>
  <w:style w:type="paragraph" w:customStyle="1" w:styleId="AE4C08B0108C4B1D83020C78E9147E5B29">
    <w:name w:val="AE4C08B0108C4B1D83020C78E9147E5B29"/>
    <w:rsid w:val="006B39F0"/>
    <w:rPr>
      <w:rFonts w:ascii="Arial" w:eastAsiaTheme="minorHAnsi" w:hAnsi="Arial"/>
      <w:sz w:val="24"/>
      <w:lang w:eastAsia="en-US"/>
    </w:rPr>
  </w:style>
  <w:style w:type="paragraph" w:customStyle="1" w:styleId="59D7731B6F4847C68EE5D7050FD8F27629">
    <w:name w:val="59D7731B6F4847C68EE5D7050FD8F27629"/>
    <w:rsid w:val="006B39F0"/>
    <w:rPr>
      <w:rFonts w:ascii="Arial" w:eastAsiaTheme="minorHAnsi" w:hAnsi="Arial"/>
      <w:sz w:val="24"/>
      <w:lang w:eastAsia="en-US"/>
    </w:rPr>
  </w:style>
  <w:style w:type="paragraph" w:customStyle="1" w:styleId="E62681E6DCAF488A93AAA32D9B9E5C9429">
    <w:name w:val="E62681E6DCAF488A93AAA32D9B9E5C9429"/>
    <w:rsid w:val="006B39F0"/>
    <w:rPr>
      <w:rFonts w:ascii="Arial" w:eastAsiaTheme="minorHAnsi" w:hAnsi="Arial"/>
      <w:sz w:val="24"/>
      <w:lang w:eastAsia="en-US"/>
    </w:rPr>
  </w:style>
  <w:style w:type="paragraph" w:customStyle="1" w:styleId="85DA1DA4C3D746958302A6A26C8B427A27">
    <w:name w:val="85DA1DA4C3D746958302A6A26C8B427A27"/>
    <w:rsid w:val="006B39F0"/>
    <w:rPr>
      <w:rFonts w:ascii="Arial" w:eastAsiaTheme="minorHAnsi" w:hAnsi="Arial"/>
      <w:sz w:val="24"/>
      <w:lang w:eastAsia="en-US"/>
    </w:rPr>
  </w:style>
  <w:style w:type="paragraph" w:customStyle="1" w:styleId="C884F645DF0E4CE3BCDC99B9837FA24326">
    <w:name w:val="C884F645DF0E4CE3BCDC99B9837FA24326"/>
    <w:rsid w:val="006B39F0"/>
    <w:rPr>
      <w:rFonts w:ascii="Arial" w:eastAsiaTheme="minorHAnsi" w:hAnsi="Arial"/>
      <w:sz w:val="24"/>
      <w:lang w:eastAsia="en-US"/>
    </w:rPr>
  </w:style>
  <w:style w:type="paragraph" w:customStyle="1" w:styleId="1673DA3EB3444C3CB6DDF510A1D3DA9425">
    <w:name w:val="1673DA3EB3444C3CB6DDF510A1D3DA9425"/>
    <w:rsid w:val="006B39F0"/>
    <w:rPr>
      <w:rFonts w:ascii="Arial" w:eastAsiaTheme="minorHAnsi" w:hAnsi="Arial"/>
      <w:sz w:val="24"/>
      <w:lang w:eastAsia="en-US"/>
    </w:rPr>
  </w:style>
  <w:style w:type="paragraph" w:customStyle="1" w:styleId="79A14B10FCE540259362430269760D2C23">
    <w:name w:val="79A14B10FCE540259362430269760D2C23"/>
    <w:rsid w:val="006B39F0"/>
    <w:rPr>
      <w:rFonts w:ascii="Arial" w:eastAsiaTheme="minorHAnsi" w:hAnsi="Arial"/>
      <w:sz w:val="24"/>
      <w:lang w:eastAsia="en-US"/>
    </w:rPr>
  </w:style>
  <w:style w:type="paragraph" w:customStyle="1" w:styleId="896521D7EF044A7FA23A51ADB7E46B6515">
    <w:name w:val="896521D7EF044A7FA23A51ADB7E46B6515"/>
    <w:rsid w:val="006B39F0"/>
    <w:pPr>
      <w:spacing w:after="0"/>
    </w:pPr>
    <w:rPr>
      <w:rFonts w:ascii="Arial" w:eastAsiaTheme="minorHAnsi" w:hAnsi="Arial"/>
      <w:b/>
      <w:color w:val="000000" w:themeColor="text1"/>
      <w:sz w:val="24"/>
      <w:lang w:eastAsia="en-US"/>
    </w:rPr>
  </w:style>
  <w:style w:type="paragraph" w:customStyle="1" w:styleId="9260A8E5EF5945EB9699E1F5D883C10014">
    <w:name w:val="9260A8E5EF5945EB9699E1F5D883C10014"/>
    <w:rsid w:val="006B39F0"/>
    <w:pPr>
      <w:spacing w:after="0"/>
    </w:pPr>
    <w:rPr>
      <w:rFonts w:ascii="Arial" w:eastAsiaTheme="minorHAnsi" w:hAnsi="Arial"/>
      <w:b/>
      <w:color w:val="000000" w:themeColor="text1"/>
      <w:sz w:val="24"/>
      <w:lang w:eastAsia="en-US"/>
    </w:rPr>
  </w:style>
  <w:style w:type="paragraph" w:customStyle="1" w:styleId="A0EFAE007D9743769BE6CB3F3EF47AAA13">
    <w:name w:val="A0EFAE007D9743769BE6CB3F3EF47AAA13"/>
    <w:rsid w:val="006B39F0"/>
    <w:pPr>
      <w:spacing w:after="0"/>
    </w:pPr>
    <w:rPr>
      <w:rFonts w:ascii="Arial" w:eastAsiaTheme="minorHAnsi" w:hAnsi="Arial"/>
      <w:b/>
      <w:color w:val="000000" w:themeColor="text1"/>
      <w:sz w:val="24"/>
      <w:lang w:eastAsia="en-US"/>
    </w:rPr>
  </w:style>
  <w:style w:type="paragraph" w:customStyle="1" w:styleId="622E192E4721431C92589FEFEF4E67D11">
    <w:name w:val="622E192E4721431C92589FEFEF4E67D11"/>
    <w:rsid w:val="006B39F0"/>
    <w:rPr>
      <w:rFonts w:ascii="Arial" w:eastAsiaTheme="minorHAnsi" w:hAnsi="Arial"/>
      <w:sz w:val="24"/>
      <w:lang w:eastAsia="en-US"/>
    </w:rPr>
  </w:style>
  <w:style w:type="paragraph" w:customStyle="1" w:styleId="41DE2931FB3B4B1199DAE7AE7C1EE7AB1">
    <w:name w:val="41DE2931FB3B4B1199DAE7AE7C1EE7AB1"/>
    <w:rsid w:val="006B39F0"/>
    <w:rPr>
      <w:rFonts w:ascii="Arial" w:eastAsiaTheme="minorHAnsi" w:hAnsi="Arial"/>
      <w:sz w:val="24"/>
      <w:lang w:eastAsia="en-US"/>
    </w:rPr>
  </w:style>
  <w:style w:type="paragraph" w:customStyle="1" w:styleId="E324E27A4FA14C8887A701CAEF49920E1">
    <w:name w:val="E324E27A4FA14C8887A701CAEF49920E1"/>
    <w:rsid w:val="006B39F0"/>
    <w:rPr>
      <w:rFonts w:ascii="Arial" w:eastAsiaTheme="minorHAnsi" w:hAnsi="Arial"/>
      <w:sz w:val="24"/>
      <w:lang w:eastAsia="en-US"/>
    </w:rPr>
  </w:style>
  <w:style w:type="paragraph" w:customStyle="1" w:styleId="312F1AB796DC459BBFCC47F37FF440AB1">
    <w:name w:val="312F1AB796DC459BBFCC47F37FF440AB1"/>
    <w:rsid w:val="006B39F0"/>
    <w:rPr>
      <w:rFonts w:ascii="Arial" w:eastAsiaTheme="minorHAnsi" w:hAnsi="Arial"/>
      <w:sz w:val="24"/>
      <w:lang w:eastAsia="en-US"/>
    </w:rPr>
  </w:style>
  <w:style w:type="paragraph" w:customStyle="1" w:styleId="FA28BFF0C57844ACAF4AF65C0682468D1">
    <w:name w:val="FA28BFF0C57844ACAF4AF65C0682468D1"/>
    <w:rsid w:val="006B39F0"/>
    <w:rPr>
      <w:rFonts w:ascii="Arial" w:eastAsiaTheme="minorHAnsi" w:hAnsi="Arial"/>
      <w:sz w:val="24"/>
      <w:lang w:eastAsia="en-US"/>
    </w:rPr>
  </w:style>
  <w:style w:type="paragraph" w:customStyle="1" w:styleId="26373E5830644622BCA4880DDCB291CD1">
    <w:name w:val="26373E5830644622BCA4880DDCB291CD1"/>
    <w:rsid w:val="006B39F0"/>
    <w:rPr>
      <w:rFonts w:ascii="Arial" w:eastAsiaTheme="minorHAnsi" w:hAnsi="Arial"/>
      <w:sz w:val="24"/>
      <w:lang w:eastAsia="en-US"/>
    </w:rPr>
  </w:style>
  <w:style w:type="paragraph" w:customStyle="1" w:styleId="24C43DADD5A54666B30D0B70E1A01AFD1">
    <w:name w:val="24C43DADD5A54666B30D0B70E1A01AFD1"/>
    <w:rsid w:val="006B39F0"/>
    <w:rPr>
      <w:rFonts w:ascii="Arial" w:eastAsiaTheme="minorHAnsi" w:hAnsi="Arial"/>
      <w:sz w:val="24"/>
      <w:lang w:eastAsia="en-US"/>
    </w:rPr>
  </w:style>
  <w:style w:type="paragraph" w:customStyle="1" w:styleId="E54D760A6902436F8ADB9E6D962B9B771">
    <w:name w:val="E54D760A6902436F8ADB9E6D962B9B771"/>
    <w:rsid w:val="006B39F0"/>
    <w:rPr>
      <w:rFonts w:ascii="Arial" w:eastAsiaTheme="minorHAnsi" w:hAnsi="Arial"/>
      <w:sz w:val="24"/>
      <w:lang w:eastAsia="en-US"/>
    </w:rPr>
  </w:style>
  <w:style w:type="paragraph" w:customStyle="1" w:styleId="70630C64B7DB4D7CBB5FAFF071A64C021">
    <w:name w:val="70630C64B7DB4D7CBB5FAFF071A64C021"/>
    <w:rsid w:val="006B39F0"/>
    <w:rPr>
      <w:rFonts w:ascii="Arial" w:eastAsiaTheme="minorHAnsi" w:hAnsi="Arial"/>
      <w:sz w:val="24"/>
      <w:lang w:eastAsia="en-US"/>
    </w:rPr>
  </w:style>
  <w:style w:type="paragraph" w:customStyle="1" w:styleId="0BBF6ACBE94A4152A493193885A1919010">
    <w:name w:val="0BBF6ACBE94A4152A493193885A1919010"/>
    <w:rsid w:val="006B39F0"/>
    <w:rPr>
      <w:rFonts w:ascii="Arial" w:eastAsiaTheme="minorHAnsi" w:hAnsi="Arial"/>
      <w:sz w:val="24"/>
      <w:lang w:eastAsia="en-US"/>
    </w:rPr>
  </w:style>
  <w:style w:type="paragraph" w:customStyle="1" w:styleId="5F68B94AA978402AB562253565A255F610">
    <w:name w:val="5F68B94AA978402AB562253565A255F610"/>
    <w:rsid w:val="006B39F0"/>
    <w:rPr>
      <w:rFonts w:ascii="Arial" w:eastAsiaTheme="minorHAnsi" w:hAnsi="Arial"/>
      <w:sz w:val="24"/>
      <w:lang w:eastAsia="en-US"/>
    </w:rPr>
  </w:style>
  <w:style w:type="paragraph" w:customStyle="1" w:styleId="83E5B113B6654C00A5C678581A8ADD6610">
    <w:name w:val="83E5B113B6654C00A5C678581A8ADD6610"/>
    <w:rsid w:val="006B39F0"/>
    <w:rPr>
      <w:rFonts w:ascii="Arial" w:eastAsiaTheme="minorHAnsi" w:hAnsi="Arial"/>
      <w:sz w:val="24"/>
      <w:lang w:eastAsia="en-US"/>
    </w:rPr>
  </w:style>
  <w:style w:type="paragraph" w:customStyle="1" w:styleId="E35FFC577A424515B722E60680501F0810">
    <w:name w:val="E35FFC577A424515B722E60680501F0810"/>
    <w:rsid w:val="006B39F0"/>
    <w:rPr>
      <w:rFonts w:ascii="Arial" w:eastAsiaTheme="minorHAnsi" w:hAnsi="Arial"/>
      <w:sz w:val="24"/>
      <w:lang w:eastAsia="en-US"/>
    </w:rPr>
  </w:style>
  <w:style w:type="paragraph" w:customStyle="1" w:styleId="1D829D5A54554CE8AA0B133C25593B71">
    <w:name w:val="1D829D5A54554CE8AA0B133C25593B71"/>
    <w:rsid w:val="006B39F0"/>
    <w:rPr>
      <w:rFonts w:ascii="Arial" w:eastAsiaTheme="minorHAnsi" w:hAnsi="Arial"/>
      <w:sz w:val="24"/>
      <w:lang w:eastAsia="en-US"/>
    </w:rPr>
  </w:style>
  <w:style w:type="paragraph" w:customStyle="1" w:styleId="83AE8FD4EE604DCE9012BD0CF1F7BEFA2">
    <w:name w:val="83AE8FD4EE604DCE9012BD0CF1F7BEFA2"/>
    <w:rsid w:val="006B39F0"/>
    <w:rPr>
      <w:rFonts w:ascii="Arial" w:eastAsiaTheme="minorHAnsi" w:hAnsi="Arial"/>
      <w:sz w:val="24"/>
      <w:lang w:eastAsia="en-US"/>
    </w:rPr>
  </w:style>
  <w:style w:type="paragraph" w:customStyle="1" w:styleId="802A5588D7CF40E2951F76A9C6AD06B32">
    <w:name w:val="802A5588D7CF40E2951F76A9C6AD06B32"/>
    <w:rsid w:val="006B39F0"/>
    <w:rPr>
      <w:rFonts w:ascii="Arial" w:eastAsiaTheme="minorHAnsi" w:hAnsi="Arial"/>
      <w:sz w:val="24"/>
      <w:lang w:eastAsia="en-US"/>
    </w:rPr>
  </w:style>
  <w:style w:type="paragraph" w:customStyle="1" w:styleId="231B19F02C5F4C4A83983E3BE879A6991">
    <w:name w:val="231B19F02C5F4C4A83983E3BE879A6991"/>
    <w:rsid w:val="006B39F0"/>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
    <w:name w:val="74AD6E3792E14D688C92BDA716D91B82"/>
    <w:rsid w:val="00CF37CD"/>
  </w:style>
  <w:style w:type="paragraph" w:customStyle="1" w:styleId="43564265EA3C4164A9C09243F9E4352E">
    <w:name w:val="43564265EA3C4164A9C09243F9E4352E"/>
    <w:rsid w:val="00CF37CD"/>
  </w:style>
  <w:style w:type="paragraph" w:customStyle="1" w:styleId="74AD6E3792E14D688C92BDA716D91B821">
    <w:name w:val="74AD6E3792E14D688C92BDA716D91B821"/>
    <w:rsid w:val="00FE76A2"/>
    <w:pPr>
      <w:spacing w:after="0"/>
    </w:pPr>
    <w:rPr>
      <w:rFonts w:ascii="Arial" w:eastAsiaTheme="minorHAnsi" w:hAnsi="Arial"/>
      <w:b/>
      <w:color w:val="000000" w:themeColor="text1"/>
      <w:sz w:val="24"/>
      <w:lang w:eastAsia="en-US"/>
    </w:rPr>
  </w:style>
  <w:style w:type="paragraph" w:customStyle="1" w:styleId="43564265EA3C4164A9C09243F9E4352E1">
    <w:name w:val="43564265EA3C4164A9C09243F9E4352E1"/>
    <w:rsid w:val="00FE76A2"/>
    <w:rPr>
      <w:rFonts w:ascii="Arial" w:eastAsiaTheme="minorHAnsi" w:hAnsi="Arial"/>
      <w:sz w:val="24"/>
      <w:lang w:eastAsia="en-US"/>
    </w:rPr>
  </w:style>
  <w:style w:type="paragraph" w:customStyle="1" w:styleId="95E0DCC38A064C58934FB5386DC4403D31">
    <w:name w:val="95E0DCC38A064C58934FB5386DC4403D31"/>
    <w:rsid w:val="00FE76A2"/>
    <w:pPr>
      <w:spacing w:after="0"/>
    </w:pPr>
    <w:rPr>
      <w:rFonts w:ascii="Arial" w:eastAsiaTheme="minorHAnsi" w:hAnsi="Arial"/>
      <w:b/>
      <w:color w:val="000000" w:themeColor="text1"/>
      <w:sz w:val="24"/>
      <w:lang w:eastAsia="en-US"/>
    </w:rPr>
  </w:style>
  <w:style w:type="paragraph" w:customStyle="1" w:styleId="D8372B7F85A24F958B4CF29142F9727531">
    <w:name w:val="D8372B7F85A24F958B4CF29142F9727531"/>
    <w:rsid w:val="00FE76A2"/>
    <w:pPr>
      <w:spacing w:after="0"/>
    </w:pPr>
    <w:rPr>
      <w:rFonts w:ascii="Arial" w:eastAsiaTheme="minorHAnsi" w:hAnsi="Arial"/>
      <w:b/>
      <w:color w:val="000000" w:themeColor="text1"/>
      <w:sz w:val="24"/>
      <w:lang w:eastAsia="en-US"/>
    </w:rPr>
  </w:style>
  <w:style w:type="paragraph" w:customStyle="1" w:styleId="E57A712CEB5443819E0847D1D1E0A21B31">
    <w:name w:val="E57A712CEB5443819E0847D1D1E0A21B31"/>
    <w:rsid w:val="00FE76A2"/>
    <w:pPr>
      <w:spacing w:after="0"/>
    </w:pPr>
    <w:rPr>
      <w:rFonts w:ascii="Arial" w:eastAsiaTheme="minorHAnsi" w:hAnsi="Arial"/>
      <w:b/>
      <w:color w:val="000000" w:themeColor="text1"/>
      <w:sz w:val="24"/>
      <w:lang w:eastAsia="en-US"/>
    </w:rPr>
  </w:style>
  <w:style w:type="paragraph" w:customStyle="1" w:styleId="16F42E566D2343C3A4C9789F85C9324414">
    <w:name w:val="16F42E566D2343C3A4C9789F85C9324414"/>
    <w:rsid w:val="00FE76A2"/>
    <w:pPr>
      <w:spacing w:after="0"/>
    </w:pPr>
    <w:rPr>
      <w:rFonts w:ascii="Arial" w:eastAsiaTheme="minorHAnsi" w:hAnsi="Arial"/>
      <w:b/>
      <w:color w:val="000000" w:themeColor="text1"/>
      <w:sz w:val="24"/>
      <w:lang w:eastAsia="en-US"/>
    </w:rPr>
  </w:style>
  <w:style w:type="paragraph" w:customStyle="1" w:styleId="08FAA5185D9C462BBCE1EB902F1ADDD414">
    <w:name w:val="08FAA5185D9C462BBCE1EB902F1ADDD414"/>
    <w:rsid w:val="00FE76A2"/>
    <w:pPr>
      <w:spacing w:after="0"/>
    </w:pPr>
    <w:rPr>
      <w:rFonts w:ascii="Arial" w:eastAsiaTheme="minorHAnsi" w:hAnsi="Arial"/>
      <w:b/>
      <w:color w:val="000000" w:themeColor="text1"/>
      <w:sz w:val="24"/>
      <w:lang w:eastAsia="en-US"/>
    </w:rPr>
  </w:style>
  <w:style w:type="paragraph" w:customStyle="1" w:styleId="1C2A1A14C06A46C397C764FF16752F7643">
    <w:name w:val="1C2A1A14C06A46C397C764FF16752F7643"/>
    <w:rsid w:val="00FE76A2"/>
    <w:pPr>
      <w:spacing w:after="0"/>
    </w:pPr>
    <w:rPr>
      <w:rFonts w:ascii="Arial" w:eastAsiaTheme="minorHAnsi" w:hAnsi="Arial"/>
      <w:b/>
      <w:color w:val="000000" w:themeColor="text1"/>
      <w:sz w:val="24"/>
      <w:lang w:eastAsia="en-US"/>
    </w:rPr>
  </w:style>
  <w:style w:type="paragraph" w:customStyle="1" w:styleId="BC4A08BD52704849B320D644168B4CE344">
    <w:name w:val="BC4A08BD52704849B320D644168B4CE344"/>
    <w:rsid w:val="00FE76A2"/>
    <w:pPr>
      <w:spacing w:after="0"/>
    </w:pPr>
    <w:rPr>
      <w:rFonts w:ascii="Arial" w:eastAsiaTheme="minorHAnsi" w:hAnsi="Arial"/>
      <w:b/>
      <w:color w:val="000000" w:themeColor="text1"/>
      <w:sz w:val="24"/>
      <w:lang w:eastAsia="en-US"/>
    </w:rPr>
  </w:style>
  <w:style w:type="paragraph" w:customStyle="1" w:styleId="ED9D6DE7D9264488819E206C2193B69843">
    <w:name w:val="ED9D6DE7D9264488819E206C2193B69843"/>
    <w:rsid w:val="00FE76A2"/>
    <w:pPr>
      <w:spacing w:after="0"/>
    </w:pPr>
    <w:rPr>
      <w:rFonts w:ascii="Arial" w:eastAsiaTheme="minorHAnsi" w:hAnsi="Arial"/>
      <w:b/>
      <w:color w:val="000000" w:themeColor="text1"/>
      <w:sz w:val="24"/>
      <w:lang w:eastAsia="en-US"/>
    </w:rPr>
  </w:style>
  <w:style w:type="paragraph" w:customStyle="1" w:styleId="C6A0B4A8DD6F4A5A90006B02DCDB8C5535">
    <w:name w:val="C6A0B4A8DD6F4A5A90006B02DCDB8C5535"/>
    <w:rsid w:val="00FE76A2"/>
    <w:rPr>
      <w:rFonts w:ascii="Arial" w:eastAsiaTheme="minorHAnsi" w:hAnsi="Arial"/>
      <w:sz w:val="24"/>
      <w:lang w:eastAsia="en-US"/>
    </w:rPr>
  </w:style>
  <w:style w:type="paragraph" w:customStyle="1" w:styleId="628D1D54DE1A4872AC660A4B53515A0235">
    <w:name w:val="628D1D54DE1A4872AC660A4B53515A0235"/>
    <w:rsid w:val="00FE76A2"/>
    <w:rPr>
      <w:rFonts w:ascii="Arial" w:eastAsiaTheme="minorHAnsi" w:hAnsi="Arial"/>
      <w:sz w:val="24"/>
      <w:lang w:eastAsia="en-US"/>
    </w:rPr>
  </w:style>
  <w:style w:type="paragraph" w:customStyle="1" w:styleId="32ED938C7EB24CDCBF6836BD375621FC35">
    <w:name w:val="32ED938C7EB24CDCBF6836BD375621FC35"/>
    <w:rsid w:val="00FE76A2"/>
    <w:rPr>
      <w:rFonts w:ascii="Arial" w:eastAsiaTheme="minorHAnsi" w:hAnsi="Arial"/>
      <w:sz w:val="24"/>
      <w:lang w:eastAsia="en-US"/>
    </w:rPr>
  </w:style>
  <w:style w:type="paragraph" w:customStyle="1" w:styleId="7FDE970EA94A437180C1BFC76C7FA78035">
    <w:name w:val="7FDE970EA94A437180C1BFC76C7FA78035"/>
    <w:rsid w:val="00FE76A2"/>
    <w:rPr>
      <w:rFonts w:ascii="Arial" w:eastAsiaTheme="minorHAnsi" w:hAnsi="Arial"/>
      <w:sz w:val="24"/>
      <w:lang w:eastAsia="en-US"/>
    </w:rPr>
  </w:style>
  <w:style w:type="paragraph" w:customStyle="1" w:styleId="D17BB891454A402DA4863A2CA3E472E535">
    <w:name w:val="D17BB891454A402DA4863A2CA3E472E535"/>
    <w:rsid w:val="00FE76A2"/>
    <w:rPr>
      <w:rFonts w:ascii="Arial" w:eastAsiaTheme="minorHAnsi" w:hAnsi="Arial"/>
      <w:sz w:val="24"/>
      <w:lang w:eastAsia="en-US"/>
    </w:rPr>
  </w:style>
  <w:style w:type="paragraph" w:customStyle="1" w:styleId="AE4C08B0108C4B1D83020C78E9147E5B30">
    <w:name w:val="AE4C08B0108C4B1D83020C78E9147E5B30"/>
    <w:rsid w:val="00FE76A2"/>
    <w:rPr>
      <w:rFonts w:ascii="Arial" w:eastAsiaTheme="minorHAnsi" w:hAnsi="Arial"/>
      <w:sz w:val="24"/>
      <w:lang w:eastAsia="en-US"/>
    </w:rPr>
  </w:style>
  <w:style w:type="paragraph" w:customStyle="1" w:styleId="59D7731B6F4847C68EE5D7050FD8F27630">
    <w:name w:val="59D7731B6F4847C68EE5D7050FD8F27630"/>
    <w:rsid w:val="00FE76A2"/>
    <w:rPr>
      <w:rFonts w:ascii="Arial" w:eastAsiaTheme="minorHAnsi" w:hAnsi="Arial"/>
      <w:sz w:val="24"/>
      <w:lang w:eastAsia="en-US"/>
    </w:rPr>
  </w:style>
  <w:style w:type="paragraph" w:customStyle="1" w:styleId="E62681E6DCAF488A93AAA32D9B9E5C9430">
    <w:name w:val="E62681E6DCAF488A93AAA32D9B9E5C9430"/>
    <w:rsid w:val="00FE76A2"/>
    <w:rPr>
      <w:rFonts w:ascii="Arial" w:eastAsiaTheme="minorHAnsi" w:hAnsi="Arial"/>
      <w:sz w:val="24"/>
      <w:lang w:eastAsia="en-US"/>
    </w:rPr>
  </w:style>
  <w:style w:type="paragraph" w:customStyle="1" w:styleId="85DA1DA4C3D746958302A6A26C8B427A28">
    <w:name w:val="85DA1DA4C3D746958302A6A26C8B427A28"/>
    <w:rsid w:val="00FE76A2"/>
    <w:rPr>
      <w:rFonts w:ascii="Arial" w:eastAsiaTheme="minorHAnsi" w:hAnsi="Arial"/>
      <w:sz w:val="24"/>
      <w:lang w:eastAsia="en-US"/>
    </w:rPr>
  </w:style>
  <w:style w:type="paragraph" w:customStyle="1" w:styleId="C884F645DF0E4CE3BCDC99B9837FA24327">
    <w:name w:val="C884F645DF0E4CE3BCDC99B9837FA24327"/>
    <w:rsid w:val="00FE76A2"/>
    <w:rPr>
      <w:rFonts w:ascii="Arial" w:eastAsiaTheme="minorHAnsi" w:hAnsi="Arial"/>
      <w:sz w:val="24"/>
      <w:lang w:eastAsia="en-US"/>
    </w:rPr>
  </w:style>
  <w:style w:type="paragraph" w:customStyle="1" w:styleId="1673DA3EB3444C3CB6DDF510A1D3DA9426">
    <w:name w:val="1673DA3EB3444C3CB6DDF510A1D3DA9426"/>
    <w:rsid w:val="00FE76A2"/>
    <w:rPr>
      <w:rFonts w:ascii="Arial" w:eastAsiaTheme="minorHAnsi" w:hAnsi="Arial"/>
      <w:sz w:val="24"/>
      <w:lang w:eastAsia="en-US"/>
    </w:rPr>
  </w:style>
  <w:style w:type="paragraph" w:customStyle="1" w:styleId="79A14B10FCE540259362430269760D2C24">
    <w:name w:val="79A14B10FCE540259362430269760D2C24"/>
    <w:rsid w:val="00FE76A2"/>
    <w:rPr>
      <w:rFonts w:ascii="Arial" w:eastAsiaTheme="minorHAnsi" w:hAnsi="Arial"/>
      <w:sz w:val="24"/>
      <w:lang w:eastAsia="en-US"/>
    </w:rPr>
  </w:style>
  <w:style w:type="paragraph" w:customStyle="1" w:styleId="896521D7EF044A7FA23A51ADB7E46B6516">
    <w:name w:val="896521D7EF044A7FA23A51ADB7E46B6516"/>
    <w:rsid w:val="00FE76A2"/>
    <w:pPr>
      <w:spacing w:after="0"/>
    </w:pPr>
    <w:rPr>
      <w:rFonts w:ascii="Arial" w:eastAsiaTheme="minorHAnsi" w:hAnsi="Arial"/>
      <w:b/>
      <w:color w:val="000000" w:themeColor="text1"/>
      <w:sz w:val="24"/>
      <w:lang w:eastAsia="en-US"/>
    </w:rPr>
  </w:style>
  <w:style w:type="paragraph" w:customStyle="1" w:styleId="9260A8E5EF5945EB9699E1F5D883C10015">
    <w:name w:val="9260A8E5EF5945EB9699E1F5D883C10015"/>
    <w:rsid w:val="00FE76A2"/>
    <w:pPr>
      <w:spacing w:after="0"/>
    </w:pPr>
    <w:rPr>
      <w:rFonts w:ascii="Arial" w:eastAsiaTheme="minorHAnsi" w:hAnsi="Arial"/>
      <w:b/>
      <w:color w:val="000000" w:themeColor="text1"/>
      <w:sz w:val="24"/>
      <w:lang w:eastAsia="en-US"/>
    </w:rPr>
  </w:style>
  <w:style w:type="paragraph" w:customStyle="1" w:styleId="A0EFAE007D9743769BE6CB3F3EF47AAA14">
    <w:name w:val="A0EFAE007D9743769BE6CB3F3EF47AAA14"/>
    <w:rsid w:val="00FE76A2"/>
    <w:pPr>
      <w:spacing w:after="0"/>
    </w:pPr>
    <w:rPr>
      <w:rFonts w:ascii="Arial" w:eastAsiaTheme="minorHAnsi" w:hAnsi="Arial"/>
      <w:b/>
      <w:color w:val="000000" w:themeColor="text1"/>
      <w:sz w:val="24"/>
      <w:lang w:eastAsia="en-US"/>
    </w:rPr>
  </w:style>
  <w:style w:type="paragraph" w:customStyle="1" w:styleId="622E192E4721431C92589FEFEF4E67D12">
    <w:name w:val="622E192E4721431C92589FEFEF4E67D12"/>
    <w:rsid w:val="00FE76A2"/>
    <w:rPr>
      <w:rFonts w:ascii="Arial" w:eastAsiaTheme="minorHAnsi" w:hAnsi="Arial"/>
      <w:sz w:val="24"/>
      <w:lang w:eastAsia="en-US"/>
    </w:rPr>
  </w:style>
  <w:style w:type="paragraph" w:customStyle="1" w:styleId="41DE2931FB3B4B1199DAE7AE7C1EE7AB2">
    <w:name w:val="41DE2931FB3B4B1199DAE7AE7C1EE7AB2"/>
    <w:rsid w:val="00FE76A2"/>
    <w:rPr>
      <w:rFonts w:ascii="Arial" w:eastAsiaTheme="minorHAnsi" w:hAnsi="Arial"/>
      <w:sz w:val="24"/>
      <w:lang w:eastAsia="en-US"/>
    </w:rPr>
  </w:style>
  <w:style w:type="paragraph" w:customStyle="1" w:styleId="8BA8B69AB84642F3BFA0C8A70C0A417F">
    <w:name w:val="8BA8B69AB84642F3BFA0C8A70C0A417F"/>
    <w:rsid w:val="00FE76A2"/>
    <w:rPr>
      <w:rFonts w:ascii="Arial" w:eastAsiaTheme="minorHAnsi" w:hAnsi="Arial"/>
      <w:sz w:val="24"/>
      <w:lang w:eastAsia="en-US"/>
    </w:rPr>
  </w:style>
  <w:style w:type="paragraph" w:customStyle="1" w:styleId="1DB9C89DFF74438B92E830D145473891">
    <w:name w:val="1DB9C89DFF74438B92E830D145473891"/>
    <w:rsid w:val="00FE76A2"/>
    <w:rPr>
      <w:rFonts w:ascii="Arial" w:eastAsiaTheme="minorHAnsi" w:hAnsi="Arial"/>
      <w:sz w:val="24"/>
      <w:lang w:eastAsia="en-US"/>
    </w:rPr>
  </w:style>
  <w:style w:type="paragraph" w:customStyle="1" w:styleId="E0D4C77393794BDA95CBBDDB44C20584">
    <w:name w:val="E0D4C77393794BDA95CBBDDB44C20584"/>
    <w:rsid w:val="00FE76A2"/>
    <w:rPr>
      <w:rFonts w:ascii="Arial" w:eastAsiaTheme="minorHAnsi" w:hAnsi="Arial"/>
      <w:sz w:val="24"/>
      <w:lang w:eastAsia="en-US"/>
    </w:rPr>
  </w:style>
  <w:style w:type="paragraph" w:customStyle="1" w:styleId="6CA128E45E37490EAA6F5C5FA16CBBC4">
    <w:name w:val="6CA128E45E37490EAA6F5C5FA16CBBC4"/>
    <w:rsid w:val="00FE76A2"/>
    <w:rPr>
      <w:rFonts w:ascii="Arial" w:eastAsiaTheme="minorHAnsi" w:hAnsi="Arial"/>
      <w:sz w:val="24"/>
      <w:lang w:eastAsia="en-US"/>
    </w:rPr>
  </w:style>
  <w:style w:type="paragraph" w:customStyle="1" w:styleId="1B242F1B3B5541899572373CAF6152A1">
    <w:name w:val="1B242F1B3B5541899572373CAF6152A1"/>
    <w:rsid w:val="00FE76A2"/>
    <w:rPr>
      <w:rFonts w:ascii="Arial" w:eastAsiaTheme="minorHAnsi" w:hAnsi="Arial"/>
      <w:sz w:val="24"/>
      <w:lang w:eastAsia="en-US"/>
    </w:rPr>
  </w:style>
  <w:style w:type="paragraph" w:customStyle="1" w:styleId="6AAEDA45F4C548ACB36F39A8466E99B0">
    <w:name w:val="6AAEDA45F4C548ACB36F39A8466E99B0"/>
    <w:rsid w:val="00FE76A2"/>
    <w:rPr>
      <w:rFonts w:ascii="Arial" w:eastAsiaTheme="minorHAnsi" w:hAnsi="Arial"/>
      <w:sz w:val="24"/>
      <w:lang w:eastAsia="en-US"/>
    </w:rPr>
  </w:style>
  <w:style w:type="paragraph" w:customStyle="1" w:styleId="6E18AD7AADD041D4B91E6DF9A3987085">
    <w:name w:val="6E18AD7AADD041D4B91E6DF9A3987085"/>
    <w:rsid w:val="00FE76A2"/>
    <w:rPr>
      <w:rFonts w:ascii="Arial" w:eastAsiaTheme="minorHAnsi" w:hAnsi="Arial"/>
      <w:sz w:val="24"/>
      <w:lang w:eastAsia="en-US"/>
    </w:rPr>
  </w:style>
  <w:style w:type="paragraph" w:customStyle="1" w:styleId="8C30931824C74D07B7BE601DA0444872">
    <w:name w:val="8C30931824C74D07B7BE601DA0444872"/>
    <w:rsid w:val="00FE76A2"/>
    <w:rPr>
      <w:rFonts w:ascii="Arial" w:eastAsiaTheme="minorHAnsi" w:hAnsi="Arial"/>
      <w:sz w:val="24"/>
      <w:lang w:eastAsia="en-US"/>
    </w:rPr>
  </w:style>
  <w:style w:type="paragraph" w:customStyle="1" w:styleId="E6FC3C590A8340749CB91056287BC997">
    <w:name w:val="E6FC3C590A8340749CB91056287BC997"/>
    <w:rsid w:val="00FE76A2"/>
    <w:rPr>
      <w:rFonts w:ascii="Arial" w:eastAsiaTheme="minorHAnsi" w:hAnsi="Arial"/>
      <w:sz w:val="24"/>
      <w:lang w:eastAsia="en-US"/>
    </w:rPr>
  </w:style>
  <w:style w:type="paragraph" w:customStyle="1" w:styleId="16D9E92EAA4949F4B38FFD40481A72D0">
    <w:name w:val="16D9E92EAA4949F4B38FFD40481A72D0"/>
    <w:rsid w:val="00FE76A2"/>
    <w:rPr>
      <w:rFonts w:ascii="Arial" w:eastAsiaTheme="minorHAnsi" w:hAnsi="Arial"/>
      <w:sz w:val="24"/>
      <w:lang w:eastAsia="en-US"/>
    </w:rPr>
  </w:style>
  <w:style w:type="paragraph" w:customStyle="1" w:styleId="DCCFFE52DE2A4D359489F23D9D8F0636">
    <w:name w:val="DCCFFE52DE2A4D359489F23D9D8F0636"/>
    <w:rsid w:val="00FE76A2"/>
    <w:rPr>
      <w:rFonts w:ascii="Arial" w:eastAsiaTheme="minorHAnsi" w:hAnsi="Arial"/>
      <w:sz w:val="24"/>
      <w:lang w:eastAsia="en-US"/>
    </w:rPr>
  </w:style>
  <w:style w:type="paragraph" w:customStyle="1" w:styleId="6F287E70FBEF405688D3B407E292E0D8">
    <w:name w:val="6F287E70FBEF405688D3B407E292E0D8"/>
    <w:rsid w:val="00FE76A2"/>
    <w:rPr>
      <w:rFonts w:ascii="Arial" w:eastAsiaTheme="minorHAnsi" w:hAnsi="Arial"/>
      <w:sz w:val="24"/>
      <w:lang w:eastAsia="en-US"/>
    </w:rPr>
  </w:style>
  <w:style w:type="paragraph" w:customStyle="1" w:styleId="AA68D2889B6D4F778E97E3AC070C60C8">
    <w:name w:val="AA68D2889B6D4F778E97E3AC070C60C8"/>
    <w:rsid w:val="00FE76A2"/>
    <w:rPr>
      <w:rFonts w:ascii="Arial" w:eastAsiaTheme="minorHAnsi" w:hAnsi="Arial"/>
      <w:sz w:val="24"/>
      <w:lang w:eastAsia="en-US"/>
    </w:rPr>
  </w:style>
  <w:style w:type="paragraph" w:customStyle="1" w:styleId="E843777EB3D843B69774C56CCBDBE862">
    <w:name w:val="E843777EB3D843B69774C56CCBDBE862"/>
    <w:rsid w:val="00FE76A2"/>
    <w:rPr>
      <w:rFonts w:ascii="Arial" w:eastAsiaTheme="minorHAnsi" w:hAnsi="Arial"/>
      <w:sz w:val="24"/>
      <w:lang w:eastAsia="en-US"/>
    </w:rPr>
  </w:style>
  <w:style w:type="paragraph" w:customStyle="1" w:styleId="5FB2525267894681BB1BA8455CB845DF">
    <w:name w:val="5FB2525267894681BB1BA8455CB845DF"/>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
    <w:name w:val="74AD6E3792E14D688C92BDA716D91B822"/>
    <w:rsid w:val="00FE76A2"/>
    <w:pPr>
      <w:spacing w:after="0"/>
    </w:pPr>
    <w:rPr>
      <w:rFonts w:ascii="Arial" w:eastAsiaTheme="minorHAnsi" w:hAnsi="Arial"/>
      <w:b/>
      <w:color w:val="000000" w:themeColor="text1"/>
      <w:sz w:val="24"/>
      <w:lang w:eastAsia="en-US"/>
    </w:rPr>
  </w:style>
  <w:style w:type="paragraph" w:customStyle="1" w:styleId="43564265EA3C4164A9C09243F9E4352E2">
    <w:name w:val="43564265EA3C4164A9C09243F9E4352E2"/>
    <w:rsid w:val="00FE76A2"/>
    <w:rPr>
      <w:rFonts w:ascii="Arial" w:eastAsiaTheme="minorHAnsi" w:hAnsi="Arial"/>
      <w:sz w:val="24"/>
      <w:lang w:eastAsia="en-US"/>
    </w:rPr>
  </w:style>
  <w:style w:type="paragraph" w:customStyle="1" w:styleId="95E0DCC38A064C58934FB5386DC4403D32">
    <w:name w:val="95E0DCC38A064C58934FB5386DC4403D32"/>
    <w:rsid w:val="00FE76A2"/>
    <w:pPr>
      <w:spacing w:after="0"/>
    </w:pPr>
    <w:rPr>
      <w:rFonts w:ascii="Arial" w:eastAsiaTheme="minorHAnsi" w:hAnsi="Arial"/>
      <w:b/>
      <w:color w:val="000000" w:themeColor="text1"/>
      <w:sz w:val="24"/>
      <w:lang w:eastAsia="en-US"/>
    </w:rPr>
  </w:style>
  <w:style w:type="paragraph" w:customStyle="1" w:styleId="D8372B7F85A24F958B4CF29142F9727532">
    <w:name w:val="D8372B7F85A24F958B4CF29142F9727532"/>
    <w:rsid w:val="00FE76A2"/>
    <w:pPr>
      <w:spacing w:after="0"/>
    </w:pPr>
    <w:rPr>
      <w:rFonts w:ascii="Arial" w:eastAsiaTheme="minorHAnsi" w:hAnsi="Arial"/>
      <w:b/>
      <w:color w:val="000000" w:themeColor="text1"/>
      <w:sz w:val="24"/>
      <w:lang w:eastAsia="en-US"/>
    </w:rPr>
  </w:style>
  <w:style w:type="paragraph" w:customStyle="1" w:styleId="E57A712CEB5443819E0847D1D1E0A21B32">
    <w:name w:val="E57A712CEB5443819E0847D1D1E0A21B32"/>
    <w:rsid w:val="00FE76A2"/>
    <w:pPr>
      <w:spacing w:after="0"/>
    </w:pPr>
    <w:rPr>
      <w:rFonts w:ascii="Arial" w:eastAsiaTheme="minorHAnsi" w:hAnsi="Arial"/>
      <w:b/>
      <w:color w:val="000000" w:themeColor="text1"/>
      <w:sz w:val="24"/>
      <w:lang w:eastAsia="en-US"/>
    </w:rPr>
  </w:style>
  <w:style w:type="paragraph" w:customStyle="1" w:styleId="16F42E566D2343C3A4C9789F85C9324415">
    <w:name w:val="16F42E566D2343C3A4C9789F85C9324415"/>
    <w:rsid w:val="00FE76A2"/>
    <w:pPr>
      <w:spacing w:after="0"/>
    </w:pPr>
    <w:rPr>
      <w:rFonts w:ascii="Arial" w:eastAsiaTheme="minorHAnsi" w:hAnsi="Arial"/>
      <w:b/>
      <w:color w:val="000000" w:themeColor="text1"/>
      <w:sz w:val="24"/>
      <w:lang w:eastAsia="en-US"/>
    </w:rPr>
  </w:style>
  <w:style w:type="paragraph" w:customStyle="1" w:styleId="08FAA5185D9C462BBCE1EB902F1ADDD415">
    <w:name w:val="08FAA5185D9C462BBCE1EB902F1ADDD415"/>
    <w:rsid w:val="00FE76A2"/>
    <w:pPr>
      <w:spacing w:after="0"/>
    </w:pPr>
    <w:rPr>
      <w:rFonts w:ascii="Arial" w:eastAsiaTheme="minorHAnsi" w:hAnsi="Arial"/>
      <w:b/>
      <w:color w:val="000000" w:themeColor="text1"/>
      <w:sz w:val="24"/>
      <w:lang w:eastAsia="en-US"/>
    </w:rPr>
  </w:style>
  <w:style w:type="paragraph" w:customStyle="1" w:styleId="1C2A1A14C06A46C397C764FF16752F7644">
    <w:name w:val="1C2A1A14C06A46C397C764FF16752F7644"/>
    <w:rsid w:val="00FE76A2"/>
    <w:pPr>
      <w:spacing w:after="0"/>
    </w:pPr>
    <w:rPr>
      <w:rFonts w:ascii="Arial" w:eastAsiaTheme="minorHAnsi" w:hAnsi="Arial"/>
      <w:b/>
      <w:color w:val="000000" w:themeColor="text1"/>
      <w:sz w:val="24"/>
      <w:lang w:eastAsia="en-US"/>
    </w:rPr>
  </w:style>
  <w:style w:type="paragraph" w:customStyle="1" w:styleId="BC4A08BD52704849B320D644168B4CE345">
    <w:name w:val="BC4A08BD52704849B320D644168B4CE345"/>
    <w:rsid w:val="00FE76A2"/>
    <w:pPr>
      <w:spacing w:after="0"/>
    </w:pPr>
    <w:rPr>
      <w:rFonts w:ascii="Arial" w:eastAsiaTheme="minorHAnsi" w:hAnsi="Arial"/>
      <w:b/>
      <w:color w:val="000000" w:themeColor="text1"/>
      <w:sz w:val="24"/>
      <w:lang w:eastAsia="en-US"/>
    </w:rPr>
  </w:style>
  <w:style w:type="paragraph" w:customStyle="1" w:styleId="ED9D6DE7D9264488819E206C2193B69844">
    <w:name w:val="ED9D6DE7D9264488819E206C2193B69844"/>
    <w:rsid w:val="00FE76A2"/>
    <w:pPr>
      <w:spacing w:after="0"/>
    </w:pPr>
    <w:rPr>
      <w:rFonts w:ascii="Arial" w:eastAsiaTheme="minorHAnsi" w:hAnsi="Arial"/>
      <w:b/>
      <w:color w:val="000000" w:themeColor="text1"/>
      <w:sz w:val="24"/>
      <w:lang w:eastAsia="en-US"/>
    </w:rPr>
  </w:style>
  <w:style w:type="paragraph" w:customStyle="1" w:styleId="C6A0B4A8DD6F4A5A90006B02DCDB8C5536">
    <w:name w:val="C6A0B4A8DD6F4A5A90006B02DCDB8C5536"/>
    <w:rsid w:val="00FE76A2"/>
    <w:rPr>
      <w:rFonts w:ascii="Arial" w:eastAsiaTheme="minorHAnsi" w:hAnsi="Arial"/>
      <w:sz w:val="24"/>
      <w:lang w:eastAsia="en-US"/>
    </w:rPr>
  </w:style>
  <w:style w:type="paragraph" w:customStyle="1" w:styleId="628D1D54DE1A4872AC660A4B53515A0236">
    <w:name w:val="628D1D54DE1A4872AC660A4B53515A0236"/>
    <w:rsid w:val="00FE76A2"/>
    <w:rPr>
      <w:rFonts w:ascii="Arial" w:eastAsiaTheme="minorHAnsi" w:hAnsi="Arial"/>
      <w:sz w:val="24"/>
      <w:lang w:eastAsia="en-US"/>
    </w:rPr>
  </w:style>
  <w:style w:type="paragraph" w:customStyle="1" w:styleId="32ED938C7EB24CDCBF6836BD375621FC36">
    <w:name w:val="32ED938C7EB24CDCBF6836BD375621FC36"/>
    <w:rsid w:val="00FE76A2"/>
    <w:rPr>
      <w:rFonts w:ascii="Arial" w:eastAsiaTheme="minorHAnsi" w:hAnsi="Arial"/>
      <w:sz w:val="24"/>
      <w:lang w:eastAsia="en-US"/>
    </w:rPr>
  </w:style>
  <w:style w:type="paragraph" w:customStyle="1" w:styleId="7FDE970EA94A437180C1BFC76C7FA78036">
    <w:name w:val="7FDE970EA94A437180C1BFC76C7FA78036"/>
    <w:rsid w:val="00FE76A2"/>
    <w:rPr>
      <w:rFonts w:ascii="Arial" w:eastAsiaTheme="minorHAnsi" w:hAnsi="Arial"/>
      <w:sz w:val="24"/>
      <w:lang w:eastAsia="en-US"/>
    </w:rPr>
  </w:style>
  <w:style w:type="paragraph" w:customStyle="1" w:styleId="D17BB891454A402DA4863A2CA3E472E536">
    <w:name w:val="D17BB891454A402DA4863A2CA3E472E536"/>
    <w:rsid w:val="00FE76A2"/>
    <w:rPr>
      <w:rFonts w:ascii="Arial" w:eastAsiaTheme="minorHAnsi" w:hAnsi="Arial"/>
      <w:sz w:val="24"/>
      <w:lang w:eastAsia="en-US"/>
    </w:rPr>
  </w:style>
  <w:style w:type="paragraph" w:customStyle="1" w:styleId="AE4C08B0108C4B1D83020C78E9147E5B31">
    <w:name w:val="AE4C08B0108C4B1D83020C78E9147E5B31"/>
    <w:rsid w:val="00FE76A2"/>
    <w:rPr>
      <w:rFonts w:ascii="Arial" w:eastAsiaTheme="minorHAnsi" w:hAnsi="Arial"/>
      <w:sz w:val="24"/>
      <w:lang w:eastAsia="en-US"/>
    </w:rPr>
  </w:style>
  <w:style w:type="paragraph" w:customStyle="1" w:styleId="59D7731B6F4847C68EE5D7050FD8F27631">
    <w:name w:val="59D7731B6F4847C68EE5D7050FD8F27631"/>
    <w:rsid w:val="00FE76A2"/>
    <w:rPr>
      <w:rFonts w:ascii="Arial" w:eastAsiaTheme="minorHAnsi" w:hAnsi="Arial"/>
      <w:sz w:val="24"/>
      <w:lang w:eastAsia="en-US"/>
    </w:rPr>
  </w:style>
  <w:style w:type="paragraph" w:customStyle="1" w:styleId="E62681E6DCAF488A93AAA32D9B9E5C9431">
    <w:name w:val="E62681E6DCAF488A93AAA32D9B9E5C9431"/>
    <w:rsid w:val="00FE76A2"/>
    <w:rPr>
      <w:rFonts w:ascii="Arial" w:eastAsiaTheme="minorHAnsi" w:hAnsi="Arial"/>
      <w:sz w:val="24"/>
      <w:lang w:eastAsia="en-US"/>
    </w:rPr>
  </w:style>
  <w:style w:type="paragraph" w:customStyle="1" w:styleId="85DA1DA4C3D746958302A6A26C8B427A29">
    <w:name w:val="85DA1DA4C3D746958302A6A26C8B427A29"/>
    <w:rsid w:val="00FE76A2"/>
    <w:rPr>
      <w:rFonts w:ascii="Arial" w:eastAsiaTheme="minorHAnsi" w:hAnsi="Arial"/>
      <w:sz w:val="24"/>
      <w:lang w:eastAsia="en-US"/>
    </w:rPr>
  </w:style>
  <w:style w:type="paragraph" w:customStyle="1" w:styleId="C884F645DF0E4CE3BCDC99B9837FA24328">
    <w:name w:val="C884F645DF0E4CE3BCDC99B9837FA24328"/>
    <w:rsid w:val="00FE76A2"/>
    <w:rPr>
      <w:rFonts w:ascii="Arial" w:eastAsiaTheme="minorHAnsi" w:hAnsi="Arial"/>
      <w:sz w:val="24"/>
      <w:lang w:eastAsia="en-US"/>
    </w:rPr>
  </w:style>
  <w:style w:type="paragraph" w:customStyle="1" w:styleId="1673DA3EB3444C3CB6DDF510A1D3DA9427">
    <w:name w:val="1673DA3EB3444C3CB6DDF510A1D3DA9427"/>
    <w:rsid w:val="00FE76A2"/>
    <w:rPr>
      <w:rFonts w:ascii="Arial" w:eastAsiaTheme="minorHAnsi" w:hAnsi="Arial"/>
      <w:sz w:val="24"/>
      <w:lang w:eastAsia="en-US"/>
    </w:rPr>
  </w:style>
  <w:style w:type="paragraph" w:customStyle="1" w:styleId="79A14B10FCE540259362430269760D2C25">
    <w:name w:val="79A14B10FCE540259362430269760D2C25"/>
    <w:rsid w:val="00FE76A2"/>
    <w:rPr>
      <w:rFonts w:ascii="Arial" w:eastAsiaTheme="minorHAnsi" w:hAnsi="Arial"/>
      <w:sz w:val="24"/>
      <w:lang w:eastAsia="en-US"/>
    </w:rPr>
  </w:style>
  <w:style w:type="paragraph" w:customStyle="1" w:styleId="896521D7EF044A7FA23A51ADB7E46B6517">
    <w:name w:val="896521D7EF044A7FA23A51ADB7E46B6517"/>
    <w:rsid w:val="00FE76A2"/>
    <w:pPr>
      <w:spacing w:after="0"/>
    </w:pPr>
    <w:rPr>
      <w:rFonts w:ascii="Arial" w:eastAsiaTheme="minorHAnsi" w:hAnsi="Arial"/>
      <w:b/>
      <w:color w:val="000000" w:themeColor="text1"/>
      <w:sz w:val="24"/>
      <w:lang w:eastAsia="en-US"/>
    </w:rPr>
  </w:style>
  <w:style w:type="paragraph" w:customStyle="1" w:styleId="9260A8E5EF5945EB9699E1F5D883C10016">
    <w:name w:val="9260A8E5EF5945EB9699E1F5D883C10016"/>
    <w:rsid w:val="00FE76A2"/>
    <w:pPr>
      <w:spacing w:after="0"/>
    </w:pPr>
    <w:rPr>
      <w:rFonts w:ascii="Arial" w:eastAsiaTheme="minorHAnsi" w:hAnsi="Arial"/>
      <w:b/>
      <w:color w:val="000000" w:themeColor="text1"/>
      <w:sz w:val="24"/>
      <w:lang w:eastAsia="en-US"/>
    </w:rPr>
  </w:style>
  <w:style w:type="paragraph" w:customStyle="1" w:styleId="A0EFAE007D9743769BE6CB3F3EF47AAA15">
    <w:name w:val="A0EFAE007D9743769BE6CB3F3EF47AAA15"/>
    <w:rsid w:val="00FE76A2"/>
    <w:pPr>
      <w:spacing w:after="0"/>
    </w:pPr>
    <w:rPr>
      <w:rFonts w:ascii="Arial" w:eastAsiaTheme="minorHAnsi" w:hAnsi="Arial"/>
      <w:b/>
      <w:color w:val="000000" w:themeColor="text1"/>
      <w:sz w:val="24"/>
      <w:lang w:eastAsia="en-US"/>
    </w:rPr>
  </w:style>
  <w:style w:type="paragraph" w:customStyle="1" w:styleId="622E192E4721431C92589FEFEF4E67D13">
    <w:name w:val="622E192E4721431C92589FEFEF4E67D13"/>
    <w:rsid w:val="00FE76A2"/>
    <w:rPr>
      <w:rFonts w:ascii="Arial" w:eastAsiaTheme="minorHAnsi" w:hAnsi="Arial"/>
      <w:sz w:val="24"/>
      <w:lang w:eastAsia="en-US"/>
    </w:rPr>
  </w:style>
  <w:style w:type="paragraph" w:customStyle="1" w:styleId="41DE2931FB3B4B1199DAE7AE7C1EE7AB3">
    <w:name w:val="41DE2931FB3B4B1199DAE7AE7C1EE7AB3"/>
    <w:rsid w:val="00FE76A2"/>
    <w:rPr>
      <w:rFonts w:ascii="Arial" w:eastAsiaTheme="minorHAnsi" w:hAnsi="Arial"/>
      <w:sz w:val="24"/>
      <w:lang w:eastAsia="en-US"/>
    </w:rPr>
  </w:style>
  <w:style w:type="paragraph" w:customStyle="1" w:styleId="8BA8B69AB84642F3BFA0C8A70C0A417F1">
    <w:name w:val="8BA8B69AB84642F3BFA0C8A70C0A417F1"/>
    <w:rsid w:val="00FE76A2"/>
    <w:rPr>
      <w:rFonts w:ascii="Arial" w:eastAsiaTheme="minorHAnsi" w:hAnsi="Arial"/>
      <w:sz w:val="24"/>
      <w:lang w:eastAsia="en-US"/>
    </w:rPr>
  </w:style>
  <w:style w:type="paragraph" w:customStyle="1" w:styleId="1DB9C89DFF74438B92E830D1454738911">
    <w:name w:val="1DB9C89DFF74438B92E830D1454738911"/>
    <w:rsid w:val="00FE76A2"/>
    <w:rPr>
      <w:rFonts w:ascii="Arial" w:eastAsiaTheme="minorHAnsi" w:hAnsi="Arial"/>
      <w:sz w:val="24"/>
      <w:lang w:eastAsia="en-US"/>
    </w:rPr>
  </w:style>
  <w:style w:type="paragraph" w:customStyle="1" w:styleId="E0D4C77393794BDA95CBBDDB44C205841">
    <w:name w:val="E0D4C77393794BDA95CBBDDB44C205841"/>
    <w:rsid w:val="00FE76A2"/>
    <w:rPr>
      <w:rFonts w:ascii="Arial" w:eastAsiaTheme="minorHAnsi" w:hAnsi="Arial"/>
      <w:sz w:val="24"/>
      <w:lang w:eastAsia="en-US"/>
    </w:rPr>
  </w:style>
  <w:style w:type="paragraph" w:customStyle="1" w:styleId="6CA128E45E37490EAA6F5C5FA16CBBC41">
    <w:name w:val="6CA128E45E37490EAA6F5C5FA16CBBC41"/>
    <w:rsid w:val="00FE76A2"/>
    <w:rPr>
      <w:rFonts w:ascii="Arial" w:eastAsiaTheme="minorHAnsi" w:hAnsi="Arial"/>
      <w:sz w:val="24"/>
      <w:lang w:eastAsia="en-US"/>
    </w:rPr>
  </w:style>
  <w:style w:type="paragraph" w:customStyle="1" w:styleId="1B242F1B3B5541899572373CAF6152A11">
    <w:name w:val="1B242F1B3B5541899572373CAF6152A11"/>
    <w:rsid w:val="00FE76A2"/>
    <w:rPr>
      <w:rFonts w:ascii="Arial" w:eastAsiaTheme="minorHAnsi" w:hAnsi="Arial"/>
      <w:sz w:val="24"/>
      <w:lang w:eastAsia="en-US"/>
    </w:rPr>
  </w:style>
  <w:style w:type="paragraph" w:customStyle="1" w:styleId="6AAEDA45F4C548ACB36F39A8466E99B01">
    <w:name w:val="6AAEDA45F4C548ACB36F39A8466E99B01"/>
    <w:rsid w:val="00FE76A2"/>
    <w:rPr>
      <w:rFonts w:ascii="Arial" w:eastAsiaTheme="minorHAnsi" w:hAnsi="Arial"/>
      <w:sz w:val="24"/>
      <w:lang w:eastAsia="en-US"/>
    </w:rPr>
  </w:style>
  <w:style w:type="paragraph" w:customStyle="1" w:styleId="6E18AD7AADD041D4B91E6DF9A39870851">
    <w:name w:val="6E18AD7AADD041D4B91E6DF9A39870851"/>
    <w:rsid w:val="00FE76A2"/>
    <w:rPr>
      <w:rFonts w:ascii="Arial" w:eastAsiaTheme="minorHAnsi" w:hAnsi="Arial"/>
      <w:sz w:val="24"/>
      <w:lang w:eastAsia="en-US"/>
    </w:rPr>
  </w:style>
  <w:style w:type="paragraph" w:customStyle="1" w:styleId="8C30931824C74D07B7BE601DA04448721">
    <w:name w:val="8C30931824C74D07B7BE601DA04448721"/>
    <w:rsid w:val="00FE76A2"/>
    <w:rPr>
      <w:rFonts w:ascii="Arial" w:eastAsiaTheme="minorHAnsi" w:hAnsi="Arial"/>
      <w:sz w:val="24"/>
      <w:lang w:eastAsia="en-US"/>
    </w:rPr>
  </w:style>
  <w:style w:type="paragraph" w:customStyle="1" w:styleId="E6FC3C590A8340749CB91056287BC9971">
    <w:name w:val="E6FC3C590A8340749CB91056287BC9971"/>
    <w:rsid w:val="00FE76A2"/>
    <w:rPr>
      <w:rFonts w:ascii="Arial" w:eastAsiaTheme="minorHAnsi" w:hAnsi="Arial"/>
      <w:sz w:val="24"/>
      <w:lang w:eastAsia="en-US"/>
    </w:rPr>
  </w:style>
  <w:style w:type="paragraph" w:customStyle="1" w:styleId="16D9E92EAA4949F4B38FFD40481A72D01">
    <w:name w:val="16D9E92EAA4949F4B38FFD40481A72D01"/>
    <w:rsid w:val="00FE76A2"/>
    <w:rPr>
      <w:rFonts w:ascii="Arial" w:eastAsiaTheme="minorHAnsi" w:hAnsi="Arial"/>
      <w:sz w:val="24"/>
      <w:lang w:eastAsia="en-US"/>
    </w:rPr>
  </w:style>
  <w:style w:type="paragraph" w:customStyle="1" w:styleId="DCCFFE52DE2A4D359489F23D9D8F06361">
    <w:name w:val="DCCFFE52DE2A4D359489F23D9D8F06361"/>
    <w:rsid w:val="00FE76A2"/>
    <w:rPr>
      <w:rFonts w:ascii="Arial" w:eastAsiaTheme="minorHAnsi" w:hAnsi="Arial"/>
      <w:sz w:val="24"/>
      <w:lang w:eastAsia="en-US"/>
    </w:rPr>
  </w:style>
  <w:style w:type="paragraph" w:customStyle="1" w:styleId="6F287E70FBEF405688D3B407E292E0D81">
    <w:name w:val="6F287E70FBEF405688D3B407E292E0D81"/>
    <w:rsid w:val="00FE76A2"/>
    <w:rPr>
      <w:rFonts w:ascii="Arial" w:eastAsiaTheme="minorHAnsi" w:hAnsi="Arial"/>
      <w:sz w:val="24"/>
      <w:lang w:eastAsia="en-US"/>
    </w:rPr>
  </w:style>
  <w:style w:type="paragraph" w:customStyle="1" w:styleId="AA68D2889B6D4F778E97E3AC070C60C81">
    <w:name w:val="AA68D2889B6D4F778E97E3AC070C60C81"/>
    <w:rsid w:val="00FE76A2"/>
    <w:rPr>
      <w:rFonts w:ascii="Arial" w:eastAsiaTheme="minorHAnsi" w:hAnsi="Arial"/>
      <w:sz w:val="24"/>
      <w:lang w:eastAsia="en-US"/>
    </w:rPr>
  </w:style>
  <w:style w:type="paragraph" w:customStyle="1" w:styleId="E843777EB3D843B69774C56CCBDBE8621">
    <w:name w:val="E843777EB3D843B69774C56CCBDBE8621"/>
    <w:rsid w:val="00FE76A2"/>
    <w:rPr>
      <w:rFonts w:ascii="Arial" w:eastAsiaTheme="minorHAnsi" w:hAnsi="Arial"/>
      <w:sz w:val="24"/>
      <w:lang w:eastAsia="en-US"/>
    </w:rPr>
  </w:style>
  <w:style w:type="paragraph" w:customStyle="1" w:styleId="5FB2525267894681BB1BA8455CB845DF1">
    <w:name w:val="5FB2525267894681BB1BA8455CB845DF1"/>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
    <w:name w:val="74AD6E3792E14D688C92BDA716D91B823"/>
    <w:rsid w:val="00FE76A2"/>
    <w:pPr>
      <w:spacing w:after="0"/>
    </w:pPr>
    <w:rPr>
      <w:rFonts w:ascii="Arial" w:eastAsiaTheme="minorHAnsi" w:hAnsi="Arial"/>
      <w:b/>
      <w:color w:val="000000" w:themeColor="text1"/>
      <w:sz w:val="24"/>
      <w:lang w:eastAsia="en-US"/>
    </w:rPr>
  </w:style>
  <w:style w:type="paragraph" w:customStyle="1" w:styleId="43564265EA3C4164A9C09243F9E4352E3">
    <w:name w:val="43564265EA3C4164A9C09243F9E4352E3"/>
    <w:rsid w:val="00FE76A2"/>
    <w:rPr>
      <w:rFonts w:ascii="Arial" w:eastAsiaTheme="minorHAnsi" w:hAnsi="Arial"/>
      <w:sz w:val="24"/>
      <w:lang w:eastAsia="en-US"/>
    </w:rPr>
  </w:style>
  <w:style w:type="paragraph" w:customStyle="1" w:styleId="95E0DCC38A064C58934FB5386DC4403D33">
    <w:name w:val="95E0DCC38A064C58934FB5386DC4403D33"/>
    <w:rsid w:val="00FE76A2"/>
    <w:pPr>
      <w:spacing w:after="0"/>
    </w:pPr>
    <w:rPr>
      <w:rFonts w:ascii="Arial" w:eastAsiaTheme="minorHAnsi" w:hAnsi="Arial"/>
      <w:b/>
      <w:color w:val="000000" w:themeColor="text1"/>
      <w:sz w:val="24"/>
      <w:lang w:eastAsia="en-US"/>
    </w:rPr>
  </w:style>
  <w:style w:type="paragraph" w:customStyle="1" w:styleId="D8372B7F85A24F958B4CF29142F9727533">
    <w:name w:val="D8372B7F85A24F958B4CF29142F9727533"/>
    <w:rsid w:val="00FE76A2"/>
    <w:pPr>
      <w:spacing w:after="0"/>
    </w:pPr>
    <w:rPr>
      <w:rFonts w:ascii="Arial" w:eastAsiaTheme="minorHAnsi" w:hAnsi="Arial"/>
      <w:b/>
      <w:color w:val="000000" w:themeColor="text1"/>
      <w:sz w:val="24"/>
      <w:lang w:eastAsia="en-US"/>
    </w:rPr>
  </w:style>
  <w:style w:type="paragraph" w:customStyle="1" w:styleId="E57A712CEB5443819E0847D1D1E0A21B33">
    <w:name w:val="E57A712CEB5443819E0847D1D1E0A21B33"/>
    <w:rsid w:val="00FE76A2"/>
    <w:pPr>
      <w:spacing w:after="0"/>
    </w:pPr>
    <w:rPr>
      <w:rFonts w:ascii="Arial" w:eastAsiaTheme="minorHAnsi" w:hAnsi="Arial"/>
      <w:b/>
      <w:color w:val="000000" w:themeColor="text1"/>
      <w:sz w:val="24"/>
      <w:lang w:eastAsia="en-US"/>
    </w:rPr>
  </w:style>
  <w:style w:type="paragraph" w:customStyle="1" w:styleId="16F42E566D2343C3A4C9789F85C9324416">
    <w:name w:val="16F42E566D2343C3A4C9789F85C9324416"/>
    <w:rsid w:val="00FE76A2"/>
    <w:pPr>
      <w:spacing w:after="0"/>
    </w:pPr>
    <w:rPr>
      <w:rFonts w:ascii="Arial" w:eastAsiaTheme="minorHAnsi" w:hAnsi="Arial"/>
      <w:b/>
      <w:color w:val="000000" w:themeColor="text1"/>
      <w:sz w:val="24"/>
      <w:lang w:eastAsia="en-US"/>
    </w:rPr>
  </w:style>
  <w:style w:type="paragraph" w:customStyle="1" w:styleId="08FAA5185D9C462BBCE1EB902F1ADDD416">
    <w:name w:val="08FAA5185D9C462BBCE1EB902F1ADDD416"/>
    <w:rsid w:val="00FE76A2"/>
    <w:pPr>
      <w:spacing w:after="0"/>
    </w:pPr>
    <w:rPr>
      <w:rFonts w:ascii="Arial" w:eastAsiaTheme="minorHAnsi" w:hAnsi="Arial"/>
      <w:b/>
      <w:color w:val="000000" w:themeColor="text1"/>
      <w:sz w:val="24"/>
      <w:lang w:eastAsia="en-US"/>
    </w:rPr>
  </w:style>
  <w:style w:type="paragraph" w:customStyle="1" w:styleId="1C2A1A14C06A46C397C764FF16752F7645">
    <w:name w:val="1C2A1A14C06A46C397C764FF16752F7645"/>
    <w:rsid w:val="00FE76A2"/>
    <w:pPr>
      <w:spacing w:after="0"/>
    </w:pPr>
    <w:rPr>
      <w:rFonts w:ascii="Arial" w:eastAsiaTheme="minorHAnsi" w:hAnsi="Arial"/>
      <w:b/>
      <w:color w:val="000000" w:themeColor="text1"/>
      <w:sz w:val="24"/>
      <w:lang w:eastAsia="en-US"/>
    </w:rPr>
  </w:style>
  <w:style w:type="paragraph" w:customStyle="1" w:styleId="BC4A08BD52704849B320D644168B4CE346">
    <w:name w:val="BC4A08BD52704849B320D644168B4CE346"/>
    <w:rsid w:val="00FE76A2"/>
    <w:pPr>
      <w:spacing w:after="0"/>
    </w:pPr>
    <w:rPr>
      <w:rFonts w:ascii="Arial" w:eastAsiaTheme="minorHAnsi" w:hAnsi="Arial"/>
      <w:b/>
      <w:color w:val="000000" w:themeColor="text1"/>
      <w:sz w:val="24"/>
      <w:lang w:eastAsia="en-US"/>
    </w:rPr>
  </w:style>
  <w:style w:type="paragraph" w:customStyle="1" w:styleId="ED9D6DE7D9264488819E206C2193B69845">
    <w:name w:val="ED9D6DE7D9264488819E206C2193B69845"/>
    <w:rsid w:val="00FE76A2"/>
    <w:pPr>
      <w:spacing w:after="0"/>
    </w:pPr>
    <w:rPr>
      <w:rFonts w:ascii="Arial" w:eastAsiaTheme="minorHAnsi" w:hAnsi="Arial"/>
      <w:b/>
      <w:color w:val="000000" w:themeColor="text1"/>
      <w:sz w:val="24"/>
      <w:lang w:eastAsia="en-US"/>
    </w:rPr>
  </w:style>
  <w:style w:type="paragraph" w:customStyle="1" w:styleId="C6A0B4A8DD6F4A5A90006B02DCDB8C5537">
    <w:name w:val="C6A0B4A8DD6F4A5A90006B02DCDB8C5537"/>
    <w:rsid w:val="00FE76A2"/>
    <w:rPr>
      <w:rFonts w:ascii="Arial" w:eastAsiaTheme="minorHAnsi" w:hAnsi="Arial"/>
      <w:sz w:val="24"/>
      <w:lang w:eastAsia="en-US"/>
    </w:rPr>
  </w:style>
  <w:style w:type="paragraph" w:customStyle="1" w:styleId="628D1D54DE1A4872AC660A4B53515A0237">
    <w:name w:val="628D1D54DE1A4872AC660A4B53515A0237"/>
    <w:rsid w:val="00FE76A2"/>
    <w:rPr>
      <w:rFonts w:ascii="Arial" w:eastAsiaTheme="minorHAnsi" w:hAnsi="Arial"/>
      <w:sz w:val="24"/>
      <w:lang w:eastAsia="en-US"/>
    </w:rPr>
  </w:style>
  <w:style w:type="paragraph" w:customStyle="1" w:styleId="32ED938C7EB24CDCBF6836BD375621FC37">
    <w:name w:val="32ED938C7EB24CDCBF6836BD375621FC37"/>
    <w:rsid w:val="00FE76A2"/>
    <w:rPr>
      <w:rFonts w:ascii="Arial" w:eastAsiaTheme="minorHAnsi" w:hAnsi="Arial"/>
      <w:sz w:val="24"/>
      <w:lang w:eastAsia="en-US"/>
    </w:rPr>
  </w:style>
  <w:style w:type="paragraph" w:customStyle="1" w:styleId="7FDE970EA94A437180C1BFC76C7FA78037">
    <w:name w:val="7FDE970EA94A437180C1BFC76C7FA78037"/>
    <w:rsid w:val="00FE76A2"/>
    <w:rPr>
      <w:rFonts w:ascii="Arial" w:eastAsiaTheme="minorHAnsi" w:hAnsi="Arial"/>
      <w:sz w:val="24"/>
      <w:lang w:eastAsia="en-US"/>
    </w:rPr>
  </w:style>
  <w:style w:type="paragraph" w:customStyle="1" w:styleId="D17BB891454A402DA4863A2CA3E472E537">
    <w:name w:val="D17BB891454A402DA4863A2CA3E472E537"/>
    <w:rsid w:val="00FE76A2"/>
    <w:rPr>
      <w:rFonts w:ascii="Arial" w:eastAsiaTheme="minorHAnsi" w:hAnsi="Arial"/>
      <w:sz w:val="24"/>
      <w:lang w:eastAsia="en-US"/>
    </w:rPr>
  </w:style>
  <w:style w:type="paragraph" w:customStyle="1" w:styleId="AE4C08B0108C4B1D83020C78E9147E5B32">
    <w:name w:val="AE4C08B0108C4B1D83020C78E9147E5B32"/>
    <w:rsid w:val="00FE76A2"/>
    <w:rPr>
      <w:rFonts w:ascii="Arial" w:eastAsiaTheme="minorHAnsi" w:hAnsi="Arial"/>
      <w:sz w:val="24"/>
      <w:lang w:eastAsia="en-US"/>
    </w:rPr>
  </w:style>
  <w:style w:type="paragraph" w:customStyle="1" w:styleId="59D7731B6F4847C68EE5D7050FD8F27632">
    <w:name w:val="59D7731B6F4847C68EE5D7050FD8F27632"/>
    <w:rsid w:val="00FE76A2"/>
    <w:rPr>
      <w:rFonts w:ascii="Arial" w:eastAsiaTheme="minorHAnsi" w:hAnsi="Arial"/>
      <w:sz w:val="24"/>
      <w:lang w:eastAsia="en-US"/>
    </w:rPr>
  </w:style>
  <w:style w:type="paragraph" w:customStyle="1" w:styleId="E62681E6DCAF488A93AAA32D9B9E5C9432">
    <w:name w:val="E62681E6DCAF488A93AAA32D9B9E5C9432"/>
    <w:rsid w:val="00FE76A2"/>
    <w:rPr>
      <w:rFonts w:ascii="Arial" w:eastAsiaTheme="minorHAnsi" w:hAnsi="Arial"/>
      <w:sz w:val="24"/>
      <w:lang w:eastAsia="en-US"/>
    </w:rPr>
  </w:style>
  <w:style w:type="paragraph" w:customStyle="1" w:styleId="85DA1DA4C3D746958302A6A26C8B427A30">
    <w:name w:val="85DA1DA4C3D746958302A6A26C8B427A30"/>
    <w:rsid w:val="00FE76A2"/>
    <w:rPr>
      <w:rFonts w:ascii="Arial" w:eastAsiaTheme="minorHAnsi" w:hAnsi="Arial"/>
      <w:sz w:val="24"/>
      <w:lang w:eastAsia="en-US"/>
    </w:rPr>
  </w:style>
  <w:style w:type="paragraph" w:customStyle="1" w:styleId="C884F645DF0E4CE3BCDC99B9837FA24329">
    <w:name w:val="C884F645DF0E4CE3BCDC99B9837FA24329"/>
    <w:rsid w:val="00FE76A2"/>
    <w:rPr>
      <w:rFonts w:ascii="Arial" w:eastAsiaTheme="minorHAnsi" w:hAnsi="Arial"/>
      <w:sz w:val="24"/>
      <w:lang w:eastAsia="en-US"/>
    </w:rPr>
  </w:style>
  <w:style w:type="paragraph" w:customStyle="1" w:styleId="1673DA3EB3444C3CB6DDF510A1D3DA9428">
    <w:name w:val="1673DA3EB3444C3CB6DDF510A1D3DA9428"/>
    <w:rsid w:val="00FE76A2"/>
    <w:rPr>
      <w:rFonts w:ascii="Arial" w:eastAsiaTheme="minorHAnsi" w:hAnsi="Arial"/>
      <w:sz w:val="24"/>
      <w:lang w:eastAsia="en-US"/>
    </w:rPr>
  </w:style>
  <w:style w:type="paragraph" w:customStyle="1" w:styleId="79A14B10FCE540259362430269760D2C26">
    <w:name w:val="79A14B10FCE540259362430269760D2C26"/>
    <w:rsid w:val="00FE76A2"/>
    <w:rPr>
      <w:rFonts w:ascii="Arial" w:eastAsiaTheme="minorHAnsi" w:hAnsi="Arial"/>
      <w:sz w:val="24"/>
      <w:lang w:eastAsia="en-US"/>
    </w:rPr>
  </w:style>
  <w:style w:type="paragraph" w:customStyle="1" w:styleId="896521D7EF044A7FA23A51ADB7E46B6518">
    <w:name w:val="896521D7EF044A7FA23A51ADB7E46B6518"/>
    <w:rsid w:val="00FE76A2"/>
    <w:pPr>
      <w:spacing w:after="0"/>
    </w:pPr>
    <w:rPr>
      <w:rFonts w:ascii="Arial" w:eastAsiaTheme="minorHAnsi" w:hAnsi="Arial"/>
      <w:b/>
      <w:color w:val="000000" w:themeColor="text1"/>
      <w:sz w:val="24"/>
      <w:lang w:eastAsia="en-US"/>
    </w:rPr>
  </w:style>
  <w:style w:type="paragraph" w:customStyle="1" w:styleId="9260A8E5EF5945EB9699E1F5D883C10017">
    <w:name w:val="9260A8E5EF5945EB9699E1F5D883C10017"/>
    <w:rsid w:val="00FE76A2"/>
    <w:pPr>
      <w:spacing w:after="0"/>
    </w:pPr>
    <w:rPr>
      <w:rFonts w:ascii="Arial" w:eastAsiaTheme="minorHAnsi" w:hAnsi="Arial"/>
      <w:b/>
      <w:color w:val="000000" w:themeColor="text1"/>
      <w:sz w:val="24"/>
      <w:lang w:eastAsia="en-US"/>
    </w:rPr>
  </w:style>
  <w:style w:type="paragraph" w:customStyle="1" w:styleId="A0EFAE007D9743769BE6CB3F3EF47AAA16">
    <w:name w:val="A0EFAE007D9743769BE6CB3F3EF47AAA16"/>
    <w:rsid w:val="00FE76A2"/>
    <w:pPr>
      <w:spacing w:after="0"/>
    </w:pPr>
    <w:rPr>
      <w:rFonts w:ascii="Arial" w:eastAsiaTheme="minorHAnsi" w:hAnsi="Arial"/>
      <w:b/>
      <w:color w:val="000000" w:themeColor="text1"/>
      <w:sz w:val="24"/>
      <w:lang w:eastAsia="en-US"/>
    </w:rPr>
  </w:style>
  <w:style w:type="paragraph" w:customStyle="1" w:styleId="622E192E4721431C92589FEFEF4E67D14">
    <w:name w:val="622E192E4721431C92589FEFEF4E67D14"/>
    <w:rsid w:val="00FE76A2"/>
    <w:rPr>
      <w:rFonts w:ascii="Arial" w:eastAsiaTheme="minorHAnsi" w:hAnsi="Arial"/>
      <w:sz w:val="24"/>
      <w:lang w:eastAsia="en-US"/>
    </w:rPr>
  </w:style>
  <w:style w:type="paragraph" w:customStyle="1" w:styleId="41DE2931FB3B4B1199DAE7AE7C1EE7AB4">
    <w:name w:val="41DE2931FB3B4B1199DAE7AE7C1EE7AB4"/>
    <w:rsid w:val="00FE76A2"/>
    <w:rPr>
      <w:rFonts w:ascii="Arial" w:eastAsiaTheme="minorHAnsi" w:hAnsi="Arial"/>
      <w:sz w:val="24"/>
      <w:lang w:eastAsia="en-US"/>
    </w:rPr>
  </w:style>
  <w:style w:type="paragraph" w:customStyle="1" w:styleId="8BA8B69AB84642F3BFA0C8A70C0A417F2">
    <w:name w:val="8BA8B69AB84642F3BFA0C8A70C0A417F2"/>
    <w:rsid w:val="00FE76A2"/>
    <w:rPr>
      <w:rFonts w:ascii="Arial" w:eastAsiaTheme="minorHAnsi" w:hAnsi="Arial"/>
      <w:sz w:val="24"/>
      <w:lang w:eastAsia="en-US"/>
    </w:rPr>
  </w:style>
  <w:style w:type="paragraph" w:customStyle="1" w:styleId="1DB9C89DFF74438B92E830D1454738912">
    <w:name w:val="1DB9C89DFF74438B92E830D1454738912"/>
    <w:rsid w:val="00FE76A2"/>
    <w:rPr>
      <w:rFonts w:ascii="Arial" w:eastAsiaTheme="minorHAnsi" w:hAnsi="Arial"/>
      <w:sz w:val="24"/>
      <w:lang w:eastAsia="en-US"/>
    </w:rPr>
  </w:style>
  <w:style w:type="paragraph" w:customStyle="1" w:styleId="E0D4C77393794BDA95CBBDDB44C205842">
    <w:name w:val="E0D4C77393794BDA95CBBDDB44C205842"/>
    <w:rsid w:val="00FE76A2"/>
    <w:rPr>
      <w:rFonts w:ascii="Arial" w:eastAsiaTheme="minorHAnsi" w:hAnsi="Arial"/>
      <w:sz w:val="24"/>
      <w:lang w:eastAsia="en-US"/>
    </w:rPr>
  </w:style>
  <w:style w:type="paragraph" w:customStyle="1" w:styleId="6CA128E45E37490EAA6F5C5FA16CBBC42">
    <w:name w:val="6CA128E45E37490EAA6F5C5FA16CBBC42"/>
    <w:rsid w:val="00FE76A2"/>
    <w:rPr>
      <w:rFonts w:ascii="Arial" w:eastAsiaTheme="minorHAnsi" w:hAnsi="Arial"/>
      <w:sz w:val="24"/>
      <w:lang w:eastAsia="en-US"/>
    </w:rPr>
  </w:style>
  <w:style w:type="paragraph" w:customStyle="1" w:styleId="1B242F1B3B5541899572373CAF6152A12">
    <w:name w:val="1B242F1B3B5541899572373CAF6152A12"/>
    <w:rsid w:val="00FE76A2"/>
    <w:rPr>
      <w:rFonts w:ascii="Arial" w:eastAsiaTheme="minorHAnsi" w:hAnsi="Arial"/>
      <w:sz w:val="24"/>
      <w:lang w:eastAsia="en-US"/>
    </w:rPr>
  </w:style>
  <w:style w:type="paragraph" w:customStyle="1" w:styleId="6AAEDA45F4C548ACB36F39A8466E99B02">
    <w:name w:val="6AAEDA45F4C548ACB36F39A8466E99B02"/>
    <w:rsid w:val="00FE76A2"/>
    <w:rPr>
      <w:rFonts w:ascii="Arial" w:eastAsiaTheme="minorHAnsi" w:hAnsi="Arial"/>
      <w:sz w:val="24"/>
      <w:lang w:eastAsia="en-US"/>
    </w:rPr>
  </w:style>
  <w:style w:type="paragraph" w:customStyle="1" w:styleId="6E18AD7AADD041D4B91E6DF9A39870852">
    <w:name w:val="6E18AD7AADD041D4B91E6DF9A39870852"/>
    <w:rsid w:val="00FE76A2"/>
    <w:rPr>
      <w:rFonts w:ascii="Arial" w:eastAsiaTheme="minorHAnsi" w:hAnsi="Arial"/>
      <w:sz w:val="24"/>
      <w:lang w:eastAsia="en-US"/>
    </w:rPr>
  </w:style>
  <w:style w:type="paragraph" w:customStyle="1" w:styleId="8C30931824C74D07B7BE601DA04448722">
    <w:name w:val="8C30931824C74D07B7BE601DA04448722"/>
    <w:rsid w:val="00FE76A2"/>
    <w:rPr>
      <w:rFonts w:ascii="Arial" w:eastAsiaTheme="minorHAnsi" w:hAnsi="Arial"/>
      <w:sz w:val="24"/>
      <w:lang w:eastAsia="en-US"/>
    </w:rPr>
  </w:style>
  <w:style w:type="paragraph" w:customStyle="1" w:styleId="E6FC3C590A8340749CB91056287BC9972">
    <w:name w:val="E6FC3C590A8340749CB91056287BC9972"/>
    <w:rsid w:val="00FE76A2"/>
    <w:rPr>
      <w:rFonts w:ascii="Arial" w:eastAsiaTheme="minorHAnsi" w:hAnsi="Arial"/>
      <w:sz w:val="24"/>
      <w:lang w:eastAsia="en-US"/>
    </w:rPr>
  </w:style>
  <w:style w:type="paragraph" w:customStyle="1" w:styleId="16D9E92EAA4949F4B38FFD40481A72D02">
    <w:name w:val="16D9E92EAA4949F4B38FFD40481A72D02"/>
    <w:rsid w:val="00FE76A2"/>
    <w:rPr>
      <w:rFonts w:ascii="Arial" w:eastAsiaTheme="minorHAnsi" w:hAnsi="Arial"/>
      <w:sz w:val="24"/>
      <w:lang w:eastAsia="en-US"/>
    </w:rPr>
  </w:style>
  <w:style w:type="paragraph" w:customStyle="1" w:styleId="DCCFFE52DE2A4D359489F23D9D8F06362">
    <w:name w:val="DCCFFE52DE2A4D359489F23D9D8F06362"/>
    <w:rsid w:val="00FE76A2"/>
    <w:rPr>
      <w:rFonts w:ascii="Arial" w:eastAsiaTheme="minorHAnsi" w:hAnsi="Arial"/>
      <w:sz w:val="24"/>
      <w:lang w:eastAsia="en-US"/>
    </w:rPr>
  </w:style>
  <w:style w:type="paragraph" w:customStyle="1" w:styleId="6F287E70FBEF405688D3B407E292E0D82">
    <w:name w:val="6F287E70FBEF405688D3B407E292E0D82"/>
    <w:rsid w:val="00FE76A2"/>
    <w:rPr>
      <w:rFonts w:ascii="Arial" w:eastAsiaTheme="minorHAnsi" w:hAnsi="Arial"/>
      <w:sz w:val="24"/>
      <w:lang w:eastAsia="en-US"/>
    </w:rPr>
  </w:style>
  <w:style w:type="paragraph" w:customStyle="1" w:styleId="AA68D2889B6D4F778E97E3AC070C60C82">
    <w:name w:val="AA68D2889B6D4F778E97E3AC070C60C82"/>
    <w:rsid w:val="00FE76A2"/>
    <w:rPr>
      <w:rFonts w:ascii="Arial" w:eastAsiaTheme="minorHAnsi" w:hAnsi="Arial"/>
      <w:sz w:val="24"/>
      <w:lang w:eastAsia="en-US"/>
    </w:rPr>
  </w:style>
  <w:style w:type="paragraph" w:customStyle="1" w:styleId="E843777EB3D843B69774C56CCBDBE8622">
    <w:name w:val="E843777EB3D843B69774C56CCBDBE8622"/>
    <w:rsid w:val="00FE76A2"/>
    <w:rPr>
      <w:rFonts w:ascii="Arial" w:eastAsiaTheme="minorHAnsi" w:hAnsi="Arial"/>
      <w:sz w:val="24"/>
      <w:lang w:eastAsia="en-US"/>
    </w:rPr>
  </w:style>
  <w:style w:type="paragraph" w:customStyle="1" w:styleId="5FB2525267894681BB1BA8455CB845DF2">
    <w:name w:val="5FB2525267894681BB1BA8455CB845DF2"/>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4">
    <w:name w:val="74AD6E3792E14D688C92BDA716D91B824"/>
    <w:rsid w:val="00FE76A2"/>
    <w:pPr>
      <w:spacing w:after="0"/>
    </w:pPr>
    <w:rPr>
      <w:rFonts w:ascii="Arial" w:eastAsiaTheme="minorHAnsi" w:hAnsi="Arial"/>
      <w:b/>
      <w:color w:val="000000" w:themeColor="text1"/>
      <w:sz w:val="24"/>
      <w:lang w:eastAsia="en-US"/>
    </w:rPr>
  </w:style>
  <w:style w:type="paragraph" w:customStyle="1" w:styleId="43564265EA3C4164A9C09243F9E4352E4">
    <w:name w:val="43564265EA3C4164A9C09243F9E4352E4"/>
    <w:rsid w:val="00FE76A2"/>
    <w:rPr>
      <w:rFonts w:ascii="Arial" w:eastAsiaTheme="minorHAnsi" w:hAnsi="Arial"/>
      <w:sz w:val="24"/>
      <w:lang w:eastAsia="en-US"/>
    </w:rPr>
  </w:style>
  <w:style w:type="paragraph" w:customStyle="1" w:styleId="95E0DCC38A064C58934FB5386DC4403D34">
    <w:name w:val="95E0DCC38A064C58934FB5386DC4403D34"/>
    <w:rsid w:val="00FE76A2"/>
    <w:pPr>
      <w:spacing w:after="0"/>
    </w:pPr>
    <w:rPr>
      <w:rFonts w:ascii="Arial" w:eastAsiaTheme="minorHAnsi" w:hAnsi="Arial"/>
      <w:b/>
      <w:color w:val="000000" w:themeColor="text1"/>
      <w:sz w:val="24"/>
      <w:lang w:eastAsia="en-US"/>
    </w:rPr>
  </w:style>
  <w:style w:type="paragraph" w:customStyle="1" w:styleId="D8372B7F85A24F958B4CF29142F9727534">
    <w:name w:val="D8372B7F85A24F958B4CF29142F9727534"/>
    <w:rsid w:val="00FE76A2"/>
    <w:pPr>
      <w:spacing w:after="0"/>
    </w:pPr>
    <w:rPr>
      <w:rFonts w:ascii="Arial" w:eastAsiaTheme="minorHAnsi" w:hAnsi="Arial"/>
      <w:b/>
      <w:color w:val="000000" w:themeColor="text1"/>
      <w:sz w:val="24"/>
      <w:lang w:eastAsia="en-US"/>
    </w:rPr>
  </w:style>
  <w:style w:type="paragraph" w:customStyle="1" w:styleId="E57A712CEB5443819E0847D1D1E0A21B34">
    <w:name w:val="E57A712CEB5443819E0847D1D1E0A21B34"/>
    <w:rsid w:val="00FE76A2"/>
    <w:pPr>
      <w:spacing w:after="0"/>
    </w:pPr>
    <w:rPr>
      <w:rFonts w:ascii="Arial" w:eastAsiaTheme="minorHAnsi" w:hAnsi="Arial"/>
      <w:b/>
      <w:color w:val="000000" w:themeColor="text1"/>
      <w:sz w:val="24"/>
      <w:lang w:eastAsia="en-US"/>
    </w:rPr>
  </w:style>
  <w:style w:type="paragraph" w:customStyle="1" w:styleId="16F42E566D2343C3A4C9789F85C9324417">
    <w:name w:val="16F42E566D2343C3A4C9789F85C9324417"/>
    <w:rsid w:val="00FE76A2"/>
    <w:pPr>
      <w:spacing w:after="0"/>
    </w:pPr>
    <w:rPr>
      <w:rFonts w:ascii="Arial" w:eastAsiaTheme="minorHAnsi" w:hAnsi="Arial"/>
      <w:b/>
      <w:color w:val="000000" w:themeColor="text1"/>
      <w:sz w:val="24"/>
      <w:lang w:eastAsia="en-US"/>
    </w:rPr>
  </w:style>
  <w:style w:type="paragraph" w:customStyle="1" w:styleId="08FAA5185D9C462BBCE1EB902F1ADDD417">
    <w:name w:val="08FAA5185D9C462BBCE1EB902F1ADDD417"/>
    <w:rsid w:val="00FE76A2"/>
    <w:pPr>
      <w:spacing w:after="0"/>
    </w:pPr>
    <w:rPr>
      <w:rFonts w:ascii="Arial" w:eastAsiaTheme="minorHAnsi" w:hAnsi="Arial"/>
      <w:b/>
      <w:color w:val="000000" w:themeColor="text1"/>
      <w:sz w:val="24"/>
      <w:lang w:eastAsia="en-US"/>
    </w:rPr>
  </w:style>
  <w:style w:type="paragraph" w:customStyle="1" w:styleId="1C2A1A14C06A46C397C764FF16752F7646">
    <w:name w:val="1C2A1A14C06A46C397C764FF16752F7646"/>
    <w:rsid w:val="00FE76A2"/>
    <w:pPr>
      <w:spacing w:after="0"/>
    </w:pPr>
    <w:rPr>
      <w:rFonts w:ascii="Arial" w:eastAsiaTheme="minorHAnsi" w:hAnsi="Arial"/>
      <w:b/>
      <w:color w:val="000000" w:themeColor="text1"/>
      <w:sz w:val="24"/>
      <w:lang w:eastAsia="en-US"/>
    </w:rPr>
  </w:style>
  <w:style w:type="paragraph" w:customStyle="1" w:styleId="BC4A08BD52704849B320D644168B4CE347">
    <w:name w:val="BC4A08BD52704849B320D644168B4CE347"/>
    <w:rsid w:val="00FE76A2"/>
    <w:pPr>
      <w:spacing w:after="0"/>
    </w:pPr>
    <w:rPr>
      <w:rFonts w:ascii="Arial" w:eastAsiaTheme="minorHAnsi" w:hAnsi="Arial"/>
      <w:b/>
      <w:color w:val="000000" w:themeColor="text1"/>
      <w:sz w:val="24"/>
      <w:lang w:eastAsia="en-US"/>
    </w:rPr>
  </w:style>
  <w:style w:type="paragraph" w:customStyle="1" w:styleId="ED9D6DE7D9264488819E206C2193B69846">
    <w:name w:val="ED9D6DE7D9264488819E206C2193B69846"/>
    <w:rsid w:val="00FE76A2"/>
    <w:pPr>
      <w:spacing w:after="0"/>
    </w:pPr>
    <w:rPr>
      <w:rFonts w:ascii="Arial" w:eastAsiaTheme="minorHAnsi" w:hAnsi="Arial"/>
      <w:b/>
      <w:color w:val="000000" w:themeColor="text1"/>
      <w:sz w:val="24"/>
      <w:lang w:eastAsia="en-US"/>
    </w:rPr>
  </w:style>
  <w:style w:type="paragraph" w:customStyle="1" w:styleId="C6A0B4A8DD6F4A5A90006B02DCDB8C5538">
    <w:name w:val="C6A0B4A8DD6F4A5A90006B02DCDB8C5538"/>
    <w:rsid w:val="00FE76A2"/>
    <w:rPr>
      <w:rFonts w:ascii="Arial" w:eastAsiaTheme="minorHAnsi" w:hAnsi="Arial"/>
      <w:sz w:val="24"/>
      <w:lang w:eastAsia="en-US"/>
    </w:rPr>
  </w:style>
  <w:style w:type="paragraph" w:customStyle="1" w:styleId="628D1D54DE1A4872AC660A4B53515A0238">
    <w:name w:val="628D1D54DE1A4872AC660A4B53515A0238"/>
    <w:rsid w:val="00FE76A2"/>
    <w:rPr>
      <w:rFonts w:ascii="Arial" w:eastAsiaTheme="minorHAnsi" w:hAnsi="Arial"/>
      <w:sz w:val="24"/>
      <w:lang w:eastAsia="en-US"/>
    </w:rPr>
  </w:style>
  <w:style w:type="paragraph" w:customStyle="1" w:styleId="32ED938C7EB24CDCBF6836BD375621FC38">
    <w:name w:val="32ED938C7EB24CDCBF6836BD375621FC38"/>
    <w:rsid w:val="00FE76A2"/>
    <w:rPr>
      <w:rFonts w:ascii="Arial" w:eastAsiaTheme="minorHAnsi" w:hAnsi="Arial"/>
      <w:sz w:val="24"/>
      <w:lang w:eastAsia="en-US"/>
    </w:rPr>
  </w:style>
  <w:style w:type="paragraph" w:customStyle="1" w:styleId="7FDE970EA94A437180C1BFC76C7FA78038">
    <w:name w:val="7FDE970EA94A437180C1BFC76C7FA78038"/>
    <w:rsid w:val="00FE76A2"/>
    <w:rPr>
      <w:rFonts w:ascii="Arial" w:eastAsiaTheme="minorHAnsi" w:hAnsi="Arial"/>
      <w:sz w:val="24"/>
      <w:lang w:eastAsia="en-US"/>
    </w:rPr>
  </w:style>
  <w:style w:type="paragraph" w:customStyle="1" w:styleId="D17BB891454A402DA4863A2CA3E472E538">
    <w:name w:val="D17BB891454A402DA4863A2CA3E472E538"/>
    <w:rsid w:val="00FE76A2"/>
    <w:rPr>
      <w:rFonts w:ascii="Arial" w:eastAsiaTheme="minorHAnsi" w:hAnsi="Arial"/>
      <w:sz w:val="24"/>
      <w:lang w:eastAsia="en-US"/>
    </w:rPr>
  </w:style>
  <w:style w:type="paragraph" w:customStyle="1" w:styleId="AE4C08B0108C4B1D83020C78E9147E5B33">
    <w:name w:val="AE4C08B0108C4B1D83020C78E9147E5B33"/>
    <w:rsid w:val="00FE76A2"/>
    <w:rPr>
      <w:rFonts w:ascii="Arial" w:eastAsiaTheme="minorHAnsi" w:hAnsi="Arial"/>
      <w:sz w:val="24"/>
      <w:lang w:eastAsia="en-US"/>
    </w:rPr>
  </w:style>
  <w:style w:type="paragraph" w:customStyle="1" w:styleId="59D7731B6F4847C68EE5D7050FD8F27633">
    <w:name w:val="59D7731B6F4847C68EE5D7050FD8F27633"/>
    <w:rsid w:val="00FE76A2"/>
    <w:rPr>
      <w:rFonts w:ascii="Arial" w:eastAsiaTheme="minorHAnsi" w:hAnsi="Arial"/>
      <w:sz w:val="24"/>
      <w:lang w:eastAsia="en-US"/>
    </w:rPr>
  </w:style>
  <w:style w:type="paragraph" w:customStyle="1" w:styleId="E62681E6DCAF488A93AAA32D9B9E5C9433">
    <w:name w:val="E62681E6DCAF488A93AAA32D9B9E5C9433"/>
    <w:rsid w:val="00FE76A2"/>
    <w:rPr>
      <w:rFonts w:ascii="Arial" w:eastAsiaTheme="minorHAnsi" w:hAnsi="Arial"/>
      <w:sz w:val="24"/>
      <w:lang w:eastAsia="en-US"/>
    </w:rPr>
  </w:style>
  <w:style w:type="paragraph" w:customStyle="1" w:styleId="85DA1DA4C3D746958302A6A26C8B427A31">
    <w:name w:val="85DA1DA4C3D746958302A6A26C8B427A31"/>
    <w:rsid w:val="00FE76A2"/>
    <w:rPr>
      <w:rFonts w:ascii="Arial" w:eastAsiaTheme="minorHAnsi" w:hAnsi="Arial"/>
      <w:sz w:val="24"/>
      <w:lang w:eastAsia="en-US"/>
    </w:rPr>
  </w:style>
  <w:style w:type="paragraph" w:customStyle="1" w:styleId="C884F645DF0E4CE3BCDC99B9837FA24330">
    <w:name w:val="C884F645DF0E4CE3BCDC99B9837FA24330"/>
    <w:rsid w:val="00FE76A2"/>
    <w:rPr>
      <w:rFonts w:ascii="Arial" w:eastAsiaTheme="minorHAnsi" w:hAnsi="Arial"/>
      <w:sz w:val="24"/>
      <w:lang w:eastAsia="en-US"/>
    </w:rPr>
  </w:style>
  <w:style w:type="paragraph" w:customStyle="1" w:styleId="1673DA3EB3444C3CB6DDF510A1D3DA9429">
    <w:name w:val="1673DA3EB3444C3CB6DDF510A1D3DA9429"/>
    <w:rsid w:val="00FE76A2"/>
    <w:rPr>
      <w:rFonts w:ascii="Arial" w:eastAsiaTheme="minorHAnsi" w:hAnsi="Arial"/>
      <w:sz w:val="24"/>
      <w:lang w:eastAsia="en-US"/>
    </w:rPr>
  </w:style>
  <w:style w:type="paragraph" w:customStyle="1" w:styleId="79A14B10FCE540259362430269760D2C27">
    <w:name w:val="79A14B10FCE540259362430269760D2C27"/>
    <w:rsid w:val="00FE76A2"/>
    <w:rPr>
      <w:rFonts w:ascii="Arial" w:eastAsiaTheme="minorHAnsi" w:hAnsi="Arial"/>
      <w:sz w:val="24"/>
      <w:lang w:eastAsia="en-US"/>
    </w:rPr>
  </w:style>
  <w:style w:type="paragraph" w:customStyle="1" w:styleId="896521D7EF044A7FA23A51ADB7E46B6519">
    <w:name w:val="896521D7EF044A7FA23A51ADB7E46B6519"/>
    <w:rsid w:val="00FE76A2"/>
    <w:pPr>
      <w:spacing w:after="0"/>
    </w:pPr>
    <w:rPr>
      <w:rFonts w:ascii="Arial" w:eastAsiaTheme="minorHAnsi" w:hAnsi="Arial"/>
      <w:b/>
      <w:color w:val="000000" w:themeColor="text1"/>
      <w:sz w:val="24"/>
      <w:lang w:eastAsia="en-US"/>
    </w:rPr>
  </w:style>
  <w:style w:type="paragraph" w:customStyle="1" w:styleId="9260A8E5EF5945EB9699E1F5D883C10018">
    <w:name w:val="9260A8E5EF5945EB9699E1F5D883C10018"/>
    <w:rsid w:val="00FE76A2"/>
    <w:pPr>
      <w:spacing w:after="0"/>
    </w:pPr>
    <w:rPr>
      <w:rFonts w:ascii="Arial" w:eastAsiaTheme="minorHAnsi" w:hAnsi="Arial"/>
      <w:b/>
      <w:color w:val="000000" w:themeColor="text1"/>
      <w:sz w:val="24"/>
      <w:lang w:eastAsia="en-US"/>
    </w:rPr>
  </w:style>
  <w:style w:type="paragraph" w:customStyle="1" w:styleId="A0EFAE007D9743769BE6CB3F3EF47AAA17">
    <w:name w:val="A0EFAE007D9743769BE6CB3F3EF47AAA17"/>
    <w:rsid w:val="00FE76A2"/>
    <w:pPr>
      <w:spacing w:after="0"/>
    </w:pPr>
    <w:rPr>
      <w:rFonts w:ascii="Arial" w:eastAsiaTheme="minorHAnsi" w:hAnsi="Arial"/>
      <w:b/>
      <w:color w:val="000000" w:themeColor="text1"/>
      <w:sz w:val="24"/>
      <w:lang w:eastAsia="en-US"/>
    </w:rPr>
  </w:style>
  <w:style w:type="paragraph" w:customStyle="1" w:styleId="622E192E4721431C92589FEFEF4E67D15">
    <w:name w:val="622E192E4721431C92589FEFEF4E67D15"/>
    <w:rsid w:val="00FE76A2"/>
    <w:rPr>
      <w:rFonts w:ascii="Arial" w:eastAsiaTheme="minorHAnsi" w:hAnsi="Arial"/>
      <w:sz w:val="24"/>
      <w:lang w:eastAsia="en-US"/>
    </w:rPr>
  </w:style>
  <w:style w:type="paragraph" w:customStyle="1" w:styleId="41DE2931FB3B4B1199DAE7AE7C1EE7AB5">
    <w:name w:val="41DE2931FB3B4B1199DAE7AE7C1EE7AB5"/>
    <w:rsid w:val="00FE76A2"/>
    <w:rPr>
      <w:rFonts w:ascii="Arial" w:eastAsiaTheme="minorHAnsi" w:hAnsi="Arial"/>
      <w:sz w:val="24"/>
      <w:lang w:eastAsia="en-US"/>
    </w:rPr>
  </w:style>
  <w:style w:type="paragraph" w:customStyle="1" w:styleId="8BA8B69AB84642F3BFA0C8A70C0A417F3">
    <w:name w:val="8BA8B69AB84642F3BFA0C8A70C0A417F3"/>
    <w:rsid w:val="00FE76A2"/>
    <w:rPr>
      <w:rFonts w:ascii="Arial" w:eastAsiaTheme="minorHAnsi" w:hAnsi="Arial"/>
      <w:sz w:val="24"/>
      <w:lang w:eastAsia="en-US"/>
    </w:rPr>
  </w:style>
  <w:style w:type="paragraph" w:customStyle="1" w:styleId="1DB9C89DFF74438B92E830D1454738913">
    <w:name w:val="1DB9C89DFF74438B92E830D1454738913"/>
    <w:rsid w:val="00FE76A2"/>
    <w:rPr>
      <w:rFonts w:ascii="Arial" w:eastAsiaTheme="minorHAnsi" w:hAnsi="Arial"/>
      <w:sz w:val="24"/>
      <w:lang w:eastAsia="en-US"/>
    </w:rPr>
  </w:style>
  <w:style w:type="paragraph" w:customStyle="1" w:styleId="E0D4C77393794BDA95CBBDDB44C205843">
    <w:name w:val="E0D4C77393794BDA95CBBDDB44C205843"/>
    <w:rsid w:val="00FE76A2"/>
    <w:rPr>
      <w:rFonts w:ascii="Arial" w:eastAsiaTheme="minorHAnsi" w:hAnsi="Arial"/>
      <w:sz w:val="24"/>
      <w:lang w:eastAsia="en-US"/>
    </w:rPr>
  </w:style>
  <w:style w:type="paragraph" w:customStyle="1" w:styleId="6CA128E45E37490EAA6F5C5FA16CBBC43">
    <w:name w:val="6CA128E45E37490EAA6F5C5FA16CBBC43"/>
    <w:rsid w:val="00FE76A2"/>
    <w:rPr>
      <w:rFonts w:ascii="Arial" w:eastAsiaTheme="minorHAnsi" w:hAnsi="Arial"/>
      <w:sz w:val="24"/>
      <w:lang w:eastAsia="en-US"/>
    </w:rPr>
  </w:style>
  <w:style w:type="paragraph" w:customStyle="1" w:styleId="1B242F1B3B5541899572373CAF6152A13">
    <w:name w:val="1B242F1B3B5541899572373CAF6152A13"/>
    <w:rsid w:val="00FE76A2"/>
    <w:rPr>
      <w:rFonts w:ascii="Arial" w:eastAsiaTheme="minorHAnsi" w:hAnsi="Arial"/>
      <w:sz w:val="24"/>
      <w:lang w:eastAsia="en-US"/>
    </w:rPr>
  </w:style>
  <w:style w:type="paragraph" w:customStyle="1" w:styleId="6AAEDA45F4C548ACB36F39A8466E99B03">
    <w:name w:val="6AAEDA45F4C548ACB36F39A8466E99B03"/>
    <w:rsid w:val="00FE76A2"/>
    <w:rPr>
      <w:rFonts w:ascii="Arial" w:eastAsiaTheme="minorHAnsi" w:hAnsi="Arial"/>
      <w:sz w:val="24"/>
      <w:lang w:eastAsia="en-US"/>
    </w:rPr>
  </w:style>
  <w:style w:type="paragraph" w:customStyle="1" w:styleId="6E18AD7AADD041D4B91E6DF9A39870853">
    <w:name w:val="6E18AD7AADD041D4B91E6DF9A39870853"/>
    <w:rsid w:val="00FE76A2"/>
    <w:rPr>
      <w:rFonts w:ascii="Arial" w:eastAsiaTheme="minorHAnsi" w:hAnsi="Arial"/>
      <w:sz w:val="24"/>
      <w:lang w:eastAsia="en-US"/>
    </w:rPr>
  </w:style>
  <w:style w:type="paragraph" w:customStyle="1" w:styleId="8C30931824C74D07B7BE601DA04448723">
    <w:name w:val="8C30931824C74D07B7BE601DA04448723"/>
    <w:rsid w:val="00FE76A2"/>
    <w:rPr>
      <w:rFonts w:ascii="Arial" w:eastAsiaTheme="minorHAnsi" w:hAnsi="Arial"/>
      <w:sz w:val="24"/>
      <w:lang w:eastAsia="en-US"/>
    </w:rPr>
  </w:style>
  <w:style w:type="paragraph" w:customStyle="1" w:styleId="E6FC3C590A8340749CB91056287BC9973">
    <w:name w:val="E6FC3C590A8340749CB91056287BC9973"/>
    <w:rsid w:val="00FE76A2"/>
    <w:rPr>
      <w:rFonts w:ascii="Arial" w:eastAsiaTheme="minorHAnsi" w:hAnsi="Arial"/>
      <w:sz w:val="24"/>
      <w:lang w:eastAsia="en-US"/>
    </w:rPr>
  </w:style>
  <w:style w:type="paragraph" w:customStyle="1" w:styleId="16D9E92EAA4949F4B38FFD40481A72D03">
    <w:name w:val="16D9E92EAA4949F4B38FFD40481A72D03"/>
    <w:rsid w:val="00FE76A2"/>
    <w:rPr>
      <w:rFonts w:ascii="Arial" w:eastAsiaTheme="minorHAnsi" w:hAnsi="Arial"/>
      <w:sz w:val="24"/>
      <w:lang w:eastAsia="en-US"/>
    </w:rPr>
  </w:style>
  <w:style w:type="paragraph" w:customStyle="1" w:styleId="DCCFFE52DE2A4D359489F23D9D8F06363">
    <w:name w:val="DCCFFE52DE2A4D359489F23D9D8F06363"/>
    <w:rsid w:val="00FE76A2"/>
    <w:rPr>
      <w:rFonts w:ascii="Arial" w:eastAsiaTheme="minorHAnsi" w:hAnsi="Arial"/>
      <w:sz w:val="24"/>
      <w:lang w:eastAsia="en-US"/>
    </w:rPr>
  </w:style>
  <w:style w:type="paragraph" w:customStyle="1" w:styleId="6F287E70FBEF405688D3B407E292E0D83">
    <w:name w:val="6F287E70FBEF405688D3B407E292E0D83"/>
    <w:rsid w:val="00FE76A2"/>
    <w:rPr>
      <w:rFonts w:ascii="Arial" w:eastAsiaTheme="minorHAnsi" w:hAnsi="Arial"/>
      <w:sz w:val="24"/>
      <w:lang w:eastAsia="en-US"/>
    </w:rPr>
  </w:style>
  <w:style w:type="paragraph" w:customStyle="1" w:styleId="AA68D2889B6D4F778E97E3AC070C60C83">
    <w:name w:val="AA68D2889B6D4F778E97E3AC070C60C83"/>
    <w:rsid w:val="00FE76A2"/>
    <w:rPr>
      <w:rFonts w:ascii="Arial" w:eastAsiaTheme="minorHAnsi" w:hAnsi="Arial"/>
      <w:sz w:val="24"/>
      <w:lang w:eastAsia="en-US"/>
    </w:rPr>
  </w:style>
  <w:style w:type="paragraph" w:customStyle="1" w:styleId="E843777EB3D843B69774C56CCBDBE8623">
    <w:name w:val="E843777EB3D843B69774C56CCBDBE8623"/>
    <w:rsid w:val="00FE76A2"/>
    <w:rPr>
      <w:rFonts w:ascii="Arial" w:eastAsiaTheme="minorHAnsi" w:hAnsi="Arial"/>
      <w:sz w:val="24"/>
      <w:lang w:eastAsia="en-US"/>
    </w:rPr>
  </w:style>
  <w:style w:type="paragraph" w:customStyle="1" w:styleId="5FB2525267894681BB1BA8455CB845DF3">
    <w:name w:val="5FB2525267894681BB1BA8455CB845DF3"/>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5">
    <w:name w:val="74AD6E3792E14D688C92BDA716D91B825"/>
    <w:rsid w:val="00FE76A2"/>
    <w:pPr>
      <w:spacing w:after="0"/>
    </w:pPr>
    <w:rPr>
      <w:rFonts w:ascii="Arial" w:eastAsiaTheme="minorHAnsi" w:hAnsi="Arial"/>
      <w:b/>
      <w:color w:val="000000" w:themeColor="text1"/>
      <w:sz w:val="24"/>
      <w:lang w:eastAsia="en-US"/>
    </w:rPr>
  </w:style>
  <w:style w:type="paragraph" w:customStyle="1" w:styleId="43564265EA3C4164A9C09243F9E4352E5">
    <w:name w:val="43564265EA3C4164A9C09243F9E4352E5"/>
    <w:rsid w:val="00FE76A2"/>
    <w:rPr>
      <w:rFonts w:ascii="Arial" w:eastAsiaTheme="minorHAnsi" w:hAnsi="Arial"/>
      <w:sz w:val="24"/>
      <w:lang w:eastAsia="en-US"/>
    </w:rPr>
  </w:style>
  <w:style w:type="paragraph" w:customStyle="1" w:styleId="95E0DCC38A064C58934FB5386DC4403D35">
    <w:name w:val="95E0DCC38A064C58934FB5386DC4403D35"/>
    <w:rsid w:val="00FE76A2"/>
    <w:pPr>
      <w:spacing w:after="0"/>
    </w:pPr>
    <w:rPr>
      <w:rFonts w:ascii="Arial" w:eastAsiaTheme="minorHAnsi" w:hAnsi="Arial"/>
      <w:b/>
      <w:color w:val="000000" w:themeColor="text1"/>
      <w:sz w:val="24"/>
      <w:lang w:eastAsia="en-US"/>
    </w:rPr>
  </w:style>
  <w:style w:type="paragraph" w:customStyle="1" w:styleId="D8372B7F85A24F958B4CF29142F9727535">
    <w:name w:val="D8372B7F85A24F958B4CF29142F9727535"/>
    <w:rsid w:val="00FE76A2"/>
    <w:pPr>
      <w:spacing w:after="0"/>
    </w:pPr>
    <w:rPr>
      <w:rFonts w:ascii="Arial" w:eastAsiaTheme="minorHAnsi" w:hAnsi="Arial"/>
      <w:b/>
      <w:color w:val="000000" w:themeColor="text1"/>
      <w:sz w:val="24"/>
      <w:lang w:eastAsia="en-US"/>
    </w:rPr>
  </w:style>
  <w:style w:type="paragraph" w:customStyle="1" w:styleId="E57A712CEB5443819E0847D1D1E0A21B35">
    <w:name w:val="E57A712CEB5443819E0847D1D1E0A21B35"/>
    <w:rsid w:val="00FE76A2"/>
    <w:pPr>
      <w:spacing w:after="0"/>
    </w:pPr>
    <w:rPr>
      <w:rFonts w:ascii="Arial" w:eastAsiaTheme="minorHAnsi" w:hAnsi="Arial"/>
      <w:b/>
      <w:color w:val="000000" w:themeColor="text1"/>
      <w:sz w:val="24"/>
      <w:lang w:eastAsia="en-US"/>
    </w:rPr>
  </w:style>
  <w:style w:type="paragraph" w:customStyle="1" w:styleId="16F42E566D2343C3A4C9789F85C9324418">
    <w:name w:val="16F42E566D2343C3A4C9789F85C9324418"/>
    <w:rsid w:val="00FE76A2"/>
    <w:pPr>
      <w:spacing w:after="0"/>
    </w:pPr>
    <w:rPr>
      <w:rFonts w:ascii="Arial" w:eastAsiaTheme="minorHAnsi" w:hAnsi="Arial"/>
      <w:b/>
      <w:color w:val="000000" w:themeColor="text1"/>
      <w:sz w:val="24"/>
      <w:lang w:eastAsia="en-US"/>
    </w:rPr>
  </w:style>
  <w:style w:type="paragraph" w:customStyle="1" w:styleId="08FAA5185D9C462BBCE1EB902F1ADDD418">
    <w:name w:val="08FAA5185D9C462BBCE1EB902F1ADDD418"/>
    <w:rsid w:val="00FE76A2"/>
    <w:pPr>
      <w:spacing w:after="0"/>
    </w:pPr>
    <w:rPr>
      <w:rFonts w:ascii="Arial" w:eastAsiaTheme="minorHAnsi" w:hAnsi="Arial"/>
      <w:b/>
      <w:color w:val="000000" w:themeColor="text1"/>
      <w:sz w:val="24"/>
      <w:lang w:eastAsia="en-US"/>
    </w:rPr>
  </w:style>
  <w:style w:type="paragraph" w:customStyle="1" w:styleId="1C2A1A14C06A46C397C764FF16752F7647">
    <w:name w:val="1C2A1A14C06A46C397C764FF16752F7647"/>
    <w:rsid w:val="00FE76A2"/>
    <w:pPr>
      <w:spacing w:after="0"/>
    </w:pPr>
    <w:rPr>
      <w:rFonts w:ascii="Arial" w:eastAsiaTheme="minorHAnsi" w:hAnsi="Arial"/>
      <w:b/>
      <w:color w:val="000000" w:themeColor="text1"/>
      <w:sz w:val="24"/>
      <w:lang w:eastAsia="en-US"/>
    </w:rPr>
  </w:style>
  <w:style w:type="paragraph" w:customStyle="1" w:styleId="BC4A08BD52704849B320D644168B4CE348">
    <w:name w:val="BC4A08BD52704849B320D644168B4CE348"/>
    <w:rsid w:val="00FE76A2"/>
    <w:pPr>
      <w:spacing w:after="0"/>
    </w:pPr>
    <w:rPr>
      <w:rFonts w:ascii="Arial" w:eastAsiaTheme="minorHAnsi" w:hAnsi="Arial"/>
      <w:b/>
      <w:color w:val="000000" w:themeColor="text1"/>
      <w:sz w:val="24"/>
      <w:lang w:eastAsia="en-US"/>
    </w:rPr>
  </w:style>
  <w:style w:type="paragraph" w:customStyle="1" w:styleId="ED9D6DE7D9264488819E206C2193B69847">
    <w:name w:val="ED9D6DE7D9264488819E206C2193B69847"/>
    <w:rsid w:val="00FE76A2"/>
    <w:pPr>
      <w:spacing w:after="0"/>
    </w:pPr>
    <w:rPr>
      <w:rFonts w:ascii="Arial" w:eastAsiaTheme="minorHAnsi" w:hAnsi="Arial"/>
      <w:b/>
      <w:color w:val="000000" w:themeColor="text1"/>
      <w:sz w:val="24"/>
      <w:lang w:eastAsia="en-US"/>
    </w:rPr>
  </w:style>
  <w:style w:type="paragraph" w:customStyle="1" w:styleId="C6A0B4A8DD6F4A5A90006B02DCDB8C5539">
    <w:name w:val="C6A0B4A8DD6F4A5A90006B02DCDB8C5539"/>
    <w:rsid w:val="00FE76A2"/>
    <w:rPr>
      <w:rFonts w:ascii="Arial" w:eastAsiaTheme="minorHAnsi" w:hAnsi="Arial"/>
      <w:sz w:val="24"/>
      <w:lang w:eastAsia="en-US"/>
    </w:rPr>
  </w:style>
  <w:style w:type="paragraph" w:customStyle="1" w:styleId="628D1D54DE1A4872AC660A4B53515A0239">
    <w:name w:val="628D1D54DE1A4872AC660A4B53515A0239"/>
    <w:rsid w:val="00FE76A2"/>
    <w:rPr>
      <w:rFonts w:ascii="Arial" w:eastAsiaTheme="minorHAnsi" w:hAnsi="Arial"/>
      <w:sz w:val="24"/>
      <w:lang w:eastAsia="en-US"/>
    </w:rPr>
  </w:style>
  <w:style w:type="paragraph" w:customStyle="1" w:styleId="32ED938C7EB24CDCBF6836BD375621FC39">
    <w:name w:val="32ED938C7EB24CDCBF6836BD375621FC39"/>
    <w:rsid w:val="00FE76A2"/>
    <w:rPr>
      <w:rFonts w:ascii="Arial" w:eastAsiaTheme="minorHAnsi" w:hAnsi="Arial"/>
      <w:sz w:val="24"/>
      <w:lang w:eastAsia="en-US"/>
    </w:rPr>
  </w:style>
  <w:style w:type="paragraph" w:customStyle="1" w:styleId="7FDE970EA94A437180C1BFC76C7FA78039">
    <w:name w:val="7FDE970EA94A437180C1BFC76C7FA78039"/>
    <w:rsid w:val="00FE76A2"/>
    <w:rPr>
      <w:rFonts w:ascii="Arial" w:eastAsiaTheme="minorHAnsi" w:hAnsi="Arial"/>
      <w:sz w:val="24"/>
      <w:lang w:eastAsia="en-US"/>
    </w:rPr>
  </w:style>
  <w:style w:type="paragraph" w:customStyle="1" w:styleId="D17BB891454A402DA4863A2CA3E472E539">
    <w:name w:val="D17BB891454A402DA4863A2CA3E472E539"/>
    <w:rsid w:val="00FE76A2"/>
    <w:rPr>
      <w:rFonts w:ascii="Arial" w:eastAsiaTheme="minorHAnsi" w:hAnsi="Arial"/>
      <w:sz w:val="24"/>
      <w:lang w:eastAsia="en-US"/>
    </w:rPr>
  </w:style>
  <w:style w:type="paragraph" w:customStyle="1" w:styleId="AE4C08B0108C4B1D83020C78E9147E5B34">
    <w:name w:val="AE4C08B0108C4B1D83020C78E9147E5B34"/>
    <w:rsid w:val="00FE76A2"/>
    <w:rPr>
      <w:rFonts w:ascii="Arial" w:eastAsiaTheme="minorHAnsi" w:hAnsi="Arial"/>
      <w:sz w:val="24"/>
      <w:lang w:eastAsia="en-US"/>
    </w:rPr>
  </w:style>
  <w:style w:type="paragraph" w:customStyle="1" w:styleId="59D7731B6F4847C68EE5D7050FD8F27634">
    <w:name w:val="59D7731B6F4847C68EE5D7050FD8F27634"/>
    <w:rsid w:val="00FE76A2"/>
    <w:rPr>
      <w:rFonts w:ascii="Arial" w:eastAsiaTheme="minorHAnsi" w:hAnsi="Arial"/>
      <w:sz w:val="24"/>
      <w:lang w:eastAsia="en-US"/>
    </w:rPr>
  </w:style>
  <w:style w:type="paragraph" w:customStyle="1" w:styleId="E62681E6DCAF488A93AAA32D9B9E5C9434">
    <w:name w:val="E62681E6DCAF488A93AAA32D9B9E5C9434"/>
    <w:rsid w:val="00FE76A2"/>
    <w:rPr>
      <w:rFonts w:ascii="Arial" w:eastAsiaTheme="minorHAnsi" w:hAnsi="Arial"/>
      <w:sz w:val="24"/>
      <w:lang w:eastAsia="en-US"/>
    </w:rPr>
  </w:style>
  <w:style w:type="paragraph" w:customStyle="1" w:styleId="85DA1DA4C3D746958302A6A26C8B427A32">
    <w:name w:val="85DA1DA4C3D746958302A6A26C8B427A32"/>
    <w:rsid w:val="00FE76A2"/>
    <w:rPr>
      <w:rFonts w:ascii="Arial" w:eastAsiaTheme="minorHAnsi" w:hAnsi="Arial"/>
      <w:sz w:val="24"/>
      <w:lang w:eastAsia="en-US"/>
    </w:rPr>
  </w:style>
  <w:style w:type="paragraph" w:customStyle="1" w:styleId="C884F645DF0E4CE3BCDC99B9837FA24331">
    <w:name w:val="C884F645DF0E4CE3BCDC99B9837FA24331"/>
    <w:rsid w:val="00FE76A2"/>
    <w:rPr>
      <w:rFonts w:ascii="Arial" w:eastAsiaTheme="minorHAnsi" w:hAnsi="Arial"/>
      <w:sz w:val="24"/>
      <w:lang w:eastAsia="en-US"/>
    </w:rPr>
  </w:style>
  <w:style w:type="paragraph" w:customStyle="1" w:styleId="1673DA3EB3444C3CB6DDF510A1D3DA9430">
    <w:name w:val="1673DA3EB3444C3CB6DDF510A1D3DA9430"/>
    <w:rsid w:val="00FE76A2"/>
    <w:rPr>
      <w:rFonts w:ascii="Arial" w:eastAsiaTheme="minorHAnsi" w:hAnsi="Arial"/>
      <w:sz w:val="24"/>
      <w:lang w:eastAsia="en-US"/>
    </w:rPr>
  </w:style>
  <w:style w:type="paragraph" w:customStyle="1" w:styleId="79A14B10FCE540259362430269760D2C28">
    <w:name w:val="79A14B10FCE540259362430269760D2C28"/>
    <w:rsid w:val="00FE76A2"/>
    <w:rPr>
      <w:rFonts w:ascii="Arial" w:eastAsiaTheme="minorHAnsi" w:hAnsi="Arial"/>
      <w:sz w:val="24"/>
      <w:lang w:eastAsia="en-US"/>
    </w:rPr>
  </w:style>
  <w:style w:type="paragraph" w:customStyle="1" w:styleId="896521D7EF044A7FA23A51ADB7E46B6520">
    <w:name w:val="896521D7EF044A7FA23A51ADB7E46B6520"/>
    <w:rsid w:val="00FE76A2"/>
    <w:pPr>
      <w:spacing w:after="0"/>
    </w:pPr>
    <w:rPr>
      <w:rFonts w:ascii="Arial" w:eastAsiaTheme="minorHAnsi" w:hAnsi="Arial"/>
      <w:b/>
      <w:color w:val="000000" w:themeColor="text1"/>
      <w:sz w:val="24"/>
      <w:lang w:eastAsia="en-US"/>
    </w:rPr>
  </w:style>
  <w:style w:type="paragraph" w:customStyle="1" w:styleId="9260A8E5EF5945EB9699E1F5D883C10019">
    <w:name w:val="9260A8E5EF5945EB9699E1F5D883C10019"/>
    <w:rsid w:val="00FE76A2"/>
    <w:pPr>
      <w:spacing w:after="0"/>
    </w:pPr>
    <w:rPr>
      <w:rFonts w:ascii="Arial" w:eastAsiaTheme="minorHAnsi" w:hAnsi="Arial"/>
      <w:b/>
      <w:color w:val="000000" w:themeColor="text1"/>
      <w:sz w:val="24"/>
      <w:lang w:eastAsia="en-US"/>
    </w:rPr>
  </w:style>
  <w:style w:type="paragraph" w:customStyle="1" w:styleId="A0EFAE007D9743769BE6CB3F3EF47AAA18">
    <w:name w:val="A0EFAE007D9743769BE6CB3F3EF47AAA18"/>
    <w:rsid w:val="00FE76A2"/>
    <w:pPr>
      <w:spacing w:after="0"/>
    </w:pPr>
    <w:rPr>
      <w:rFonts w:ascii="Arial" w:eastAsiaTheme="minorHAnsi" w:hAnsi="Arial"/>
      <w:b/>
      <w:color w:val="000000" w:themeColor="text1"/>
      <w:sz w:val="24"/>
      <w:lang w:eastAsia="en-US"/>
    </w:rPr>
  </w:style>
  <w:style w:type="paragraph" w:customStyle="1" w:styleId="622E192E4721431C92589FEFEF4E67D16">
    <w:name w:val="622E192E4721431C92589FEFEF4E67D16"/>
    <w:rsid w:val="00FE76A2"/>
    <w:rPr>
      <w:rFonts w:ascii="Arial" w:eastAsiaTheme="minorHAnsi" w:hAnsi="Arial"/>
      <w:sz w:val="24"/>
      <w:lang w:eastAsia="en-US"/>
    </w:rPr>
  </w:style>
  <w:style w:type="paragraph" w:customStyle="1" w:styleId="41DE2931FB3B4B1199DAE7AE7C1EE7AB6">
    <w:name w:val="41DE2931FB3B4B1199DAE7AE7C1EE7AB6"/>
    <w:rsid w:val="00FE76A2"/>
    <w:rPr>
      <w:rFonts w:ascii="Arial" w:eastAsiaTheme="minorHAnsi" w:hAnsi="Arial"/>
      <w:sz w:val="24"/>
      <w:lang w:eastAsia="en-US"/>
    </w:rPr>
  </w:style>
  <w:style w:type="paragraph" w:customStyle="1" w:styleId="8BA8B69AB84642F3BFA0C8A70C0A417F4">
    <w:name w:val="8BA8B69AB84642F3BFA0C8A70C0A417F4"/>
    <w:rsid w:val="00FE76A2"/>
    <w:rPr>
      <w:rFonts w:ascii="Arial" w:eastAsiaTheme="minorHAnsi" w:hAnsi="Arial"/>
      <w:sz w:val="24"/>
      <w:lang w:eastAsia="en-US"/>
    </w:rPr>
  </w:style>
  <w:style w:type="paragraph" w:customStyle="1" w:styleId="1DB9C89DFF74438B92E830D1454738914">
    <w:name w:val="1DB9C89DFF74438B92E830D1454738914"/>
    <w:rsid w:val="00FE76A2"/>
    <w:rPr>
      <w:rFonts w:ascii="Arial" w:eastAsiaTheme="minorHAnsi" w:hAnsi="Arial"/>
      <w:sz w:val="24"/>
      <w:lang w:eastAsia="en-US"/>
    </w:rPr>
  </w:style>
  <w:style w:type="paragraph" w:customStyle="1" w:styleId="E0D4C77393794BDA95CBBDDB44C205844">
    <w:name w:val="E0D4C77393794BDA95CBBDDB44C205844"/>
    <w:rsid w:val="00FE76A2"/>
    <w:rPr>
      <w:rFonts w:ascii="Arial" w:eastAsiaTheme="minorHAnsi" w:hAnsi="Arial"/>
      <w:sz w:val="24"/>
      <w:lang w:eastAsia="en-US"/>
    </w:rPr>
  </w:style>
  <w:style w:type="paragraph" w:customStyle="1" w:styleId="6CA128E45E37490EAA6F5C5FA16CBBC44">
    <w:name w:val="6CA128E45E37490EAA6F5C5FA16CBBC44"/>
    <w:rsid w:val="00FE76A2"/>
    <w:rPr>
      <w:rFonts w:ascii="Arial" w:eastAsiaTheme="minorHAnsi" w:hAnsi="Arial"/>
      <w:sz w:val="24"/>
      <w:lang w:eastAsia="en-US"/>
    </w:rPr>
  </w:style>
  <w:style w:type="paragraph" w:customStyle="1" w:styleId="1B242F1B3B5541899572373CAF6152A14">
    <w:name w:val="1B242F1B3B5541899572373CAF6152A14"/>
    <w:rsid w:val="00FE76A2"/>
    <w:rPr>
      <w:rFonts w:ascii="Arial" w:eastAsiaTheme="minorHAnsi" w:hAnsi="Arial"/>
      <w:sz w:val="24"/>
      <w:lang w:eastAsia="en-US"/>
    </w:rPr>
  </w:style>
  <w:style w:type="paragraph" w:customStyle="1" w:styleId="6AAEDA45F4C548ACB36F39A8466E99B04">
    <w:name w:val="6AAEDA45F4C548ACB36F39A8466E99B04"/>
    <w:rsid w:val="00FE76A2"/>
    <w:rPr>
      <w:rFonts w:ascii="Arial" w:eastAsiaTheme="minorHAnsi" w:hAnsi="Arial"/>
      <w:sz w:val="24"/>
      <w:lang w:eastAsia="en-US"/>
    </w:rPr>
  </w:style>
  <w:style w:type="paragraph" w:customStyle="1" w:styleId="6E18AD7AADD041D4B91E6DF9A39870854">
    <w:name w:val="6E18AD7AADD041D4B91E6DF9A39870854"/>
    <w:rsid w:val="00FE76A2"/>
    <w:rPr>
      <w:rFonts w:ascii="Arial" w:eastAsiaTheme="minorHAnsi" w:hAnsi="Arial"/>
      <w:sz w:val="24"/>
      <w:lang w:eastAsia="en-US"/>
    </w:rPr>
  </w:style>
  <w:style w:type="paragraph" w:customStyle="1" w:styleId="8C30931824C74D07B7BE601DA04448724">
    <w:name w:val="8C30931824C74D07B7BE601DA04448724"/>
    <w:rsid w:val="00FE76A2"/>
    <w:rPr>
      <w:rFonts w:ascii="Arial" w:eastAsiaTheme="minorHAnsi" w:hAnsi="Arial"/>
      <w:sz w:val="24"/>
      <w:lang w:eastAsia="en-US"/>
    </w:rPr>
  </w:style>
  <w:style w:type="paragraph" w:customStyle="1" w:styleId="E6FC3C590A8340749CB91056287BC9974">
    <w:name w:val="E6FC3C590A8340749CB91056287BC9974"/>
    <w:rsid w:val="00FE76A2"/>
    <w:rPr>
      <w:rFonts w:ascii="Arial" w:eastAsiaTheme="minorHAnsi" w:hAnsi="Arial"/>
      <w:sz w:val="24"/>
      <w:lang w:eastAsia="en-US"/>
    </w:rPr>
  </w:style>
  <w:style w:type="paragraph" w:customStyle="1" w:styleId="16D9E92EAA4949F4B38FFD40481A72D04">
    <w:name w:val="16D9E92EAA4949F4B38FFD40481A72D04"/>
    <w:rsid w:val="00FE76A2"/>
    <w:rPr>
      <w:rFonts w:ascii="Arial" w:eastAsiaTheme="minorHAnsi" w:hAnsi="Arial"/>
      <w:sz w:val="24"/>
      <w:lang w:eastAsia="en-US"/>
    </w:rPr>
  </w:style>
  <w:style w:type="paragraph" w:customStyle="1" w:styleId="DCCFFE52DE2A4D359489F23D9D8F06364">
    <w:name w:val="DCCFFE52DE2A4D359489F23D9D8F06364"/>
    <w:rsid w:val="00FE76A2"/>
    <w:rPr>
      <w:rFonts w:ascii="Arial" w:eastAsiaTheme="minorHAnsi" w:hAnsi="Arial"/>
      <w:sz w:val="24"/>
      <w:lang w:eastAsia="en-US"/>
    </w:rPr>
  </w:style>
  <w:style w:type="paragraph" w:customStyle="1" w:styleId="6F287E70FBEF405688D3B407E292E0D84">
    <w:name w:val="6F287E70FBEF405688D3B407E292E0D84"/>
    <w:rsid w:val="00FE76A2"/>
    <w:rPr>
      <w:rFonts w:ascii="Arial" w:eastAsiaTheme="minorHAnsi" w:hAnsi="Arial"/>
      <w:sz w:val="24"/>
      <w:lang w:eastAsia="en-US"/>
    </w:rPr>
  </w:style>
  <w:style w:type="paragraph" w:customStyle="1" w:styleId="AA68D2889B6D4F778E97E3AC070C60C84">
    <w:name w:val="AA68D2889B6D4F778E97E3AC070C60C84"/>
    <w:rsid w:val="00FE76A2"/>
    <w:rPr>
      <w:rFonts w:ascii="Arial" w:eastAsiaTheme="minorHAnsi" w:hAnsi="Arial"/>
      <w:sz w:val="24"/>
      <w:lang w:eastAsia="en-US"/>
    </w:rPr>
  </w:style>
  <w:style w:type="paragraph" w:customStyle="1" w:styleId="E843777EB3D843B69774C56CCBDBE8624">
    <w:name w:val="E843777EB3D843B69774C56CCBDBE8624"/>
    <w:rsid w:val="00FE76A2"/>
    <w:rPr>
      <w:rFonts w:ascii="Arial" w:eastAsiaTheme="minorHAnsi" w:hAnsi="Arial"/>
      <w:sz w:val="24"/>
      <w:lang w:eastAsia="en-US"/>
    </w:rPr>
  </w:style>
  <w:style w:type="paragraph" w:customStyle="1" w:styleId="5FB2525267894681BB1BA8455CB845DF4">
    <w:name w:val="5FB2525267894681BB1BA8455CB845DF4"/>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6">
    <w:name w:val="74AD6E3792E14D688C92BDA716D91B826"/>
    <w:rsid w:val="00FE76A2"/>
    <w:pPr>
      <w:spacing w:after="0"/>
    </w:pPr>
    <w:rPr>
      <w:rFonts w:ascii="Arial" w:eastAsiaTheme="minorHAnsi" w:hAnsi="Arial"/>
      <w:b/>
      <w:color w:val="000000" w:themeColor="text1"/>
      <w:sz w:val="24"/>
      <w:lang w:eastAsia="en-US"/>
    </w:rPr>
  </w:style>
  <w:style w:type="paragraph" w:customStyle="1" w:styleId="43564265EA3C4164A9C09243F9E4352E6">
    <w:name w:val="43564265EA3C4164A9C09243F9E4352E6"/>
    <w:rsid w:val="00FE76A2"/>
    <w:rPr>
      <w:rFonts w:ascii="Arial" w:eastAsiaTheme="minorHAnsi" w:hAnsi="Arial"/>
      <w:sz w:val="24"/>
      <w:lang w:eastAsia="en-US"/>
    </w:rPr>
  </w:style>
  <w:style w:type="paragraph" w:customStyle="1" w:styleId="95E0DCC38A064C58934FB5386DC4403D36">
    <w:name w:val="95E0DCC38A064C58934FB5386DC4403D36"/>
    <w:rsid w:val="00FE76A2"/>
    <w:pPr>
      <w:spacing w:after="0"/>
    </w:pPr>
    <w:rPr>
      <w:rFonts w:ascii="Arial" w:eastAsiaTheme="minorHAnsi" w:hAnsi="Arial"/>
      <w:b/>
      <w:color w:val="000000" w:themeColor="text1"/>
      <w:sz w:val="24"/>
      <w:lang w:eastAsia="en-US"/>
    </w:rPr>
  </w:style>
  <w:style w:type="paragraph" w:customStyle="1" w:styleId="D8372B7F85A24F958B4CF29142F9727536">
    <w:name w:val="D8372B7F85A24F958B4CF29142F9727536"/>
    <w:rsid w:val="00FE76A2"/>
    <w:pPr>
      <w:spacing w:after="0"/>
    </w:pPr>
    <w:rPr>
      <w:rFonts w:ascii="Arial" w:eastAsiaTheme="minorHAnsi" w:hAnsi="Arial"/>
      <w:b/>
      <w:color w:val="000000" w:themeColor="text1"/>
      <w:sz w:val="24"/>
      <w:lang w:eastAsia="en-US"/>
    </w:rPr>
  </w:style>
  <w:style w:type="paragraph" w:customStyle="1" w:styleId="E57A712CEB5443819E0847D1D1E0A21B36">
    <w:name w:val="E57A712CEB5443819E0847D1D1E0A21B36"/>
    <w:rsid w:val="00FE76A2"/>
    <w:pPr>
      <w:spacing w:after="0"/>
    </w:pPr>
    <w:rPr>
      <w:rFonts w:ascii="Arial" w:eastAsiaTheme="minorHAnsi" w:hAnsi="Arial"/>
      <w:b/>
      <w:color w:val="000000" w:themeColor="text1"/>
      <w:sz w:val="24"/>
      <w:lang w:eastAsia="en-US"/>
    </w:rPr>
  </w:style>
  <w:style w:type="paragraph" w:customStyle="1" w:styleId="16F42E566D2343C3A4C9789F85C9324419">
    <w:name w:val="16F42E566D2343C3A4C9789F85C9324419"/>
    <w:rsid w:val="00FE76A2"/>
    <w:pPr>
      <w:spacing w:after="0"/>
    </w:pPr>
    <w:rPr>
      <w:rFonts w:ascii="Arial" w:eastAsiaTheme="minorHAnsi" w:hAnsi="Arial"/>
      <w:b/>
      <w:color w:val="000000" w:themeColor="text1"/>
      <w:sz w:val="24"/>
      <w:lang w:eastAsia="en-US"/>
    </w:rPr>
  </w:style>
  <w:style w:type="paragraph" w:customStyle="1" w:styleId="08FAA5185D9C462BBCE1EB902F1ADDD419">
    <w:name w:val="08FAA5185D9C462BBCE1EB902F1ADDD419"/>
    <w:rsid w:val="00FE76A2"/>
    <w:pPr>
      <w:spacing w:after="0"/>
    </w:pPr>
    <w:rPr>
      <w:rFonts w:ascii="Arial" w:eastAsiaTheme="minorHAnsi" w:hAnsi="Arial"/>
      <w:b/>
      <w:color w:val="000000" w:themeColor="text1"/>
      <w:sz w:val="24"/>
      <w:lang w:eastAsia="en-US"/>
    </w:rPr>
  </w:style>
  <w:style w:type="paragraph" w:customStyle="1" w:styleId="1C2A1A14C06A46C397C764FF16752F7648">
    <w:name w:val="1C2A1A14C06A46C397C764FF16752F7648"/>
    <w:rsid w:val="00FE76A2"/>
    <w:pPr>
      <w:spacing w:after="0"/>
    </w:pPr>
    <w:rPr>
      <w:rFonts w:ascii="Arial" w:eastAsiaTheme="minorHAnsi" w:hAnsi="Arial"/>
      <w:b/>
      <w:color w:val="000000" w:themeColor="text1"/>
      <w:sz w:val="24"/>
      <w:lang w:eastAsia="en-US"/>
    </w:rPr>
  </w:style>
  <w:style w:type="paragraph" w:customStyle="1" w:styleId="BC4A08BD52704849B320D644168B4CE349">
    <w:name w:val="BC4A08BD52704849B320D644168B4CE349"/>
    <w:rsid w:val="00FE76A2"/>
    <w:pPr>
      <w:spacing w:after="0"/>
    </w:pPr>
    <w:rPr>
      <w:rFonts w:ascii="Arial" w:eastAsiaTheme="minorHAnsi" w:hAnsi="Arial"/>
      <w:b/>
      <w:color w:val="000000" w:themeColor="text1"/>
      <w:sz w:val="24"/>
      <w:lang w:eastAsia="en-US"/>
    </w:rPr>
  </w:style>
  <w:style w:type="paragraph" w:customStyle="1" w:styleId="ED9D6DE7D9264488819E206C2193B69848">
    <w:name w:val="ED9D6DE7D9264488819E206C2193B69848"/>
    <w:rsid w:val="00FE76A2"/>
    <w:pPr>
      <w:spacing w:after="0"/>
    </w:pPr>
    <w:rPr>
      <w:rFonts w:ascii="Arial" w:eastAsiaTheme="minorHAnsi" w:hAnsi="Arial"/>
      <w:b/>
      <w:color w:val="000000" w:themeColor="text1"/>
      <w:sz w:val="24"/>
      <w:lang w:eastAsia="en-US"/>
    </w:rPr>
  </w:style>
  <w:style w:type="paragraph" w:customStyle="1" w:styleId="C6A0B4A8DD6F4A5A90006B02DCDB8C5540">
    <w:name w:val="C6A0B4A8DD6F4A5A90006B02DCDB8C5540"/>
    <w:rsid w:val="00FE76A2"/>
    <w:rPr>
      <w:rFonts w:ascii="Arial" w:eastAsiaTheme="minorHAnsi" w:hAnsi="Arial"/>
      <w:sz w:val="24"/>
      <w:lang w:eastAsia="en-US"/>
    </w:rPr>
  </w:style>
  <w:style w:type="paragraph" w:customStyle="1" w:styleId="628D1D54DE1A4872AC660A4B53515A0240">
    <w:name w:val="628D1D54DE1A4872AC660A4B53515A0240"/>
    <w:rsid w:val="00FE76A2"/>
    <w:rPr>
      <w:rFonts w:ascii="Arial" w:eastAsiaTheme="minorHAnsi" w:hAnsi="Arial"/>
      <w:sz w:val="24"/>
      <w:lang w:eastAsia="en-US"/>
    </w:rPr>
  </w:style>
  <w:style w:type="paragraph" w:customStyle="1" w:styleId="32ED938C7EB24CDCBF6836BD375621FC40">
    <w:name w:val="32ED938C7EB24CDCBF6836BD375621FC40"/>
    <w:rsid w:val="00FE76A2"/>
    <w:rPr>
      <w:rFonts w:ascii="Arial" w:eastAsiaTheme="minorHAnsi" w:hAnsi="Arial"/>
      <w:sz w:val="24"/>
      <w:lang w:eastAsia="en-US"/>
    </w:rPr>
  </w:style>
  <w:style w:type="paragraph" w:customStyle="1" w:styleId="7FDE970EA94A437180C1BFC76C7FA78040">
    <w:name w:val="7FDE970EA94A437180C1BFC76C7FA78040"/>
    <w:rsid w:val="00FE76A2"/>
    <w:rPr>
      <w:rFonts w:ascii="Arial" w:eastAsiaTheme="minorHAnsi" w:hAnsi="Arial"/>
      <w:sz w:val="24"/>
      <w:lang w:eastAsia="en-US"/>
    </w:rPr>
  </w:style>
  <w:style w:type="paragraph" w:customStyle="1" w:styleId="D17BB891454A402DA4863A2CA3E472E540">
    <w:name w:val="D17BB891454A402DA4863A2CA3E472E540"/>
    <w:rsid w:val="00FE76A2"/>
    <w:rPr>
      <w:rFonts w:ascii="Arial" w:eastAsiaTheme="minorHAnsi" w:hAnsi="Arial"/>
      <w:sz w:val="24"/>
      <w:lang w:eastAsia="en-US"/>
    </w:rPr>
  </w:style>
  <w:style w:type="paragraph" w:customStyle="1" w:styleId="AE4C08B0108C4B1D83020C78E9147E5B35">
    <w:name w:val="AE4C08B0108C4B1D83020C78E9147E5B35"/>
    <w:rsid w:val="00FE76A2"/>
    <w:rPr>
      <w:rFonts w:ascii="Arial" w:eastAsiaTheme="minorHAnsi" w:hAnsi="Arial"/>
      <w:sz w:val="24"/>
      <w:lang w:eastAsia="en-US"/>
    </w:rPr>
  </w:style>
  <w:style w:type="paragraph" w:customStyle="1" w:styleId="59D7731B6F4847C68EE5D7050FD8F27635">
    <w:name w:val="59D7731B6F4847C68EE5D7050FD8F27635"/>
    <w:rsid w:val="00FE76A2"/>
    <w:rPr>
      <w:rFonts w:ascii="Arial" w:eastAsiaTheme="minorHAnsi" w:hAnsi="Arial"/>
      <w:sz w:val="24"/>
      <w:lang w:eastAsia="en-US"/>
    </w:rPr>
  </w:style>
  <w:style w:type="paragraph" w:customStyle="1" w:styleId="E62681E6DCAF488A93AAA32D9B9E5C9435">
    <w:name w:val="E62681E6DCAF488A93AAA32D9B9E5C9435"/>
    <w:rsid w:val="00FE76A2"/>
    <w:rPr>
      <w:rFonts w:ascii="Arial" w:eastAsiaTheme="minorHAnsi" w:hAnsi="Arial"/>
      <w:sz w:val="24"/>
      <w:lang w:eastAsia="en-US"/>
    </w:rPr>
  </w:style>
  <w:style w:type="paragraph" w:customStyle="1" w:styleId="85DA1DA4C3D746958302A6A26C8B427A33">
    <w:name w:val="85DA1DA4C3D746958302A6A26C8B427A33"/>
    <w:rsid w:val="00FE76A2"/>
    <w:rPr>
      <w:rFonts w:ascii="Arial" w:eastAsiaTheme="minorHAnsi" w:hAnsi="Arial"/>
      <w:sz w:val="24"/>
      <w:lang w:eastAsia="en-US"/>
    </w:rPr>
  </w:style>
  <w:style w:type="paragraph" w:customStyle="1" w:styleId="C884F645DF0E4CE3BCDC99B9837FA24332">
    <w:name w:val="C884F645DF0E4CE3BCDC99B9837FA24332"/>
    <w:rsid w:val="00FE76A2"/>
    <w:rPr>
      <w:rFonts w:ascii="Arial" w:eastAsiaTheme="minorHAnsi" w:hAnsi="Arial"/>
      <w:sz w:val="24"/>
      <w:lang w:eastAsia="en-US"/>
    </w:rPr>
  </w:style>
  <w:style w:type="paragraph" w:customStyle="1" w:styleId="1673DA3EB3444C3CB6DDF510A1D3DA9431">
    <w:name w:val="1673DA3EB3444C3CB6DDF510A1D3DA9431"/>
    <w:rsid w:val="00FE76A2"/>
    <w:rPr>
      <w:rFonts w:ascii="Arial" w:eastAsiaTheme="minorHAnsi" w:hAnsi="Arial"/>
      <w:sz w:val="24"/>
      <w:lang w:eastAsia="en-US"/>
    </w:rPr>
  </w:style>
  <w:style w:type="paragraph" w:customStyle="1" w:styleId="79A14B10FCE540259362430269760D2C29">
    <w:name w:val="79A14B10FCE540259362430269760D2C29"/>
    <w:rsid w:val="00FE76A2"/>
    <w:rPr>
      <w:rFonts w:ascii="Arial" w:eastAsiaTheme="minorHAnsi" w:hAnsi="Arial"/>
      <w:sz w:val="24"/>
      <w:lang w:eastAsia="en-US"/>
    </w:rPr>
  </w:style>
  <w:style w:type="paragraph" w:customStyle="1" w:styleId="896521D7EF044A7FA23A51ADB7E46B6521">
    <w:name w:val="896521D7EF044A7FA23A51ADB7E46B6521"/>
    <w:rsid w:val="00FE76A2"/>
    <w:pPr>
      <w:spacing w:after="0"/>
    </w:pPr>
    <w:rPr>
      <w:rFonts w:ascii="Arial" w:eastAsiaTheme="minorHAnsi" w:hAnsi="Arial"/>
      <w:b/>
      <w:color w:val="000000" w:themeColor="text1"/>
      <w:sz w:val="24"/>
      <w:lang w:eastAsia="en-US"/>
    </w:rPr>
  </w:style>
  <w:style w:type="paragraph" w:customStyle="1" w:styleId="9260A8E5EF5945EB9699E1F5D883C10020">
    <w:name w:val="9260A8E5EF5945EB9699E1F5D883C10020"/>
    <w:rsid w:val="00FE76A2"/>
    <w:pPr>
      <w:spacing w:after="0"/>
    </w:pPr>
    <w:rPr>
      <w:rFonts w:ascii="Arial" w:eastAsiaTheme="minorHAnsi" w:hAnsi="Arial"/>
      <w:b/>
      <w:color w:val="000000" w:themeColor="text1"/>
      <w:sz w:val="24"/>
      <w:lang w:eastAsia="en-US"/>
    </w:rPr>
  </w:style>
  <w:style w:type="paragraph" w:customStyle="1" w:styleId="A0EFAE007D9743769BE6CB3F3EF47AAA19">
    <w:name w:val="A0EFAE007D9743769BE6CB3F3EF47AAA19"/>
    <w:rsid w:val="00FE76A2"/>
    <w:pPr>
      <w:spacing w:after="0"/>
    </w:pPr>
    <w:rPr>
      <w:rFonts w:ascii="Arial" w:eastAsiaTheme="minorHAnsi" w:hAnsi="Arial"/>
      <w:b/>
      <w:color w:val="000000" w:themeColor="text1"/>
      <w:sz w:val="24"/>
      <w:lang w:eastAsia="en-US"/>
    </w:rPr>
  </w:style>
  <w:style w:type="paragraph" w:customStyle="1" w:styleId="622E192E4721431C92589FEFEF4E67D17">
    <w:name w:val="622E192E4721431C92589FEFEF4E67D17"/>
    <w:rsid w:val="00FE76A2"/>
    <w:rPr>
      <w:rFonts w:ascii="Arial" w:eastAsiaTheme="minorHAnsi" w:hAnsi="Arial"/>
      <w:sz w:val="24"/>
      <w:lang w:eastAsia="en-US"/>
    </w:rPr>
  </w:style>
  <w:style w:type="paragraph" w:customStyle="1" w:styleId="41DE2931FB3B4B1199DAE7AE7C1EE7AB7">
    <w:name w:val="41DE2931FB3B4B1199DAE7AE7C1EE7AB7"/>
    <w:rsid w:val="00FE76A2"/>
    <w:rPr>
      <w:rFonts w:ascii="Arial" w:eastAsiaTheme="minorHAnsi" w:hAnsi="Arial"/>
      <w:sz w:val="24"/>
      <w:lang w:eastAsia="en-US"/>
    </w:rPr>
  </w:style>
  <w:style w:type="paragraph" w:customStyle="1" w:styleId="8BA8B69AB84642F3BFA0C8A70C0A417F5">
    <w:name w:val="8BA8B69AB84642F3BFA0C8A70C0A417F5"/>
    <w:rsid w:val="00FE76A2"/>
    <w:rPr>
      <w:rFonts w:ascii="Arial" w:eastAsiaTheme="minorHAnsi" w:hAnsi="Arial"/>
      <w:sz w:val="24"/>
      <w:lang w:eastAsia="en-US"/>
    </w:rPr>
  </w:style>
  <w:style w:type="paragraph" w:customStyle="1" w:styleId="1DB9C89DFF74438B92E830D1454738915">
    <w:name w:val="1DB9C89DFF74438B92E830D1454738915"/>
    <w:rsid w:val="00FE76A2"/>
    <w:rPr>
      <w:rFonts w:ascii="Arial" w:eastAsiaTheme="minorHAnsi" w:hAnsi="Arial"/>
      <w:sz w:val="24"/>
      <w:lang w:eastAsia="en-US"/>
    </w:rPr>
  </w:style>
  <w:style w:type="paragraph" w:customStyle="1" w:styleId="E0D4C77393794BDA95CBBDDB44C205845">
    <w:name w:val="E0D4C77393794BDA95CBBDDB44C205845"/>
    <w:rsid w:val="00FE76A2"/>
    <w:rPr>
      <w:rFonts w:ascii="Arial" w:eastAsiaTheme="minorHAnsi" w:hAnsi="Arial"/>
      <w:sz w:val="24"/>
      <w:lang w:eastAsia="en-US"/>
    </w:rPr>
  </w:style>
  <w:style w:type="paragraph" w:customStyle="1" w:styleId="6CA128E45E37490EAA6F5C5FA16CBBC45">
    <w:name w:val="6CA128E45E37490EAA6F5C5FA16CBBC45"/>
    <w:rsid w:val="00FE76A2"/>
    <w:rPr>
      <w:rFonts w:ascii="Arial" w:eastAsiaTheme="minorHAnsi" w:hAnsi="Arial"/>
      <w:sz w:val="24"/>
      <w:lang w:eastAsia="en-US"/>
    </w:rPr>
  </w:style>
  <w:style w:type="paragraph" w:customStyle="1" w:styleId="1B242F1B3B5541899572373CAF6152A15">
    <w:name w:val="1B242F1B3B5541899572373CAF6152A15"/>
    <w:rsid w:val="00FE76A2"/>
    <w:rPr>
      <w:rFonts w:ascii="Arial" w:eastAsiaTheme="minorHAnsi" w:hAnsi="Arial"/>
      <w:sz w:val="24"/>
      <w:lang w:eastAsia="en-US"/>
    </w:rPr>
  </w:style>
  <w:style w:type="paragraph" w:customStyle="1" w:styleId="6AAEDA45F4C548ACB36F39A8466E99B05">
    <w:name w:val="6AAEDA45F4C548ACB36F39A8466E99B05"/>
    <w:rsid w:val="00FE76A2"/>
    <w:rPr>
      <w:rFonts w:ascii="Arial" w:eastAsiaTheme="minorHAnsi" w:hAnsi="Arial"/>
      <w:sz w:val="24"/>
      <w:lang w:eastAsia="en-US"/>
    </w:rPr>
  </w:style>
  <w:style w:type="paragraph" w:customStyle="1" w:styleId="6E18AD7AADD041D4B91E6DF9A39870855">
    <w:name w:val="6E18AD7AADD041D4B91E6DF9A39870855"/>
    <w:rsid w:val="00FE76A2"/>
    <w:rPr>
      <w:rFonts w:ascii="Arial" w:eastAsiaTheme="minorHAnsi" w:hAnsi="Arial"/>
      <w:sz w:val="24"/>
      <w:lang w:eastAsia="en-US"/>
    </w:rPr>
  </w:style>
  <w:style w:type="paragraph" w:customStyle="1" w:styleId="8C30931824C74D07B7BE601DA04448725">
    <w:name w:val="8C30931824C74D07B7BE601DA04448725"/>
    <w:rsid w:val="00FE76A2"/>
    <w:rPr>
      <w:rFonts w:ascii="Arial" w:eastAsiaTheme="minorHAnsi" w:hAnsi="Arial"/>
      <w:sz w:val="24"/>
      <w:lang w:eastAsia="en-US"/>
    </w:rPr>
  </w:style>
  <w:style w:type="paragraph" w:customStyle="1" w:styleId="E6FC3C590A8340749CB91056287BC9975">
    <w:name w:val="E6FC3C590A8340749CB91056287BC9975"/>
    <w:rsid w:val="00FE76A2"/>
    <w:rPr>
      <w:rFonts w:ascii="Arial" w:eastAsiaTheme="minorHAnsi" w:hAnsi="Arial"/>
      <w:sz w:val="24"/>
      <w:lang w:eastAsia="en-US"/>
    </w:rPr>
  </w:style>
  <w:style w:type="paragraph" w:customStyle="1" w:styleId="16D9E92EAA4949F4B38FFD40481A72D05">
    <w:name w:val="16D9E92EAA4949F4B38FFD40481A72D05"/>
    <w:rsid w:val="00FE76A2"/>
    <w:rPr>
      <w:rFonts w:ascii="Arial" w:eastAsiaTheme="minorHAnsi" w:hAnsi="Arial"/>
      <w:sz w:val="24"/>
      <w:lang w:eastAsia="en-US"/>
    </w:rPr>
  </w:style>
  <w:style w:type="paragraph" w:customStyle="1" w:styleId="DCCFFE52DE2A4D359489F23D9D8F06365">
    <w:name w:val="DCCFFE52DE2A4D359489F23D9D8F06365"/>
    <w:rsid w:val="00FE76A2"/>
    <w:rPr>
      <w:rFonts w:ascii="Arial" w:eastAsiaTheme="minorHAnsi" w:hAnsi="Arial"/>
      <w:sz w:val="24"/>
      <w:lang w:eastAsia="en-US"/>
    </w:rPr>
  </w:style>
  <w:style w:type="paragraph" w:customStyle="1" w:styleId="6F287E70FBEF405688D3B407E292E0D85">
    <w:name w:val="6F287E70FBEF405688D3B407E292E0D85"/>
    <w:rsid w:val="00FE76A2"/>
    <w:rPr>
      <w:rFonts w:ascii="Arial" w:eastAsiaTheme="minorHAnsi" w:hAnsi="Arial"/>
      <w:sz w:val="24"/>
      <w:lang w:eastAsia="en-US"/>
    </w:rPr>
  </w:style>
  <w:style w:type="paragraph" w:customStyle="1" w:styleId="AA68D2889B6D4F778E97E3AC070C60C85">
    <w:name w:val="AA68D2889B6D4F778E97E3AC070C60C85"/>
    <w:rsid w:val="00FE76A2"/>
    <w:rPr>
      <w:rFonts w:ascii="Arial" w:eastAsiaTheme="minorHAnsi" w:hAnsi="Arial"/>
      <w:sz w:val="24"/>
      <w:lang w:eastAsia="en-US"/>
    </w:rPr>
  </w:style>
  <w:style w:type="paragraph" w:customStyle="1" w:styleId="E843777EB3D843B69774C56CCBDBE8625">
    <w:name w:val="E843777EB3D843B69774C56CCBDBE8625"/>
    <w:rsid w:val="00FE76A2"/>
    <w:rPr>
      <w:rFonts w:ascii="Arial" w:eastAsiaTheme="minorHAnsi" w:hAnsi="Arial"/>
      <w:sz w:val="24"/>
      <w:lang w:eastAsia="en-US"/>
    </w:rPr>
  </w:style>
  <w:style w:type="paragraph" w:customStyle="1" w:styleId="5FB2525267894681BB1BA8455CB845DF5">
    <w:name w:val="5FB2525267894681BB1BA8455CB845DF5"/>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7">
    <w:name w:val="74AD6E3792E14D688C92BDA716D91B827"/>
    <w:rsid w:val="00FE76A2"/>
    <w:pPr>
      <w:spacing w:after="0"/>
    </w:pPr>
    <w:rPr>
      <w:rFonts w:ascii="Arial" w:eastAsiaTheme="minorHAnsi" w:hAnsi="Arial"/>
      <w:b/>
      <w:color w:val="000000" w:themeColor="text1"/>
      <w:sz w:val="24"/>
      <w:lang w:eastAsia="en-US"/>
    </w:rPr>
  </w:style>
  <w:style w:type="paragraph" w:customStyle="1" w:styleId="43564265EA3C4164A9C09243F9E4352E7">
    <w:name w:val="43564265EA3C4164A9C09243F9E4352E7"/>
    <w:rsid w:val="00FE76A2"/>
    <w:rPr>
      <w:rFonts w:ascii="Arial" w:eastAsiaTheme="minorHAnsi" w:hAnsi="Arial"/>
      <w:sz w:val="24"/>
      <w:lang w:eastAsia="en-US"/>
    </w:rPr>
  </w:style>
  <w:style w:type="paragraph" w:customStyle="1" w:styleId="95E0DCC38A064C58934FB5386DC4403D37">
    <w:name w:val="95E0DCC38A064C58934FB5386DC4403D37"/>
    <w:rsid w:val="00FE76A2"/>
    <w:pPr>
      <w:spacing w:after="0"/>
    </w:pPr>
    <w:rPr>
      <w:rFonts w:ascii="Arial" w:eastAsiaTheme="minorHAnsi" w:hAnsi="Arial"/>
      <w:b/>
      <w:color w:val="000000" w:themeColor="text1"/>
      <w:sz w:val="24"/>
      <w:lang w:eastAsia="en-US"/>
    </w:rPr>
  </w:style>
  <w:style w:type="paragraph" w:customStyle="1" w:styleId="D8372B7F85A24F958B4CF29142F9727537">
    <w:name w:val="D8372B7F85A24F958B4CF29142F9727537"/>
    <w:rsid w:val="00FE76A2"/>
    <w:pPr>
      <w:spacing w:after="0"/>
    </w:pPr>
    <w:rPr>
      <w:rFonts w:ascii="Arial" w:eastAsiaTheme="minorHAnsi" w:hAnsi="Arial"/>
      <w:b/>
      <w:color w:val="000000" w:themeColor="text1"/>
      <w:sz w:val="24"/>
      <w:lang w:eastAsia="en-US"/>
    </w:rPr>
  </w:style>
  <w:style w:type="paragraph" w:customStyle="1" w:styleId="E57A712CEB5443819E0847D1D1E0A21B37">
    <w:name w:val="E57A712CEB5443819E0847D1D1E0A21B37"/>
    <w:rsid w:val="00FE76A2"/>
    <w:pPr>
      <w:spacing w:after="0"/>
    </w:pPr>
    <w:rPr>
      <w:rFonts w:ascii="Arial" w:eastAsiaTheme="minorHAnsi" w:hAnsi="Arial"/>
      <w:b/>
      <w:color w:val="000000" w:themeColor="text1"/>
      <w:sz w:val="24"/>
      <w:lang w:eastAsia="en-US"/>
    </w:rPr>
  </w:style>
  <w:style w:type="paragraph" w:customStyle="1" w:styleId="16F42E566D2343C3A4C9789F85C9324420">
    <w:name w:val="16F42E566D2343C3A4C9789F85C9324420"/>
    <w:rsid w:val="00FE76A2"/>
    <w:pPr>
      <w:spacing w:after="0"/>
    </w:pPr>
    <w:rPr>
      <w:rFonts w:ascii="Arial" w:eastAsiaTheme="minorHAnsi" w:hAnsi="Arial"/>
      <w:b/>
      <w:color w:val="000000" w:themeColor="text1"/>
      <w:sz w:val="24"/>
      <w:lang w:eastAsia="en-US"/>
    </w:rPr>
  </w:style>
  <w:style w:type="paragraph" w:customStyle="1" w:styleId="08FAA5185D9C462BBCE1EB902F1ADDD420">
    <w:name w:val="08FAA5185D9C462BBCE1EB902F1ADDD420"/>
    <w:rsid w:val="00FE76A2"/>
    <w:pPr>
      <w:spacing w:after="0"/>
    </w:pPr>
    <w:rPr>
      <w:rFonts w:ascii="Arial" w:eastAsiaTheme="minorHAnsi" w:hAnsi="Arial"/>
      <w:b/>
      <w:color w:val="000000" w:themeColor="text1"/>
      <w:sz w:val="24"/>
      <w:lang w:eastAsia="en-US"/>
    </w:rPr>
  </w:style>
  <w:style w:type="paragraph" w:customStyle="1" w:styleId="1C2A1A14C06A46C397C764FF16752F7649">
    <w:name w:val="1C2A1A14C06A46C397C764FF16752F7649"/>
    <w:rsid w:val="00FE76A2"/>
    <w:pPr>
      <w:spacing w:after="0"/>
    </w:pPr>
    <w:rPr>
      <w:rFonts w:ascii="Arial" w:eastAsiaTheme="minorHAnsi" w:hAnsi="Arial"/>
      <w:b/>
      <w:color w:val="000000" w:themeColor="text1"/>
      <w:sz w:val="24"/>
      <w:lang w:eastAsia="en-US"/>
    </w:rPr>
  </w:style>
  <w:style w:type="paragraph" w:customStyle="1" w:styleId="BC4A08BD52704849B320D644168B4CE350">
    <w:name w:val="BC4A08BD52704849B320D644168B4CE350"/>
    <w:rsid w:val="00FE76A2"/>
    <w:pPr>
      <w:spacing w:after="0"/>
    </w:pPr>
    <w:rPr>
      <w:rFonts w:ascii="Arial" w:eastAsiaTheme="minorHAnsi" w:hAnsi="Arial"/>
      <w:b/>
      <w:color w:val="000000" w:themeColor="text1"/>
      <w:sz w:val="24"/>
      <w:lang w:eastAsia="en-US"/>
    </w:rPr>
  </w:style>
  <w:style w:type="paragraph" w:customStyle="1" w:styleId="ED9D6DE7D9264488819E206C2193B69849">
    <w:name w:val="ED9D6DE7D9264488819E206C2193B69849"/>
    <w:rsid w:val="00FE76A2"/>
    <w:pPr>
      <w:spacing w:after="0"/>
    </w:pPr>
    <w:rPr>
      <w:rFonts w:ascii="Arial" w:eastAsiaTheme="minorHAnsi" w:hAnsi="Arial"/>
      <w:b/>
      <w:color w:val="000000" w:themeColor="text1"/>
      <w:sz w:val="24"/>
      <w:lang w:eastAsia="en-US"/>
    </w:rPr>
  </w:style>
  <w:style w:type="paragraph" w:customStyle="1" w:styleId="C6A0B4A8DD6F4A5A90006B02DCDB8C5541">
    <w:name w:val="C6A0B4A8DD6F4A5A90006B02DCDB8C5541"/>
    <w:rsid w:val="00FE76A2"/>
    <w:rPr>
      <w:rFonts w:ascii="Arial" w:eastAsiaTheme="minorHAnsi" w:hAnsi="Arial"/>
      <w:sz w:val="24"/>
      <w:lang w:eastAsia="en-US"/>
    </w:rPr>
  </w:style>
  <w:style w:type="paragraph" w:customStyle="1" w:styleId="628D1D54DE1A4872AC660A4B53515A0241">
    <w:name w:val="628D1D54DE1A4872AC660A4B53515A0241"/>
    <w:rsid w:val="00FE76A2"/>
    <w:rPr>
      <w:rFonts w:ascii="Arial" w:eastAsiaTheme="minorHAnsi" w:hAnsi="Arial"/>
      <w:sz w:val="24"/>
      <w:lang w:eastAsia="en-US"/>
    </w:rPr>
  </w:style>
  <w:style w:type="paragraph" w:customStyle="1" w:styleId="32ED938C7EB24CDCBF6836BD375621FC41">
    <w:name w:val="32ED938C7EB24CDCBF6836BD375621FC41"/>
    <w:rsid w:val="00FE76A2"/>
    <w:rPr>
      <w:rFonts w:ascii="Arial" w:eastAsiaTheme="minorHAnsi" w:hAnsi="Arial"/>
      <w:sz w:val="24"/>
      <w:lang w:eastAsia="en-US"/>
    </w:rPr>
  </w:style>
  <w:style w:type="paragraph" w:customStyle="1" w:styleId="7FDE970EA94A437180C1BFC76C7FA78041">
    <w:name w:val="7FDE970EA94A437180C1BFC76C7FA78041"/>
    <w:rsid w:val="00FE76A2"/>
    <w:rPr>
      <w:rFonts w:ascii="Arial" w:eastAsiaTheme="minorHAnsi" w:hAnsi="Arial"/>
      <w:sz w:val="24"/>
      <w:lang w:eastAsia="en-US"/>
    </w:rPr>
  </w:style>
  <w:style w:type="paragraph" w:customStyle="1" w:styleId="D17BB891454A402DA4863A2CA3E472E541">
    <w:name w:val="D17BB891454A402DA4863A2CA3E472E541"/>
    <w:rsid w:val="00FE76A2"/>
    <w:rPr>
      <w:rFonts w:ascii="Arial" w:eastAsiaTheme="minorHAnsi" w:hAnsi="Arial"/>
      <w:sz w:val="24"/>
      <w:lang w:eastAsia="en-US"/>
    </w:rPr>
  </w:style>
  <w:style w:type="paragraph" w:customStyle="1" w:styleId="AE4C08B0108C4B1D83020C78E9147E5B36">
    <w:name w:val="AE4C08B0108C4B1D83020C78E9147E5B36"/>
    <w:rsid w:val="00FE76A2"/>
    <w:rPr>
      <w:rFonts w:ascii="Arial" w:eastAsiaTheme="minorHAnsi" w:hAnsi="Arial"/>
      <w:sz w:val="24"/>
      <w:lang w:eastAsia="en-US"/>
    </w:rPr>
  </w:style>
  <w:style w:type="paragraph" w:customStyle="1" w:styleId="59D7731B6F4847C68EE5D7050FD8F27636">
    <w:name w:val="59D7731B6F4847C68EE5D7050FD8F27636"/>
    <w:rsid w:val="00FE76A2"/>
    <w:rPr>
      <w:rFonts w:ascii="Arial" w:eastAsiaTheme="minorHAnsi" w:hAnsi="Arial"/>
      <w:sz w:val="24"/>
      <w:lang w:eastAsia="en-US"/>
    </w:rPr>
  </w:style>
  <w:style w:type="paragraph" w:customStyle="1" w:styleId="E62681E6DCAF488A93AAA32D9B9E5C9436">
    <w:name w:val="E62681E6DCAF488A93AAA32D9B9E5C9436"/>
    <w:rsid w:val="00FE76A2"/>
    <w:rPr>
      <w:rFonts w:ascii="Arial" w:eastAsiaTheme="minorHAnsi" w:hAnsi="Arial"/>
      <w:sz w:val="24"/>
      <w:lang w:eastAsia="en-US"/>
    </w:rPr>
  </w:style>
  <w:style w:type="paragraph" w:customStyle="1" w:styleId="85DA1DA4C3D746958302A6A26C8B427A34">
    <w:name w:val="85DA1DA4C3D746958302A6A26C8B427A34"/>
    <w:rsid w:val="00FE76A2"/>
    <w:rPr>
      <w:rFonts w:ascii="Arial" w:eastAsiaTheme="minorHAnsi" w:hAnsi="Arial"/>
      <w:sz w:val="24"/>
      <w:lang w:eastAsia="en-US"/>
    </w:rPr>
  </w:style>
  <w:style w:type="paragraph" w:customStyle="1" w:styleId="C884F645DF0E4CE3BCDC99B9837FA24333">
    <w:name w:val="C884F645DF0E4CE3BCDC99B9837FA24333"/>
    <w:rsid w:val="00FE76A2"/>
    <w:rPr>
      <w:rFonts w:ascii="Arial" w:eastAsiaTheme="minorHAnsi" w:hAnsi="Arial"/>
      <w:sz w:val="24"/>
      <w:lang w:eastAsia="en-US"/>
    </w:rPr>
  </w:style>
  <w:style w:type="paragraph" w:customStyle="1" w:styleId="1673DA3EB3444C3CB6DDF510A1D3DA9432">
    <w:name w:val="1673DA3EB3444C3CB6DDF510A1D3DA9432"/>
    <w:rsid w:val="00FE76A2"/>
    <w:rPr>
      <w:rFonts w:ascii="Arial" w:eastAsiaTheme="minorHAnsi" w:hAnsi="Arial"/>
      <w:sz w:val="24"/>
      <w:lang w:eastAsia="en-US"/>
    </w:rPr>
  </w:style>
  <w:style w:type="paragraph" w:customStyle="1" w:styleId="79A14B10FCE540259362430269760D2C30">
    <w:name w:val="79A14B10FCE540259362430269760D2C30"/>
    <w:rsid w:val="00FE76A2"/>
    <w:rPr>
      <w:rFonts w:ascii="Arial" w:eastAsiaTheme="minorHAnsi" w:hAnsi="Arial"/>
      <w:sz w:val="24"/>
      <w:lang w:eastAsia="en-US"/>
    </w:rPr>
  </w:style>
  <w:style w:type="paragraph" w:customStyle="1" w:styleId="896521D7EF044A7FA23A51ADB7E46B6522">
    <w:name w:val="896521D7EF044A7FA23A51ADB7E46B6522"/>
    <w:rsid w:val="00FE76A2"/>
    <w:pPr>
      <w:spacing w:after="0"/>
    </w:pPr>
    <w:rPr>
      <w:rFonts w:ascii="Arial" w:eastAsiaTheme="minorHAnsi" w:hAnsi="Arial"/>
      <w:b/>
      <w:color w:val="000000" w:themeColor="text1"/>
      <w:sz w:val="24"/>
      <w:lang w:eastAsia="en-US"/>
    </w:rPr>
  </w:style>
  <w:style w:type="paragraph" w:customStyle="1" w:styleId="9260A8E5EF5945EB9699E1F5D883C10021">
    <w:name w:val="9260A8E5EF5945EB9699E1F5D883C10021"/>
    <w:rsid w:val="00FE76A2"/>
    <w:pPr>
      <w:spacing w:after="0"/>
    </w:pPr>
    <w:rPr>
      <w:rFonts w:ascii="Arial" w:eastAsiaTheme="minorHAnsi" w:hAnsi="Arial"/>
      <w:b/>
      <w:color w:val="000000" w:themeColor="text1"/>
      <w:sz w:val="24"/>
      <w:lang w:eastAsia="en-US"/>
    </w:rPr>
  </w:style>
  <w:style w:type="paragraph" w:customStyle="1" w:styleId="A0EFAE007D9743769BE6CB3F3EF47AAA20">
    <w:name w:val="A0EFAE007D9743769BE6CB3F3EF47AAA20"/>
    <w:rsid w:val="00FE76A2"/>
    <w:pPr>
      <w:spacing w:after="0"/>
    </w:pPr>
    <w:rPr>
      <w:rFonts w:ascii="Arial" w:eastAsiaTheme="minorHAnsi" w:hAnsi="Arial"/>
      <w:b/>
      <w:color w:val="000000" w:themeColor="text1"/>
      <w:sz w:val="24"/>
      <w:lang w:eastAsia="en-US"/>
    </w:rPr>
  </w:style>
  <w:style w:type="paragraph" w:customStyle="1" w:styleId="622E192E4721431C92589FEFEF4E67D18">
    <w:name w:val="622E192E4721431C92589FEFEF4E67D18"/>
    <w:rsid w:val="00FE76A2"/>
    <w:rPr>
      <w:rFonts w:ascii="Arial" w:eastAsiaTheme="minorHAnsi" w:hAnsi="Arial"/>
      <w:sz w:val="24"/>
      <w:lang w:eastAsia="en-US"/>
    </w:rPr>
  </w:style>
  <w:style w:type="paragraph" w:customStyle="1" w:styleId="41DE2931FB3B4B1199DAE7AE7C1EE7AB8">
    <w:name w:val="41DE2931FB3B4B1199DAE7AE7C1EE7AB8"/>
    <w:rsid w:val="00FE76A2"/>
    <w:rPr>
      <w:rFonts w:ascii="Arial" w:eastAsiaTheme="minorHAnsi" w:hAnsi="Arial"/>
      <w:sz w:val="24"/>
      <w:lang w:eastAsia="en-US"/>
    </w:rPr>
  </w:style>
  <w:style w:type="paragraph" w:customStyle="1" w:styleId="8BA8B69AB84642F3BFA0C8A70C0A417F6">
    <w:name w:val="8BA8B69AB84642F3BFA0C8A70C0A417F6"/>
    <w:rsid w:val="00FE76A2"/>
    <w:rPr>
      <w:rFonts w:ascii="Arial" w:eastAsiaTheme="minorHAnsi" w:hAnsi="Arial"/>
      <w:sz w:val="24"/>
      <w:lang w:eastAsia="en-US"/>
    </w:rPr>
  </w:style>
  <w:style w:type="paragraph" w:customStyle="1" w:styleId="1DB9C89DFF74438B92E830D1454738916">
    <w:name w:val="1DB9C89DFF74438B92E830D1454738916"/>
    <w:rsid w:val="00FE76A2"/>
    <w:rPr>
      <w:rFonts w:ascii="Arial" w:eastAsiaTheme="minorHAnsi" w:hAnsi="Arial"/>
      <w:sz w:val="24"/>
      <w:lang w:eastAsia="en-US"/>
    </w:rPr>
  </w:style>
  <w:style w:type="paragraph" w:customStyle="1" w:styleId="E0D4C77393794BDA95CBBDDB44C205846">
    <w:name w:val="E0D4C77393794BDA95CBBDDB44C205846"/>
    <w:rsid w:val="00FE76A2"/>
    <w:rPr>
      <w:rFonts w:ascii="Arial" w:eastAsiaTheme="minorHAnsi" w:hAnsi="Arial"/>
      <w:sz w:val="24"/>
      <w:lang w:eastAsia="en-US"/>
    </w:rPr>
  </w:style>
  <w:style w:type="paragraph" w:customStyle="1" w:styleId="6CA128E45E37490EAA6F5C5FA16CBBC46">
    <w:name w:val="6CA128E45E37490EAA6F5C5FA16CBBC46"/>
    <w:rsid w:val="00FE76A2"/>
    <w:rPr>
      <w:rFonts w:ascii="Arial" w:eastAsiaTheme="minorHAnsi" w:hAnsi="Arial"/>
      <w:sz w:val="24"/>
      <w:lang w:eastAsia="en-US"/>
    </w:rPr>
  </w:style>
  <w:style w:type="paragraph" w:customStyle="1" w:styleId="1B242F1B3B5541899572373CAF6152A16">
    <w:name w:val="1B242F1B3B5541899572373CAF6152A16"/>
    <w:rsid w:val="00FE76A2"/>
    <w:rPr>
      <w:rFonts w:ascii="Arial" w:eastAsiaTheme="minorHAnsi" w:hAnsi="Arial"/>
      <w:sz w:val="24"/>
      <w:lang w:eastAsia="en-US"/>
    </w:rPr>
  </w:style>
  <w:style w:type="paragraph" w:customStyle="1" w:styleId="6AAEDA45F4C548ACB36F39A8466E99B06">
    <w:name w:val="6AAEDA45F4C548ACB36F39A8466E99B06"/>
    <w:rsid w:val="00FE76A2"/>
    <w:rPr>
      <w:rFonts w:ascii="Arial" w:eastAsiaTheme="minorHAnsi" w:hAnsi="Arial"/>
      <w:sz w:val="24"/>
      <w:lang w:eastAsia="en-US"/>
    </w:rPr>
  </w:style>
  <w:style w:type="paragraph" w:customStyle="1" w:styleId="6E18AD7AADD041D4B91E6DF9A39870856">
    <w:name w:val="6E18AD7AADD041D4B91E6DF9A39870856"/>
    <w:rsid w:val="00FE76A2"/>
    <w:rPr>
      <w:rFonts w:ascii="Arial" w:eastAsiaTheme="minorHAnsi" w:hAnsi="Arial"/>
      <w:sz w:val="24"/>
      <w:lang w:eastAsia="en-US"/>
    </w:rPr>
  </w:style>
  <w:style w:type="paragraph" w:customStyle="1" w:styleId="8C30931824C74D07B7BE601DA04448726">
    <w:name w:val="8C30931824C74D07B7BE601DA04448726"/>
    <w:rsid w:val="00FE76A2"/>
    <w:rPr>
      <w:rFonts w:ascii="Arial" w:eastAsiaTheme="minorHAnsi" w:hAnsi="Arial"/>
      <w:sz w:val="24"/>
      <w:lang w:eastAsia="en-US"/>
    </w:rPr>
  </w:style>
  <w:style w:type="paragraph" w:customStyle="1" w:styleId="E6FC3C590A8340749CB91056287BC9976">
    <w:name w:val="E6FC3C590A8340749CB91056287BC9976"/>
    <w:rsid w:val="00FE76A2"/>
    <w:rPr>
      <w:rFonts w:ascii="Arial" w:eastAsiaTheme="minorHAnsi" w:hAnsi="Arial"/>
      <w:sz w:val="24"/>
      <w:lang w:eastAsia="en-US"/>
    </w:rPr>
  </w:style>
  <w:style w:type="paragraph" w:customStyle="1" w:styleId="16D9E92EAA4949F4B38FFD40481A72D06">
    <w:name w:val="16D9E92EAA4949F4B38FFD40481A72D06"/>
    <w:rsid w:val="00FE76A2"/>
    <w:rPr>
      <w:rFonts w:ascii="Arial" w:eastAsiaTheme="minorHAnsi" w:hAnsi="Arial"/>
      <w:sz w:val="24"/>
      <w:lang w:eastAsia="en-US"/>
    </w:rPr>
  </w:style>
  <w:style w:type="paragraph" w:customStyle="1" w:styleId="DCCFFE52DE2A4D359489F23D9D8F06366">
    <w:name w:val="DCCFFE52DE2A4D359489F23D9D8F06366"/>
    <w:rsid w:val="00FE76A2"/>
    <w:rPr>
      <w:rFonts w:ascii="Arial" w:eastAsiaTheme="minorHAnsi" w:hAnsi="Arial"/>
      <w:sz w:val="24"/>
      <w:lang w:eastAsia="en-US"/>
    </w:rPr>
  </w:style>
  <w:style w:type="paragraph" w:customStyle="1" w:styleId="6F287E70FBEF405688D3B407E292E0D86">
    <w:name w:val="6F287E70FBEF405688D3B407E292E0D86"/>
    <w:rsid w:val="00FE76A2"/>
    <w:rPr>
      <w:rFonts w:ascii="Arial" w:eastAsiaTheme="minorHAnsi" w:hAnsi="Arial"/>
      <w:sz w:val="24"/>
      <w:lang w:eastAsia="en-US"/>
    </w:rPr>
  </w:style>
  <w:style w:type="paragraph" w:customStyle="1" w:styleId="AA68D2889B6D4F778E97E3AC070C60C86">
    <w:name w:val="AA68D2889B6D4F778E97E3AC070C60C86"/>
    <w:rsid w:val="00FE76A2"/>
    <w:rPr>
      <w:rFonts w:ascii="Arial" w:eastAsiaTheme="minorHAnsi" w:hAnsi="Arial"/>
      <w:sz w:val="24"/>
      <w:lang w:eastAsia="en-US"/>
    </w:rPr>
  </w:style>
  <w:style w:type="paragraph" w:customStyle="1" w:styleId="E843777EB3D843B69774C56CCBDBE8626">
    <w:name w:val="E843777EB3D843B69774C56CCBDBE8626"/>
    <w:rsid w:val="00FE76A2"/>
    <w:rPr>
      <w:rFonts w:ascii="Arial" w:eastAsiaTheme="minorHAnsi" w:hAnsi="Arial"/>
      <w:sz w:val="24"/>
      <w:lang w:eastAsia="en-US"/>
    </w:rPr>
  </w:style>
  <w:style w:type="paragraph" w:customStyle="1" w:styleId="5FB2525267894681BB1BA8455CB845DF6">
    <w:name w:val="5FB2525267894681BB1BA8455CB845DF6"/>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8">
    <w:name w:val="74AD6E3792E14D688C92BDA716D91B828"/>
    <w:rsid w:val="00FE76A2"/>
    <w:pPr>
      <w:spacing w:after="0"/>
    </w:pPr>
    <w:rPr>
      <w:rFonts w:ascii="Arial" w:eastAsiaTheme="minorHAnsi" w:hAnsi="Arial"/>
      <w:b/>
      <w:color w:val="000000" w:themeColor="text1"/>
      <w:sz w:val="24"/>
      <w:lang w:eastAsia="en-US"/>
    </w:rPr>
  </w:style>
  <w:style w:type="paragraph" w:customStyle="1" w:styleId="43564265EA3C4164A9C09243F9E4352E8">
    <w:name w:val="43564265EA3C4164A9C09243F9E4352E8"/>
    <w:rsid w:val="00FE76A2"/>
    <w:rPr>
      <w:rFonts w:ascii="Arial" w:eastAsiaTheme="minorHAnsi" w:hAnsi="Arial"/>
      <w:sz w:val="24"/>
      <w:lang w:eastAsia="en-US"/>
    </w:rPr>
  </w:style>
  <w:style w:type="paragraph" w:customStyle="1" w:styleId="95E0DCC38A064C58934FB5386DC4403D38">
    <w:name w:val="95E0DCC38A064C58934FB5386DC4403D38"/>
    <w:rsid w:val="00FE76A2"/>
    <w:pPr>
      <w:spacing w:after="0"/>
    </w:pPr>
    <w:rPr>
      <w:rFonts w:ascii="Arial" w:eastAsiaTheme="minorHAnsi" w:hAnsi="Arial"/>
      <w:b/>
      <w:color w:val="000000" w:themeColor="text1"/>
      <w:sz w:val="24"/>
      <w:lang w:eastAsia="en-US"/>
    </w:rPr>
  </w:style>
  <w:style w:type="paragraph" w:customStyle="1" w:styleId="D8372B7F85A24F958B4CF29142F9727538">
    <w:name w:val="D8372B7F85A24F958B4CF29142F9727538"/>
    <w:rsid w:val="00FE76A2"/>
    <w:pPr>
      <w:spacing w:after="0"/>
    </w:pPr>
    <w:rPr>
      <w:rFonts w:ascii="Arial" w:eastAsiaTheme="minorHAnsi" w:hAnsi="Arial"/>
      <w:b/>
      <w:color w:val="000000" w:themeColor="text1"/>
      <w:sz w:val="24"/>
      <w:lang w:eastAsia="en-US"/>
    </w:rPr>
  </w:style>
  <w:style w:type="paragraph" w:customStyle="1" w:styleId="E57A712CEB5443819E0847D1D1E0A21B38">
    <w:name w:val="E57A712CEB5443819E0847D1D1E0A21B38"/>
    <w:rsid w:val="00FE76A2"/>
    <w:pPr>
      <w:spacing w:after="0"/>
    </w:pPr>
    <w:rPr>
      <w:rFonts w:ascii="Arial" w:eastAsiaTheme="minorHAnsi" w:hAnsi="Arial"/>
      <w:b/>
      <w:color w:val="000000" w:themeColor="text1"/>
      <w:sz w:val="24"/>
      <w:lang w:eastAsia="en-US"/>
    </w:rPr>
  </w:style>
  <w:style w:type="paragraph" w:customStyle="1" w:styleId="16F42E566D2343C3A4C9789F85C9324421">
    <w:name w:val="16F42E566D2343C3A4C9789F85C9324421"/>
    <w:rsid w:val="00FE76A2"/>
    <w:pPr>
      <w:spacing w:after="0"/>
    </w:pPr>
    <w:rPr>
      <w:rFonts w:ascii="Arial" w:eastAsiaTheme="minorHAnsi" w:hAnsi="Arial"/>
      <w:b/>
      <w:color w:val="000000" w:themeColor="text1"/>
      <w:sz w:val="24"/>
      <w:lang w:eastAsia="en-US"/>
    </w:rPr>
  </w:style>
  <w:style w:type="paragraph" w:customStyle="1" w:styleId="08FAA5185D9C462BBCE1EB902F1ADDD421">
    <w:name w:val="08FAA5185D9C462BBCE1EB902F1ADDD421"/>
    <w:rsid w:val="00FE76A2"/>
    <w:pPr>
      <w:spacing w:after="0"/>
    </w:pPr>
    <w:rPr>
      <w:rFonts w:ascii="Arial" w:eastAsiaTheme="minorHAnsi" w:hAnsi="Arial"/>
      <w:b/>
      <w:color w:val="000000" w:themeColor="text1"/>
      <w:sz w:val="24"/>
      <w:lang w:eastAsia="en-US"/>
    </w:rPr>
  </w:style>
  <w:style w:type="paragraph" w:customStyle="1" w:styleId="1C2A1A14C06A46C397C764FF16752F7650">
    <w:name w:val="1C2A1A14C06A46C397C764FF16752F7650"/>
    <w:rsid w:val="00FE76A2"/>
    <w:pPr>
      <w:spacing w:after="0"/>
    </w:pPr>
    <w:rPr>
      <w:rFonts w:ascii="Arial" w:eastAsiaTheme="minorHAnsi" w:hAnsi="Arial"/>
      <w:b/>
      <w:color w:val="000000" w:themeColor="text1"/>
      <w:sz w:val="24"/>
      <w:lang w:eastAsia="en-US"/>
    </w:rPr>
  </w:style>
  <w:style w:type="paragraph" w:customStyle="1" w:styleId="BC4A08BD52704849B320D644168B4CE351">
    <w:name w:val="BC4A08BD52704849B320D644168B4CE351"/>
    <w:rsid w:val="00FE76A2"/>
    <w:pPr>
      <w:spacing w:after="0"/>
    </w:pPr>
    <w:rPr>
      <w:rFonts w:ascii="Arial" w:eastAsiaTheme="minorHAnsi" w:hAnsi="Arial"/>
      <w:b/>
      <w:color w:val="000000" w:themeColor="text1"/>
      <w:sz w:val="24"/>
      <w:lang w:eastAsia="en-US"/>
    </w:rPr>
  </w:style>
  <w:style w:type="paragraph" w:customStyle="1" w:styleId="ED9D6DE7D9264488819E206C2193B69850">
    <w:name w:val="ED9D6DE7D9264488819E206C2193B69850"/>
    <w:rsid w:val="00FE76A2"/>
    <w:pPr>
      <w:spacing w:after="0"/>
    </w:pPr>
    <w:rPr>
      <w:rFonts w:ascii="Arial" w:eastAsiaTheme="minorHAnsi" w:hAnsi="Arial"/>
      <w:b/>
      <w:color w:val="000000" w:themeColor="text1"/>
      <w:sz w:val="24"/>
      <w:lang w:eastAsia="en-US"/>
    </w:rPr>
  </w:style>
  <w:style w:type="paragraph" w:customStyle="1" w:styleId="C6A0B4A8DD6F4A5A90006B02DCDB8C5542">
    <w:name w:val="C6A0B4A8DD6F4A5A90006B02DCDB8C5542"/>
    <w:rsid w:val="00FE76A2"/>
    <w:rPr>
      <w:rFonts w:ascii="Arial" w:eastAsiaTheme="minorHAnsi" w:hAnsi="Arial"/>
      <w:sz w:val="24"/>
      <w:lang w:eastAsia="en-US"/>
    </w:rPr>
  </w:style>
  <w:style w:type="paragraph" w:customStyle="1" w:styleId="628D1D54DE1A4872AC660A4B53515A0242">
    <w:name w:val="628D1D54DE1A4872AC660A4B53515A0242"/>
    <w:rsid w:val="00FE76A2"/>
    <w:rPr>
      <w:rFonts w:ascii="Arial" w:eastAsiaTheme="minorHAnsi" w:hAnsi="Arial"/>
      <w:sz w:val="24"/>
      <w:lang w:eastAsia="en-US"/>
    </w:rPr>
  </w:style>
  <w:style w:type="paragraph" w:customStyle="1" w:styleId="32ED938C7EB24CDCBF6836BD375621FC42">
    <w:name w:val="32ED938C7EB24CDCBF6836BD375621FC42"/>
    <w:rsid w:val="00FE76A2"/>
    <w:rPr>
      <w:rFonts w:ascii="Arial" w:eastAsiaTheme="minorHAnsi" w:hAnsi="Arial"/>
      <w:sz w:val="24"/>
      <w:lang w:eastAsia="en-US"/>
    </w:rPr>
  </w:style>
  <w:style w:type="paragraph" w:customStyle="1" w:styleId="7FDE970EA94A437180C1BFC76C7FA78042">
    <w:name w:val="7FDE970EA94A437180C1BFC76C7FA78042"/>
    <w:rsid w:val="00FE76A2"/>
    <w:rPr>
      <w:rFonts w:ascii="Arial" w:eastAsiaTheme="minorHAnsi" w:hAnsi="Arial"/>
      <w:sz w:val="24"/>
      <w:lang w:eastAsia="en-US"/>
    </w:rPr>
  </w:style>
  <w:style w:type="paragraph" w:customStyle="1" w:styleId="D17BB891454A402DA4863A2CA3E472E542">
    <w:name w:val="D17BB891454A402DA4863A2CA3E472E542"/>
    <w:rsid w:val="00FE76A2"/>
    <w:rPr>
      <w:rFonts w:ascii="Arial" w:eastAsiaTheme="minorHAnsi" w:hAnsi="Arial"/>
      <w:sz w:val="24"/>
      <w:lang w:eastAsia="en-US"/>
    </w:rPr>
  </w:style>
  <w:style w:type="paragraph" w:customStyle="1" w:styleId="AE4C08B0108C4B1D83020C78E9147E5B37">
    <w:name w:val="AE4C08B0108C4B1D83020C78E9147E5B37"/>
    <w:rsid w:val="00FE76A2"/>
    <w:rPr>
      <w:rFonts w:ascii="Arial" w:eastAsiaTheme="minorHAnsi" w:hAnsi="Arial"/>
      <w:sz w:val="24"/>
      <w:lang w:eastAsia="en-US"/>
    </w:rPr>
  </w:style>
  <w:style w:type="paragraph" w:customStyle="1" w:styleId="59D7731B6F4847C68EE5D7050FD8F27637">
    <w:name w:val="59D7731B6F4847C68EE5D7050FD8F27637"/>
    <w:rsid w:val="00FE76A2"/>
    <w:rPr>
      <w:rFonts w:ascii="Arial" w:eastAsiaTheme="minorHAnsi" w:hAnsi="Arial"/>
      <w:sz w:val="24"/>
      <w:lang w:eastAsia="en-US"/>
    </w:rPr>
  </w:style>
  <w:style w:type="paragraph" w:customStyle="1" w:styleId="E62681E6DCAF488A93AAA32D9B9E5C9437">
    <w:name w:val="E62681E6DCAF488A93AAA32D9B9E5C9437"/>
    <w:rsid w:val="00FE76A2"/>
    <w:rPr>
      <w:rFonts w:ascii="Arial" w:eastAsiaTheme="minorHAnsi" w:hAnsi="Arial"/>
      <w:sz w:val="24"/>
      <w:lang w:eastAsia="en-US"/>
    </w:rPr>
  </w:style>
  <w:style w:type="paragraph" w:customStyle="1" w:styleId="85DA1DA4C3D746958302A6A26C8B427A35">
    <w:name w:val="85DA1DA4C3D746958302A6A26C8B427A35"/>
    <w:rsid w:val="00FE76A2"/>
    <w:rPr>
      <w:rFonts w:ascii="Arial" w:eastAsiaTheme="minorHAnsi" w:hAnsi="Arial"/>
      <w:sz w:val="24"/>
      <w:lang w:eastAsia="en-US"/>
    </w:rPr>
  </w:style>
  <w:style w:type="paragraph" w:customStyle="1" w:styleId="C884F645DF0E4CE3BCDC99B9837FA24334">
    <w:name w:val="C884F645DF0E4CE3BCDC99B9837FA24334"/>
    <w:rsid w:val="00FE76A2"/>
    <w:rPr>
      <w:rFonts w:ascii="Arial" w:eastAsiaTheme="minorHAnsi" w:hAnsi="Arial"/>
      <w:sz w:val="24"/>
      <w:lang w:eastAsia="en-US"/>
    </w:rPr>
  </w:style>
  <w:style w:type="paragraph" w:customStyle="1" w:styleId="1673DA3EB3444C3CB6DDF510A1D3DA9433">
    <w:name w:val="1673DA3EB3444C3CB6DDF510A1D3DA9433"/>
    <w:rsid w:val="00FE76A2"/>
    <w:rPr>
      <w:rFonts w:ascii="Arial" w:eastAsiaTheme="minorHAnsi" w:hAnsi="Arial"/>
      <w:sz w:val="24"/>
      <w:lang w:eastAsia="en-US"/>
    </w:rPr>
  </w:style>
  <w:style w:type="paragraph" w:customStyle="1" w:styleId="79A14B10FCE540259362430269760D2C31">
    <w:name w:val="79A14B10FCE540259362430269760D2C31"/>
    <w:rsid w:val="00FE76A2"/>
    <w:rPr>
      <w:rFonts w:ascii="Arial" w:eastAsiaTheme="minorHAnsi" w:hAnsi="Arial"/>
      <w:sz w:val="24"/>
      <w:lang w:eastAsia="en-US"/>
    </w:rPr>
  </w:style>
  <w:style w:type="paragraph" w:customStyle="1" w:styleId="896521D7EF044A7FA23A51ADB7E46B6523">
    <w:name w:val="896521D7EF044A7FA23A51ADB7E46B6523"/>
    <w:rsid w:val="00FE76A2"/>
    <w:pPr>
      <w:spacing w:after="0"/>
    </w:pPr>
    <w:rPr>
      <w:rFonts w:ascii="Arial" w:eastAsiaTheme="minorHAnsi" w:hAnsi="Arial"/>
      <w:b/>
      <w:color w:val="000000" w:themeColor="text1"/>
      <w:sz w:val="24"/>
      <w:lang w:eastAsia="en-US"/>
    </w:rPr>
  </w:style>
  <w:style w:type="paragraph" w:customStyle="1" w:styleId="9260A8E5EF5945EB9699E1F5D883C10022">
    <w:name w:val="9260A8E5EF5945EB9699E1F5D883C10022"/>
    <w:rsid w:val="00FE76A2"/>
    <w:pPr>
      <w:spacing w:after="0"/>
    </w:pPr>
    <w:rPr>
      <w:rFonts w:ascii="Arial" w:eastAsiaTheme="minorHAnsi" w:hAnsi="Arial"/>
      <w:b/>
      <w:color w:val="000000" w:themeColor="text1"/>
      <w:sz w:val="24"/>
      <w:lang w:eastAsia="en-US"/>
    </w:rPr>
  </w:style>
  <w:style w:type="paragraph" w:customStyle="1" w:styleId="A0EFAE007D9743769BE6CB3F3EF47AAA21">
    <w:name w:val="A0EFAE007D9743769BE6CB3F3EF47AAA21"/>
    <w:rsid w:val="00FE76A2"/>
    <w:pPr>
      <w:spacing w:after="0"/>
    </w:pPr>
    <w:rPr>
      <w:rFonts w:ascii="Arial" w:eastAsiaTheme="minorHAnsi" w:hAnsi="Arial"/>
      <w:b/>
      <w:color w:val="000000" w:themeColor="text1"/>
      <w:sz w:val="24"/>
      <w:lang w:eastAsia="en-US"/>
    </w:rPr>
  </w:style>
  <w:style w:type="paragraph" w:customStyle="1" w:styleId="622E192E4721431C92589FEFEF4E67D19">
    <w:name w:val="622E192E4721431C92589FEFEF4E67D19"/>
    <w:rsid w:val="00FE76A2"/>
    <w:rPr>
      <w:rFonts w:ascii="Arial" w:eastAsiaTheme="minorHAnsi" w:hAnsi="Arial"/>
      <w:sz w:val="24"/>
      <w:lang w:eastAsia="en-US"/>
    </w:rPr>
  </w:style>
  <w:style w:type="paragraph" w:customStyle="1" w:styleId="41DE2931FB3B4B1199DAE7AE7C1EE7AB9">
    <w:name w:val="41DE2931FB3B4B1199DAE7AE7C1EE7AB9"/>
    <w:rsid w:val="00FE76A2"/>
    <w:rPr>
      <w:rFonts w:ascii="Arial" w:eastAsiaTheme="minorHAnsi" w:hAnsi="Arial"/>
      <w:sz w:val="24"/>
      <w:lang w:eastAsia="en-US"/>
    </w:rPr>
  </w:style>
  <w:style w:type="paragraph" w:customStyle="1" w:styleId="8BA8B69AB84642F3BFA0C8A70C0A417F7">
    <w:name w:val="8BA8B69AB84642F3BFA0C8A70C0A417F7"/>
    <w:rsid w:val="00FE76A2"/>
    <w:rPr>
      <w:rFonts w:ascii="Arial" w:eastAsiaTheme="minorHAnsi" w:hAnsi="Arial"/>
      <w:sz w:val="24"/>
      <w:lang w:eastAsia="en-US"/>
    </w:rPr>
  </w:style>
  <w:style w:type="paragraph" w:customStyle="1" w:styleId="1DB9C89DFF74438B92E830D1454738917">
    <w:name w:val="1DB9C89DFF74438B92E830D1454738917"/>
    <w:rsid w:val="00FE76A2"/>
    <w:rPr>
      <w:rFonts w:ascii="Arial" w:eastAsiaTheme="minorHAnsi" w:hAnsi="Arial"/>
      <w:sz w:val="24"/>
      <w:lang w:eastAsia="en-US"/>
    </w:rPr>
  </w:style>
  <w:style w:type="paragraph" w:customStyle="1" w:styleId="E0D4C77393794BDA95CBBDDB44C205847">
    <w:name w:val="E0D4C77393794BDA95CBBDDB44C205847"/>
    <w:rsid w:val="00FE76A2"/>
    <w:rPr>
      <w:rFonts w:ascii="Arial" w:eastAsiaTheme="minorHAnsi" w:hAnsi="Arial"/>
      <w:sz w:val="24"/>
      <w:lang w:eastAsia="en-US"/>
    </w:rPr>
  </w:style>
  <w:style w:type="paragraph" w:customStyle="1" w:styleId="6CA128E45E37490EAA6F5C5FA16CBBC47">
    <w:name w:val="6CA128E45E37490EAA6F5C5FA16CBBC47"/>
    <w:rsid w:val="00FE76A2"/>
    <w:rPr>
      <w:rFonts w:ascii="Arial" w:eastAsiaTheme="minorHAnsi" w:hAnsi="Arial"/>
      <w:sz w:val="24"/>
      <w:lang w:eastAsia="en-US"/>
    </w:rPr>
  </w:style>
  <w:style w:type="paragraph" w:customStyle="1" w:styleId="1B242F1B3B5541899572373CAF6152A17">
    <w:name w:val="1B242F1B3B5541899572373CAF6152A17"/>
    <w:rsid w:val="00FE76A2"/>
    <w:rPr>
      <w:rFonts w:ascii="Arial" w:eastAsiaTheme="minorHAnsi" w:hAnsi="Arial"/>
      <w:sz w:val="24"/>
      <w:lang w:eastAsia="en-US"/>
    </w:rPr>
  </w:style>
  <w:style w:type="paragraph" w:customStyle="1" w:styleId="6AAEDA45F4C548ACB36F39A8466E99B07">
    <w:name w:val="6AAEDA45F4C548ACB36F39A8466E99B07"/>
    <w:rsid w:val="00FE76A2"/>
    <w:rPr>
      <w:rFonts w:ascii="Arial" w:eastAsiaTheme="minorHAnsi" w:hAnsi="Arial"/>
      <w:sz w:val="24"/>
      <w:lang w:eastAsia="en-US"/>
    </w:rPr>
  </w:style>
  <w:style w:type="paragraph" w:customStyle="1" w:styleId="6E18AD7AADD041D4B91E6DF9A39870857">
    <w:name w:val="6E18AD7AADD041D4B91E6DF9A39870857"/>
    <w:rsid w:val="00FE76A2"/>
    <w:rPr>
      <w:rFonts w:ascii="Arial" w:eastAsiaTheme="minorHAnsi" w:hAnsi="Arial"/>
      <w:sz w:val="24"/>
      <w:lang w:eastAsia="en-US"/>
    </w:rPr>
  </w:style>
  <w:style w:type="paragraph" w:customStyle="1" w:styleId="8C30931824C74D07B7BE601DA04448727">
    <w:name w:val="8C30931824C74D07B7BE601DA04448727"/>
    <w:rsid w:val="00FE76A2"/>
    <w:rPr>
      <w:rFonts w:ascii="Arial" w:eastAsiaTheme="minorHAnsi" w:hAnsi="Arial"/>
      <w:sz w:val="24"/>
      <w:lang w:eastAsia="en-US"/>
    </w:rPr>
  </w:style>
  <w:style w:type="paragraph" w:customStyle="1" w:styleId="E6FC3C590A8340749CB91056287BC9977">
    <w:name w:val="E6FC3C590A8340749CB91056287BC9977"/>
    <w:rsid w:val="00FE76A2"/>
    <w:rPr>
      <w:rFonts w:ascii="Arial" w:eastAsiaTheme="minorHAnsi" w:hAnsi="Arial"/>
      <w:sz w:val="24"/>
      <w:lang w:eastAsia="en-US"/>
    </w:rPr>
  </w:style>
  <w:style w:type="paragraph" w:customStyle="1" w:styleId="16D9E92EAA4949F4B38FFD40481A72D07">
    <w:name w:val="16D9E92EAA4949F4B38FFD40481A72D07"/>
    <w:rsid w:val="00FE76A2"/>
    <w:rPr>
      <w:rFonts w:ascii="Arial" w:eastAsiaTheme="minorHAnsi" w:hAnsi="Arial"/>
      <w:sz w:val="24"/>
      <w:lang w:eastAsia="en-US"/>
    </w:rPr>
  </w:style>
  <w:style w:type="paragraph" w:customStyle="1" w:styleId="DCCFFE52DE2A4D359489F23D9D8F06367">
    <w:name w:val="DCCFFE52DE2A4D359489F23D9D8F06367"/>
    <w:rsid w:val="00FE76A2"/>
    <w:rPr>
      <w:rFonts w:ascii="Arial" w:eastAsiaTheme="minorHAnsi" w:hAnsi="Arial"/>
      <w:sz w:val="24"/>
      <w:lang w:eastAsia="en-US"/>
    </w:rPr>
  </w:style>
  <w:style w:type="paragraph" w:customStyle="1" w:styleId="6F287E70FBEF405688D3B407E292E0D87">
    <w:name w:val="6F287E70FBEF405688D3B407E292E0D87"/>
    <w:rsid w:val="00FE76A2"/>
    <w:rPr>
      <w:rFonts w:ascii="Arial" w:eastAsiaTheme="minorHAnsi" w:hAnsi="Arial"/>
      <w:sz w:val="24"/>
      <w:lang w:eastAsia="en-US"/>
    </w:rPr>
  </w:style>
  <w:style w:type="paragraph" w:customStyle="1" w:styleId="AA68D2889B6D4F778E97E3AC070C60C87">
    <w:name w:val="AA68D2889B6D4F778E97E3AC070C60C87"/>
    <w:rsid w:val="00FE76A2"/>
    <w:rPr>
      <w:rFonts w:ascii="Arial" w:eastAsiaTheme="minorHAnsi" w:hAnsi="Arial"/>
      <w:sz w:val="24"/>
      <w:lang w:eastAsia="en-US"/>
    </w:rPr>
  </w:style>
  <w:style w:type="paragraph" w:customStyle="1" w:styleId="E843777EB3D843B69774C56CCBDBE8627">
    <w:name w:val="E843777EB3D843B69774C56CCBDBE8627"/>
    <w:rsid w:val="00FE76A2"/>
    <w:rPr>
      <w:rFonts w:ascii="Arial" w:eastAsiaTheme="minorHAnsi" w:hAnsi="Arial"/>
      <w:sz w:val="24"/>
      <w:lang w:eastAsia="en-US"/>
    </w:rPr>
  </w:style>
  <w:style w:type="paragraph" w:customStyle="1" w:styleId="5FB2525267894681BB1BA8455CB845DF7">
    <w:name w:val="5FB2525267894681BB1BA8455CB845DF7"/>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9">
    <w:name w:val="74AD6E3792E14D688C92BDA716D91B829"/>
    <w:rsid w:val="00FE76A2"/>
    <w:pPr>
      <w:spacing w:after="0"/>
    </w:pPr>
    <w:rPr>
      <w:rFonts w:ascii="Arial" w:eastAsiaTheme="minorHAnsi" w:hAnsi="Arial"/>
      <w:b/>
      <w:color w:val="000000" w:themeColor="text1"/>
      <w:sz w:val="24"/>
      <w:lang w:eastAsia="en-US"/>
    </w:rPr>
  </w:style>
  <w:style w:type="paragraph" w:customStyle="1" w:styleId="43564265EA3C4164A9C09243F9E4352E9">
    <w:name w:val="43564265EA3C4164A9C09243F9E4352E9"/>
    <w:rsid w:val="00FE76A2"/>
    <w:rPr>
      <w:rFonts w:ascii="Arial" w:eastAsiaTheme="minorHAnsi" w:hAnsi="Arial"/>
      <w:sz w:val="24"/>
      <w:lang w:eastAsia="en-US"/>
    </w:rPr>
  </w:style>
  <w:style w:type="paragraph" w:customStyle="1" w:styleId="95E0DCC38A064C58934FB5386DC4403D39">
    <w:name w:val="95E0DCC38A064C58934FB5386DC4403D39"/>
    <w:rsid w:val="00FE76A2"/>
    <w:pPr>
      <w:spacing w:after="0"/>
    </w:pPr>
    <w:rPr>
      <w:rFonts w:ascii="Arial" w:eastAsiaTheme="minorHAnsi" w:hAnsi="Arial"/>
      <w:b/>
      <w:color w:val="000000" w:themeColor="text1"/>
      <w:sz w:val="24"/>
      <w:lang w:eastAsia="en-US"/>
    </w:rPr>
  </w:style>
  <w:style w:type="paragraph" w:customStyle="1" w:styleId="D8372B7F85A24F958B4CF29142F9727539">
    <w:name w:val="D8372B7F85A24F958B4CF29142F9727539"/>
    <w:rsid w:val="00FE76A2"/>
    <w:pPr>
      <w:spacing w:after="0"/>
    </w:pPr>
    <w:rPr>
      <w:rFonts w:ascii="Arial" w:eastAsiaTheme="minorHAnsi" w:hAnsi="Arial"/>
      <w:b/>
      <w:color w:val="000000" w:themeColor="text1"/>
      <w:sz w:val="24"/>
      <w:lang w:eastAsia="en-US"/>
    </w:rPr>
  </w:style>
  <w:style w:type="paragraph" w:customStyle="1" w:styleId="E57A712CEB5443819E0847D1D1E0A21B39">
    <w:name w:val="E57A712CEB5443819E0847D1D1E0A21B39"/>
    <w:rsid w:val="00FE76A2"/>
    <w:pPr>
      <w:spacing w:after="0"/>
    </w:pPr>
    <w:rPr>
      <w:rFonts w:ascii="Arial" w:eastAsiaTheme="minorHAnsi" w:hAnsi="Arial"/>
      <w:b/>
      <w:color w:val="000000" w:themeColor="text1"/>
      <w:sz w:val="24"/>
      <w:lang w:eastAsia="en-US"/>
    </w:rPr>
  </w:style>
  <w:style w:type="paragraph" w:customStyle="1" w:styleId="16F42E566D2343C3A4C9789F85C9324422">
    <w:name w:val="16F42E566D2343C3A4C9789F85C9324422"/>
    <w:rsid w:val="00FE76A2"/>
    <w:pPr>
      <w:spacing w:after="0"/>
    </w:pPr>
    <w:rPr>
      <w:rFonts w:ascii="Arial" w:eastAsiaTheme="minorHAnsi" w:hAnsi="Arial"/>
      <w:b/>
      <w:color w:val="000000" w:themeColor="text1"/>
      <w:sz w:val="24"/>
      <w:lang w:eastAsia="en-US"/>
    </w:rPr>
  </w:style>
  <w:style w:type="paragraph" w:customStyle="1" w:styleId="08FAA5185D9C462BBCE1EB902F1ADDD422">
    <w:name w:val="08FAA5185D9C462BBCE1EB902F1ADDD422"/>
    <w:rsid w:val="00FE76A2"/>
    <w:pPr>
      <w:spacing w:after="0"/>
    </w:pPr>
    <w:rPr>
      <w:rFonts w:ascii="Arial" w:eastAsiaTheme="minorHAnsi" w:hAnsi="Arial"/>
      <w:b/>
      <w:color w:val="000000" w:themeColor="text1"/>
      <w:sz w:val="24"/>
      <w:lang w:eastAsia="en-US"/>
    </w:rPr>
  </w:style>
  <w:style w:type="paragraph" w:customStyle="1" w:styleId="1C2A1A14C06A46C397C764FF16752F7651">
    <w:name w:val="1C2A1A14C06A46C397C764FF16752F7651"/>
    <w:rsid w:val="00FE76A2"/>
    <w:pPr>
      <w:spacing w:after="0"/>
    </w:pPr>
    <w:rPr>
      <w:rFonts w:ascii="Arial" w:eastAsiaTheme="minorHAnsi" w:hAnsi="Arial"/>
      <w:b/>
      <w:color w:val="000000" w:themeColor="text1"/>
      <w:sz w:val="24"/>
      <w:lang w:eastAsia="en-US"/>
    </w:rPr>
  </w:style>
  <w:style w:type="paragraph" w:customStyle="1" w:styleId="BC4A08BD52704849B320D644168B4CE352">
    <w:name w:val="BC4A08BD52704849B320D644168B4CE352"/>
    <w:rsid w:val="00FE76A2"/>
    <w:pPr>
      <w:spacing w:after="0"/>
    </w:pPr>
    <w:rPr>
      <w:rFonts w:ascii="Arial" w:eastAsiaTheme="minorHAnsi" w:hAnsi="Arial"/>
      <w:b/>
      <w:color w:val="000000" w:themeColor="text1"/>
      <w:sz w:val="24"/>
      <w:lang w:eastAsia="en-US"/>
    </w:rPr>
  </w:style>
  <w:style w:type="paragraph" w:customStyle="1" w:styleId="ED9D6DE7D9264488819E206C2193B69851">
    <w:name w:val="ED9D6DE7D9264488819E206C2193B69851"/>
    <w:rsid w:val="00FE76A2"/>
    <w:pPr>
      <w:spacing w:after="0"/>
    </w:pPr>
    <w:rPr>
      <w:rFonts w:ascii="Arial" w:eastAsiaTheme="minorHAnsi" w:hAnsi="Arial"/>
      <w:b/>
      <w:color w:val="000000" w:themeColor="text1"/>
      <w:sz w:val="24"/>
      <w:lang w:eastAsia="en-US"/>
    </w:rPr>
  </w:style>
  <w:style w:type="paragraph" w:customStyle="1" w:styleId="C6A0B4A8DD6F4A5A90006B02DCDB8C5543">
    <w:name w:val="C6A0B4A8DD6F4A5A90006B02DCDB8C5543"/>
    <w:rsid w:val="00FE76A2"/>
    <w:rPr>
      <w:rFonts w:ascii="Arial" w:eastAsiaTheme="minorHAnsi" w:hAnsi="Arial"/>
      <w:sz w:val="24"/>
      <w:lang w:eastAsia="en-US"/>
    </w:rPr>
  </w:style>
  <w:style w:type="paragraph" w:customStyle="1" w:styleId="628D1D54DE1A4872AC660A4B53515A0243">
    <w:name w:val="628D1D54DE1A4872AC660A4B53515A0243"/>
    <w:rsid w:val="00FE76A2"/>
    <w:rPr>
      <w:rFonts w:ascii="Arial" w:eastAsiaTheme="minorHAnsi" w:hAnsi="Arial"/>
      <w:sz w:val="24"/>
      <w:lang w:eastAsia="en-US"/>
    </w:rPr>
  </w:style>
  <w:style w:type="paragraph" w:customStyle="1" w:styleId="32ED938C7EB24CDCBF6836BD375621FC43">
    <w:name w:val="32ED938C7EB24CDCBF6836BD375621FC43"/>
    <w:rsid w:val="00FE76A2"/>
    <w:rPr>
      <w:rFonts w:ascii="Arial" w:eastAsiaTheme="minorHAnsi" w:hAnsi="Arial"/>
      <w:sz w:val="24"/>
      <w:lang w:eastAsia="en-US"/>
    </w:rPr>
  </w:style>
  <w:style w:type="paragraph" w:customStyle="1" w:styleId="7FDE970EA94A437180C1BFC76C7FA78043">
    <w:name w:val="7FDE970EA94A437180C1BFC76C7FA78043"/>
    <w:rsid w:val="00FE76A2"/>
    <w:rPr>
      <w:rFonts w:ascii="Arial" w:eastAsiaTheme="minorHAnsi" w:hAnsi="Arial"/>
      <w:sz w:val="24"/>
      <w:lang w:eastAsia="en-US"/>
    </w:rPr>
  </w:style>
  <w:style w:type="paragraph" w:customStyle="1" w:styleId="D17BB891454A402DA4863A2CA3E472E543">
    <w:name w:val="D17BB891454A402DA4863A2CA3E472E543"/>
    <w:rsid w:val="00FE76A2"/>
    <w:rPr>
      <w:rFonts w:ascii="Arial" w:eastAsiaTheme="minorHAnsi" w:hAnsi="Arial"/>
      <w:sz w:val="24"/>
      <w:lang w:eastAsia="en-US"/>
    </w:rPr>
  </w:style>
  <w:style w:type="paragraph" w:customStyle="1" w:styleId="AE4C08B0108C4B1D83020C78E9147E5B38">
    <w:name w:val="AE4C08B0108C4B1D83020C78E9147E5B38"/>
    <w:rsid w:val="00FE76A2"/>
    <w:rPr>
      <w:rFonts w:ascii="Arial" w:eastAsiaTheme="minorHAnsi" w:hAnsi="Arial"/>
      <w:sz w:val="24"/>
      <w:lang w:eastAsia="en-US"/>
    </w:rPr>
  </w:style>
  <w:style w:type="paragraph" w:customStyle="1" w:styleId="59D7731B6F4847C68EE5D7050FD8F27638">
    <w:name w:val="59D7731B6F4847C68EE5D7050FD8F27638"/>
    <w:rsid w:val="00FE76A2"/>
    <w:rPr>
      <w:rFonts w:ascii="Arial" w:eastAsiaTheme="minorHAnsi" w:hAnsi="Arial"/>
      <w:sz w:val="24"/>
      <w:lang w:eastAsia="en-US"/>
    </w:rPr>
  </w:style>
  <w:style w:type="paragraph" w:customStyle="1" w:styleId="E62681E6DCAF488A93AAA32D9B9E5C9438">
    <w:name w:val="E62681E6DCAF488A93AAA32D9B9E5C9438"/>
    <w:rsid w:val="00FE76A2"/>
    <w:rPr>
      <w:rFonts w:ascii="Arial" w:eastAsiaTheme="minorHAnsi" w:hAnsi="Arial"/>
      <w:sz w:val="24"/>
      <w:lang w:eastAsia="en-US"/>
    </w:rPr>
  </w:style>
  <w:style w:type="paragraph" w:customStyle="1" w:styleId="85DA1DA4C3D746958302A6A26C8B427A36">
    <w:name w:val="85DA1DA4C3D746958302A6A26C8B427A36"/>
    <w:rsid w:val="00FE76A2"/>
    <w:rPr>
      <w:rFonts w:ascii="Arial" w:eastAsiaTheme="minorHAnsi" w:hAnsi="Arial"/>
      <w:sz w:val="24"/>
      <w:lang w:eastAsia="en-US"/>
    </w:rPr>
  </w:style>
  <w:style w:type="paragraph" w:customStyle="1" w:styleId="C884F645DF0E4CE3BCDC99B9837FA24335">
    <w:name w:val="C884F645DF0E4CE3BCDC99B9837FA24335"/>
    <w:rsid w:val="00FE76A2"/>
    <w:rPr>
      <w:rFonts w:ascii="Arial" w:eastAsiaTheme="minorHAnsi" w:hAnsi="Arial"/>
      <w:sz w:val="24"/>
      <w:lang w:eastAsia="en-US"/>
    </w:rPr>
  </w:style>
  <w:style w:type="paragraph" w:customStyle="1" w:styleId="1673DA3EB3444C3CB6DDF510A1D3DA9434">
    <w:name w:val="1673DA3EB3444C3CB6DDF510A1D3DA9434"/>
    <w:rsid w:val="00FE76A2"/>
    <w:rPr>
      <w:rFonts w:ascii="Arial" w:eastAsiaTheme="minorHAnsi" w:hAnsi="Arial"/>
      <w:sz w:val="24"/>
      <w:lang w:eastAsia="en-US"/>
    </w:rPr>
  </w:style>
  <w:style w:type="paragraph" w:customStyle="1" w:styleId="79A14B10FCE540259362430269760D2C32">
    <w:name w:val="79A14B10FCE540259362430269760D2C32"/>
    <w:rsid w:val="00FE76A2"/>
    <w:rPr>
      <w:rFonts w:ascii="Arial" w:eastAsiaTheme="minorHAnsi" w:hAnsi="Arial"/>
      <w:sz w:val="24"/>
      <w:lang w:eastAsia="en-US"/>
    </w:rPr>
  </w:style>
  <w:style w:type="paragraph" w:customStyle="1" w:styleId="896521D7EF044A7FA23A51ADB7E46B6524">
    <w:name w:val="896521D7EF044A7FA23A51ADB7E46B6524"/>
    <w:rsid w:val="00FE76A2"/>
    <w:pPr>
      <w:spacing w:after="0"/>
    </w:pPr>
    <w:rPr>
      <w:rFonts w:ascii="Arial" w:eastAsiaTheme="minorHAnsi" w:hAnsi="Arial"/>
      <w:b/>
      <w:color w:val="000000" w:themeColor="text1"/>
      <w:sz w:val="24"/>
      <w:lang w:eastAsia="en-US"/>
    </w:rPr>
  </w:style>
  <w:style w:type="paragraph" w:customStyle="1" w:styleId="9260A8E5EF5945EB9699E1F5D883C10023">
    <w:name w:val="9260A8E5EF5945EB9699E1F5D883C10023"/>
    <w:rsid w:val="00FE76A2"/>
    <w:pPr>
      <w:spacing w:after="0"/>
    </w:pPr>
    <w:rPr>
      <w:rFonts w:ascii="Arial" w:eastAsiaTheme="minorHAnsi" w:hAnsi="Arial"/>
      <w:b/>
      <w:color w:val="000000" w:themeColor="text1"/>
      <w:sz w:val="24"/>
      <w:lang w:eastAsia="en-US"/>
    </w:rPr>
  </w:style>
  <w:style w:type="paragraph" w:customStyle="1" w:styleId="A0EFAE007D9743769BE6CB3F3EF47AAA22">
    <w:name w:val="A0EFAE007D9743769BE6CB3F3EF47AAA22"/>
    <w:rsid w:val="00FE76A2"/>
    <w:pPr>
      <w:spacing w:after="0"/>
    </w:pPr>
    <w:rPr>
      <w:rFonts w:ascii="Arial" w:eastAsiaTheme="minorHAnsi" w:hAnsi="Arial"/>
      <w:b/>
      <w:color w:val="000000" w:themeColor="text1"/>
      <w:sz w:val="24"/>
      <w:lang w:eastAsia="en-US"/>
    </w:rPr>
  </w:style>
  <w:style w:type="paragraph" w:customStyle="1" w:styleId="622E192E4721431C92589FEFEF4E67D110">
    <w:name w:val="622E192E4721431C92589FEFEF4E67D110"/>
    <w:rsid w:val="00FE76A2"/>
    <w:rPr>
      <w:rFonts w:ascii="Arial" w:eastAsiaTheme="minorHAnsi" w:hAnsi="Arial"/>
      <w:sz w:val="24"/>
      <w:lang w:eastAsia="en-US"/>
    </w:rPr>
  </w:style>
  <w:style w:type="paragraph" w:customStyle="1" w:styleId="41DE2931FB3B4B1199DAE7AE7C1EE7AB10">
    <w:name w:val="41DE2931FB3B4B1199DAE7AE7C1EE7AB10"/>
    <w:rsid w:val="00FE76A2"/>
    <w:rPr>
      <w:rFonts w:ascii="Arial" w:eastAsiaTheme="minorHAnsi" w:hAnsi="Arial"/>
      <w:sz w:val="24"/>
      <w:lang w:eastAsia="en-US"/>
    </w:rPr>
  </w:style>
  <w:style w:type="paragraph" w:customStyle="1" w:styleId="8BA8B69AB84642F3BFA0C8A70C0A417F8">
    <w:name w:val="8BA8B69AB84642F3BFA0C8A70C0A417F8"/>
    <w:rsid w:val="00FE76A2"/>
    <w:rPr>
      <w:rFonts w:ascii="Arial" w:eastAsiaTheme="minorHAnsi" w:hAnsi="Arial"/>
      <w:sz w:val="24"/>
      <w:lang w:eastAsia="en-US"/>
    </w:rPr>
  </w:style>
  <w:style w:type="paragraph" w:customStyle="1" w:styleId="1DB9C89DFF74438B92E830D1454738918">
    <w:name w:val="1DB9C89DFF74438B92E830D1454738918"/>
    <w:rsid w:val="00FE76A2"/>
    <w:rPr>
      <w:rFonts w:ascii="Arial" w:eastAsiaTheme="minorHAnsi" w:hAnsi="Arial"/>
      <w:sz w:val="24"/>
      <w:lang w:eastAsia="en-US"/>
    </w:rPr>
  </w:style>
  <w:style w:type="paragraph" w:customStyle="1" w:styleId="E0D4C77393794BDA95CBBDDB44C205848">
    <w:name w:val="E0D4C77393794BDA95CBBDDB44C205848"/>
    <w:rsid w:val="00FE76A2"/>
    <w:rPr>
      <w:rFonts w:ascii="Arial" w:eastAsiaTheme="minorHAnsi" w:hAnsi="Arial"/>
      <w:sz w:val="24"/>
      <w:lang w:eastAsia="en-US"/>
    </w:rPr>
  </w:style>
  <w:style w:type="paragraph" w:customStyle="1" w:styleId="6CA128E45E37490EAA6F5C5FA16CBBC48">
    <w:name w:val="6CA128E45E37490EAA6F5C5FA16CBBC48"/>
    <w:rsid w:val="00FE76A2"/>
    <w:rPr>
      <w:rFonts w:ascii="Arial" w:eastAsiaTheme="minorHAnsi" w:hAnsi="Arial"/>
      <w:sz w:val="24"/>
      <w:lang w:eastAsia="en-US"/>
    </w:rPr>
  </w:style>
  <w:style w:type="paragraph" w:customStyle="1" w:styleId="1B242F1B3B5541899572373CAF6152A18">
    <w:name w:val="1B242F1B3B5541899572373CAF6152A18"/>
    <w:rsid w:val="00FE76A2"/>
    <w:rPr>
      <w:rFonts w:ascii="Arial" w:eastAsiaTheme="minorHAnsi" w:hAnsi="Arial"/>
      <w:sz w:val="24"/>
      <w:lang w:eastAsia="en-US"/>
    </w:rPr>
  </w:style>
  <w:style w:type="paragraph" w:customStyle="1" w:styleId="6AAEDA45F4C548ACB36F39A8466E99B08">
    <w:name w:val="6AAEDA45F4C548ACB36F39A8466E99B08"/>
    <w:rsid w:val="00FE76A2"/>
    <w:rPr>
      <w:rFonts w:ascii="Arial" w:eastAsiaTheme="minorHAnsi" w:hAnsi="Arial"/>
      <w:sz w:val="24"/>
      <w:lang w:eastAsia="en-US"/>
    </w:rPr>
  </w:style>
  <w:style w:type="paragraph" w:customStyle="1" w:styleId="6E18AD7AADD041D4B91E6DF9A39870858">
    <w:name w:val="6E18AD7AADD041D4B91E6DF9A39870858"/>
    <w:rsid w:val="00FE76A2"/>
    <w:rPr>
      <w:rFonts w:ascii="Arial" w:eastAsiaTheme="minorHAnsi" w:hAnsi="Arial"/>
      <w:sz w:val="24"/>
      <w:lang w:eastAsia="en-US"/>
    </w:rPr>
  </w:style>
  <w:style w:type="paragraph" w:customStyle="1" w:styleId="8C30931824C74D07B7BE601DA04448728">
    <w:name w:val="8C30931824C74D07B7BE601DA04448728"/>
    <w:rsid w:val="00FE76A2"/>
    <w:rPr>
      <w:rFonts w:ascii="Arial" w:eastAsiaTheme="minorHAnsi" w:hAnsi="Arial"/>
      <w:sz w:val="24"/>
      <w:lang w:eastAsia="en-US"/>
    </w:rPr>
  </w:style>
  <w:style w:type="paragraph" w:customStyle="1" w:styleId="E6FC3C590A8340749CB91056287BC9978">
    <w:name w:val="E6FC3C590A8340749CB91056287BC9978"/>
    <w:rsid w:val="00FE76A2"/>
    <w:rPr>
      <w:rFonts w:ascii="Arial" w:eastAsiaTheme="minorHAnsi" w:hAnsi="Arial"/>
      <w:sz w:val="24"/>
      <w:lang w:eastAsia="en-US"/>
    </w:rPr>
  </w:style>
  <w:style w:type="paragraph" w:customStyle="1" w:styleId="16D9E92EAA4949F4B38FFD40481A72D08">
    <w:name w:val="16D9E92EAA4949F4B38FFD40481A72D08"/>
    <w:rsid w:val="00FE76A2"/>
    <w:rPr>
      <w:rFonts w:ascii="Arial" w:eastAsiaTheme="minorHAnsi" w:hAnsi="Arial"/>
      <w:sz w:val="24"/>
      <w:lang w:eastAsia="en-US"/>
    </w:rPr>
  </w:style>
  <w:style w:type="paragraph" w:customStyle="1" w:styleId="DCCFFE52DE2A4D359489F23D9D8F06368">
    <w:name w:val="DCCFFE52DE2A4D359489F23D9D8F06368"/>
    <w:rsid w:val="00FE76A2"/>
    <w:rPr>
      <w:rFonts w:ascii="Arial" w:eastAsiaTheme="minorHAnsi" w:hAnsi="Arial"/>
      <w:sz w:val="24"/>
      <w:lang w:eastAsia="en-US"/>
    </w:rPr>
  </w:style>
  <w:style w:type="paragraph" w:customStyle="1" w:styleId="6F287E70FBEF405688D3B407E292E0D88">
    <w:name w:val="6F287E70FBEF405688D3B407E292E0D88"/>
    <w:rsid w:val="00FE76A2"/>
    <w:rPr>
      <w:rFonts w:ascii="Arial" w:eastAsiaTheme="minorHAnsi" w:hAnsi="Arial"/>
      <w:sz w:val="24"/>
      <w:lang w:eastAsia="en-US"/>
    </w:rPr>
  </w:style>
  <w:style w:type="paragraph" w:customStyle="1" w:styleId="AA68D2889B6D4F778E97E3AC070C60C88">
    <w:name w:val="AA68D2889B6D4F778E97E3AC070C60C88"/>
    <w:rsid w:val="00FE76A2"/>
    <w:rPr>
      <w:rFonts w:ascii="Arial" w:eastAsiaTheme="minorHAnsi" w:hAnsi="Arial"/>
      <w:sz w:val="24"/>
      <w:lang w:eastAsia="en-US"/>
    </w:rPr>
  </w:style>
  <w:style w:type="paragraph" w:customStyle="1" w:styleId="E843777EB3D843B69774C56CCBDBE8628">
    <w:name w:val="E843777EB3D843B69774C56CCBDBE8628"/>
    <w:rsid w:val="00FE76A2"/>
    <w:rPr>
      <w:rFonts w:ascii="Arial" w:eastAsiaTheme="minorHAnsi" w:hAnsi="Arial"/>
      <w:sz w:val="24"/>
      <w:lang w:eastAsia="en-US"/>
    </w:rPr>
  </w:style>
  <w:style w:type="paragraph" w:customStyle="1" w:styleId="5FB2525267894681BB1BA8455CB845DF8">
    <w:name w:val="5FB2525267894681BB1BA8455CB845DF8"/>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0">
    <w:name w:val="74AD6E3792E14D688C92BDA716D91B8210"/>
    <w:rsid w:val="00FE76A2"/>
    <w:pPr>
      <w:spacing w:after="0"/>
    </w:pPr>
    <w:rPr>
      <w:rFonts w:ascii="Arial" w:eastAsiaTheme="minorHAnsi" w:hAnsi="Arial"/>
      <w:b/>
      <w:color w:val="000000" w:themeColor="text1"/>
      <w:sz w:val="24"/>
      <w:lang w:eastAsia="en-US"/>
    </w:rPr>
  </w:style>
  <w:style w:type="paragraph" w:customStyle="1" w:styleId="43564265EA3C4164A9C09243F9E4352E10">
    <w:name w:val="43564265EA3C4164A9C09243F9E4352E10"/>
    <w:rsid w:val="00FE76A2"/>
    <w:rPr>
      <w:rFonts w:ascii="Arial" w:eastAsiaTheme="minorHAnsi" w:hAnsi="Arial"/>
      <w:sz w:val="24"/>
      <w:lang w:eastAsia="en-US"/>
    </w:rPr>
  </w:style>
  <w:style w:type="paragraph" w:customStyle="1" w:styleId="95E0DCC38A064C58934FB5386DC4403D40">
    <w:name w:val="95E0DCC38A064C58934FB5386DC4403D40"/>
    <w:rsid w:val="00FE76A2"/>
    <w:pPr>
      <w:spacing w:after="0"/>
    </w:pPr>
    <w:rPr>
      <w:rFonts w:ascii="Arial" w:eastAsiaTheme="minorHAnsi" w:hAnsi="Arial"/>
      <w:b/>
      <w:color w:val="000000" w:themeColor="text1"/>
      <w:sz w:val="24"/>
      <w:lang w:eastAsia="en-US"/>
    </w:rPr>
  </w:style>
  <w:style w:type="paragraph" w:customStyle="1" w:styleId="D8372B7F85A24F958B4CF29142F9727540">
    <w:name w:val="D8372B7F85A24F958B4CF29142F9727540"/>
    <w:rsid w:val="00FE76A2"/>
    <w:pPr>
      <w:spacing w:after="0"/>
    </w:pPr>
    <w:rPr>
      <w:rFonts w:ascii="Arial" w:eastAsiaTheme="minorHAnsi" w:hAnsi="Arial"/>
      <w:b/>
      <w:color w:val="000000" w:themeColor="text1"/>
      <w:sz w:val="24"/>
      <w:lang w:eastAsia="en-US"/>
    </w:rPr>
  </w:style>
  <w:style w:type="paragraph" w:customStyle="1" w:styleId="E57A712CEB5443819E0847D1D1E0A21B40">
    <w:name w:val="E57A712CEB5443819E0847D1D1E0A21B40"/>
    <w:rsid w:val="00FE76A2"/>
    <w:pPr>
      <w:spacing w:after="0"/>
    </w:pPr>
    <w:rPr>
      <w:rFonts w:ascii="Arial" w:eastAsiaTheme="minorHAnsi" w:hAnsi="Arial"/>
      <w:b/>
      <w:color w:val="000000" w:themeColor="text1"/>
      <w:sz w:val="24"/>
      <w:lang w:eastAsia="en-US"/>
    </w:rPr>
  </w:style>
  <w:style w:type="paragraph" w:customStyle="1" w:styleId="16F42E566D2343C3A4C9789F85C9324423">
    <w:name w:val="16F42E566D2343C3A4C9789F85C9324423"/>
    <w:rsid w:val="00FE76A2"/>
    <w:pPr>
      <w:spacing w:after="0"/>
    </w:pPr>
    <w:rPr>
      <w:rFonts w:ascii="Arial" w:eastAsiaTheme="minorHAnsi" w:hAnsi="Arial"/>
      <w:b/>
      <w:color w:val="000000" w:themeColor="text1"/>
      <w:sz w:val="24"/>
      <w:lang w:eastAsia="en-US"/>
    </w:rPr>
  </w:style>
  <w:style w:type="paragraph" w:customStyle="1" w:styleId="08FAA5185D9C462BBCE1EB902F1ADDD423">
    <w:name w:val="08FAA5185D9C462BBCE1EB902F1ADDD423"/>
    <w:rsid w:val="00FE76A2"/>
    <w:pPr>
      <w:spacing w:after="0"/>
    </w:pPr>
    <w:rPr>
      <w:rFonts w:ascii="Arial" w:eastAsiaTheme="minorHAnsi" w:hAnsi="Arial"/>
      <w:b/>
      <w:color w:val="000000" w:themeColor="text1"/>
      <w:sz w:val="24"/>
      <w:lang w:eastAsia="en-US"/>
    </w:rPr>
  </w:style>
  <w:style w:type="paragraph" w:customStyle="1" w:styleId="1C2A1A14C06A46C397C764FF16752F7652">
    <w:name w:val="1C2A1A14C06A46C397C764FF16752F7652"/>
    <w:rsid w:val="00FE76A2"/>
    <w:pPr>
      <w:spacing w:after="0"/>
    </w:pPr>
    <w:rPr>
      <w:rFonts w:ascii="Arial" w:eastAsiaTheme="minorHAnsi" w:hAnsi="Arial"/>
      <w:b/>
      <w:color w:val="000000" w:themeColor="text1"/>
      <w:sz w:val="24"/>
      <w:lang w:eastAsia="en-US"/>
    </w:rPr>
  </w:style>
  <w:style w:type="paragraph" w:customStyle="1" w:styleId="BC4A08BD52704849B320D644168B4CE353">
    <w:name w:val="BC4A08BD52704849B320D644168B4CE353"/>
    <w:rsid w:val="00FE76A2"/>
    <w:pPr>
      <w:spacing w:after="0"/>
    </w:pPr>
    <w:rPr>
      <w:rFonts w:ascii="Arial" w:eastAsiaTheme="minorHAnsi" w:hAnsi="Arial"/>
      <w:b/>
      <w:color w:val="000000" w:themeColor="text1"/>
      <w:sz w:val="24"/>
      <w:lang w:eastAsia="en-US"/>
    </w:rPr>
  </w:style>
  <w:style w:type="paragraph" w:customStyle="1" w:styleId="ED9D6DE7D9264488819E206C2193B69852">
    <w:name w:val="ED9D6DE7D9264488819E206C2193B69852"/>
    <w:rsid w:val="00FE76A2"/>
    <w:pPr>
      <w:spacing w:after="0"/>
    </w:pPr>
    <w:rPr>
      <w:rFonts w:ascii="Arial" w:eastAsiaTheme="minorHAnsi" w:hAnsi="Arial"/>
      <w:b/>
      <w:color w:val="000000" w:themeColor="text1"/>
      <w:sz w:val="24"/>
      <w:lang w:eastAsia="en-US"/>
    </w:rPr>
  </w:style>
  <w:style w:type="paragraph" w:customStyle="1" w:styleId="C6A0B4A8DD6F4A5A90006B02DCDB8C5544">
    <w:name w:val="C6A0B4A8DD6F4A5A90006B02DCDB8C5544"/>
    <w:rsid w:val="00FE76A2"/>
    <w:rPr>
      <w:rFonts w:ascii="Arial" w:eastAsiaTheme="minorHAnsi" w:hAnsi="Arial"/>
      <w:sz w:val="24"/>
      <w:lang w:eastAsia="en-US"/>
    </w:rPr>
  </w:style>
  <w:style w:type="paragraph" w:customStyle="1" w:styleId="628D1D54DE1A4872AC660A4B53515A0244">
    <w:name w:val="628D1D54DE1A4872AC660A4B53515A0244"/>
    <w:rsid w:val="00FE76A2"/>
    <w:rPr>
      <w:rFonts w:ascii="Arial" w:eastAsiaTheme="minorHAnsi" w:hAnsi="Arial"/>
      <w:sz w:val="24"/>
      <w:lang w:eastAsia="en-US"/>
    </w:rPr>
  </w:style>
  <w:style w:type="paragraph" w:customStyle="1" w:styleId="32ED938C7EB24CDCBF6836BD375621FC44">
    <w:name w:val="32ED938C7EB24CDCBF6836BD375621FC44"/>
    <w:rsid w:val="00FE76A2"/>
    <w:rPr>
      <w:rFonts w:ascii="Arial" w:eastAsiaTheme="minorHAnsi" w:hAnsi="Arial"/>
      <w:sz w:val="24"/>
      <w:lang w:eastAsia="en-US"/>
    </w:rPr>
  </w:style>
  <w:style w:type="paragraph" w:customStyle="1" w:styleId="7FDE970EA94A437180C1BFC76C7FA78044">
    <w:name w:val="7FDE970EA94A437180C1BFC76C7FA78044"/>
    <w:rsid w:val="00FE76A2"/>
    <w:rPr>
      <w:rFonts w:ascii="Arial" w:eastAsiaTheme="minorHAnsi" w:hAnsi="Arial"/>
      <w:sz w:val="24"/>
      <w:lang w:eastAsia="en-US"/>
    </w:rPr>
  </w:style>
  <w:style w:type="paragraph" w:customStyle="1" w:styleId="D17BB891454A402DA4863A2CA3E472E544">
    <w:name w:val="D17BB891454A402DA4863A2CA3E472E544"/>
    <w:rsid w:val="00FE76A2"/>
    <w:rPr>
      <w:rFonts w:ascii="Arial" w:eastAsiaTheme="minorHAnsi" w:hAnsi="Arial"/>
      <w:sz w:val="24"/>
      <w:lang w:eastAsia="en-US"/>
    </w:rPr>
  </w:style>
  <w:style w:type="paragraph" w:customStyle="1" w:styleId="AE4C08B0108C4B1D83020C78E9147E5B39">
    <w:name w:val="AE4C08B0108C4B1D83020C78E9147E5B39"/>
    <w:rsid w:val="00FE76A2"/>
    <w:rPr>
      <w:rFonts w:ascii="Arial" w:eastAsiaTheme="minorHAnsi" w:hAnsi="Arial"/>
      <w:sz w:val="24"/>
      <w:lang w:eastAsia="en-US"/>
    </w:rPr>
  </w:style>
  <w:style w:type="paragraph" w:customStyle="1" w:styleId="59D7731B6F4847C68EE5D7050FD8F27639">
    <w:name w:val="59D7731B6F4847C68EE5D7050FD8F27639"/>
    <w:rsid w:val="00FE76A2"/>
    <w:rPr>
      <w:rFonts w:ascii="Arial" w:eastAsiaTheme="minorHAnsi" w:hAnsi="Arial"/>
      <w:sz w:val="24"/>
      <w:lang w:eastAsia="en-US"/>
    </w:rPr>
  </w:style>
  <w:style w:type="paragraph" w:customStyle="1" w:styleId="E62681E6DCAF488A93AAA32D9B9E5C9439">
    <w:name w:val="E62681E6DCAF488A93AAA32D9B9E5C9439"/>
    <w:rsid w:val="00FE76A2"/>
    <w:rPr>
      <w:rFonts w:ascii="Arial" w:eastAsiaTheme="minorHAnsi" w:hAnsi="Arial"/>
      <w:sz w:val="24"/>
      <w:lang w:eastAsia="en-US"/>
    </w:rPr>
  </w:style>
  <w:style w:type="paragraph" w:customStyle="1" w:styleId="85DA1DA4C3D746958302A6A26C8B427A37">
    <w:name w:val="85DA1DA4C3D746958302A6A26C8B427A37"/>
    <w:rsid w:val="00FE76A2"/>
    <w:rPr>
      <w:rFonts w:ascii="Arial" w:eastAsiaTheme="minorHAnsi" w:hAnsi="Arial"/>
      <w:sz w:val="24"/>
      <w:lang w:eastAsia="en-US"/>
    </w:rPr>
  </w:style>
  <w:style w:type="paragraph" w:customStyle="1" w:styleId="C884F645DF0E4CE3BCDC99B9837FA24336">
    <w:name w:val="C884F645DF0E4CE3BCDC99B9837FA24336"/>
    <w:rsid w:val="00FE76A2"/>
    <w:rPr>
      <w:rFonts w:ascii="Arial" w:eastAsiaTheme="minorHAnsi" w:hAnsi="Arial"/>
      <w:sz w:val="24"/>
      <w:lang w:eastAsia="en-US"/>
    </w:rPr>
  </w:style>
  <w:style w:type="paragraph" w:customStyle="1" w:styleId="1673DA3EB3444C3CB6DDF510A1D3DA9435">
    <w:name w:val="1673DA3EB3444C3CB6DDF510A1D3DA9435"/>
    <w:rsid w:val="00FE76A2"/>
    <w:rPr>
      <w:rFonts w:ascii="Arial" w:eastAsiaTheme="minorHAnsi" w:hAnsi="Arial"/>
      <w:sz w:val="24"/>
      <w:lang w:eastAsia="en-US"/>
    </w:rPr>
  </w:style>
  <w:style w:type="paragraph" w:customStyle="1" w:styleId="79A14B10FCE540259362430269760D2C33">
    <w:name w:val="79A14B10FCE540259362430269760D2C33"/>
    <w:rsid w:val="00FE76A2"/>
    <w:rPr>
      <w:rFonts w:ascii="Arial" w:eastAsiaTheme="minorHAnsi" w:hAnsi="Arial"/>
      <w:sz w:val="24"/>
      <w:lang w:eastAsia="en-US"/>
    </w:rPr>
  </w:style>
  <w:style w:type="paragraph" w:customStyle="1" w:styleId="896521D7EF044A7FA23A51ADB7E46B6525">
    <w:name w:val="896521D7EF044A7FA23A51ADB7E46B6525"/>
    <w:rsid w:val="00FE76A2"/>
    <w:pPr>
      <w:spacing w:after="0"/>
    </w:pPr>
    <w:rPr>
      <w:rFonts w:ascii="Arial" w:eastAsiaTheme="minorHAnsi" w:hAnsi="Arial"/>
      <w:b/>
      <w:color w:val="000000" w:themeColor="text1"/>
      <w:sz w:val="24"/>
      <w:lang w:eastAsia="en-US"/>
    </w:rPr>
  </w:style>
  <w:style w:type="paragraph" w:customStyle="1" w:styleId="9260A8E5EF5945EB9699E1F5D883C10024">
    <w:name w:val="9260A8E5EF5945EB9699E1F5D883C10024"/>
    <w:rsid w:val="00FE76A2"/>
    <w:pPr>
      <w:spacing w:after="0"/>
    </w:pPr>
    <w:rPr>
      <w:rFonts w:ascii="Arial" w:eastAsiaTheme="minorHAnsi" w:hAnsi="Arial"/>
      <w:b/>
      <w:color w:val="000000" w:themeColor="text1"/>
      <w:sz w:val="24"/>
      <w:lang w:eastAsia="en-US"/>
    </w:rPr>
  </w:style>
  <w:style w:type="paragraph" w:customStyle="1" w:styleId="A0EFAE007D9743769BE6CB3F3EF47AAA23">
    <w:name w:val="A0EFAE007D9743769BE6CB3F3EF47AAA23"/>
    <w:rsid w:val="00FE76A2"/>
    <w:pPr>
      <w:spacing w:after="0"/>
    </w:pPr>
    <w:rPr>
      <w:rFonts w:ascii="Arial" w:eastAsiaTheme="minorHAnsi" w:hAnsi="Arial"/>
      <w:b/>
      <w:color w:val="000000" w:themeColor="text1"/>
      <w:sz w:val="24"/>
      <w:lang w:eastAsia="en-US"/>
    </w:rPr>
  </w:style>
  <w:style w:type="paragraph" w:customStyle="1" w:styleId="622E192E4721431C92589FEFEF4E67D111">
    <w:name w:val="622E192E4721431C92589FEFEF4E67D111"/>
    <w:rsid w:val="00FE76A2"/>
    <w:rPr>
      <w:rFonts w:ascii="Arial" w:eastAsiaTheme="minorHAnsi" w:hAnsi="Arial"/>
      <w:sz w:val="24"/>
      <w:lang w:eastAsia="en-US"/>
    </w:rPr>
  </w:style>
  <w:style w:type="paragraph" w:customStyle="1" w:styleId="41DE2931FB3B4B1199DAE7AE7C1EE7AB11">
    <w:name w:val="41DE2931FB3B4B1199DAE7AE7C1EE7AB11"/>
    <w:rsid w:val="00FE76A2"/>
    <w:rPr>
      <w:rFonts w:ascii="Arial" w:eastAsiaTheme="minorHAnsi" w:hAnsi="Arial"/>
      <w:sz w:val="24"/>
      <w:lang w:eastAsia="en-US"/>
    </w:rPr>
  </w:style>
  <w:style w:type="paragraph" w:customStyle="1" w:styleId="8BA8B69AB84642F3BFA0C8A70C0A417F9">
    <w:name w:val="8BA8B69AB84642F3BFA0C8A70C0A417F9"/>
    <w:rsid w:val="00FE76A2"/>
    <w:rPr>
      <w:rFonts w:ascii="Arial" w:eastAsiaTheme="minorHAnsi" w:hAnsi="Arial"/>
      <w:sz w:val="24"/>
      <w:lang w:eastAsia="en-US"/>
    </w:rPr>
  </w:style>
  <w:style w:type="paragraph" w:customStyle="1" w:styleId="1DB9C89DFF74438B92E830D1454738919">
    <w:name w:val="1DB9C89DFF74438B92E830D1454738919"/>
    <w:rsid w:val="00FE76A2"/>
    <w:rPr>
      <w:rFonts w:ascii="Arial" w:eastAsiaTheme="minorHAnsi" w:hAnsi="Arial"/>
      <w:sz w:val="24"/>
      <w:lang w:eastAsia="en-US"/>
    </w:rPr>
  </w:style>
  <w:style w:type="paragraph" w:customStyle="1" w:styleId="E0D4C77393794BDA95CBBDDB44C205849">
    <w:name w:val="E0D4C77393794BDA95CBBDDB44C205849"/>
    <w:rsid w:val="00FE76A2"/>
    <w:rPr>
      <w:rFonts w:ascii="Arial" w:eastAsiaTheme="minorHAnsi" w:hAnsi="Arial"/>
      <w:sz w:val="24"/>
      <w:lang w:eastAsia="en-US"/>
    </w:rPr>
  </w:style>
  <w:style w:type="paragraph" w:customStyle="1" w:styleId="6CA128E45E37490EAA6F5C5FA16CBBC49">
    <w:name w:val="6CA128E45E37490EAA6F5C5FA16CBBC49"/>
    <w:rsid w:val="00FE76A2"/>
    <w:rPr>
      <w:rFonts w:ascii="Arial" w:eastAsiaTheme="minorHAnsi" w:hAnsi="Arial"/>
      <w:sz w:val="24"/>
      <w:lang w:eastAsia="en-US"/>
    </w:rPr>
  </w:style>
  <w:style w:type="paragraph" w:customStyle="1" w:styleId="1B242F1B3B5541899572373CAF6152A19">
    <w:name w:val="1B242F1B3B5541899572373CAF6152A19"/>
    <w:rsid w:val="00FE76A2"/>
    <w:rPr>
      <w:rFonts w:ascii="Arial" w:eastAsiaTheme="minorHAnsi" w:hAnsi="Arial"/>
      <w:sz w:val="24"/>
      <w:lang w:eastAsia="en-US"/>
    </w:rPr>
  </w:style>
  <w:style w:type="paragraph" w:customStyle="1" w:styleId="6AAEDA45F4C548ACB36F39A8466E99B09">
    <w:name w:val="6AAEDA45F4C548ACB36F39A8466E99B09"/>
    <w:rsid w:val="00FE76A2"/>
    <w:rPr>
      <w:rFonts w:ascii="Arial" w:eastAsiaTheme="minorHAnsi" w:hAnsi="Arial"/>
      <w:sz w:val="24"/>
      <w:lang w:eastAsia="en-US"/>
    </w:rPr>
  </w:style>
  <w:style w:type="paragraph" w:customStyle="1" w:styleId="6E18AD7AADD041D4B91E6DF9A39870859">
    <w:name w:val="6E18AD7AADD041D4B91E6DF9A39870859"/>
    <w:rsid w:val="00FE76A2"/>
    <w:rPr>
      <w:rFonts w:ascii="Arial" w:eastAsiaTheme="minorHAnsi" w:hAnsi="Arial"/>
      <w:sz w:val="24"/>
      <w:lang w:eastAsia="en-US"/>
    </w:rPr>
  </w:style>
  <w:style w:type="paragraph" w:customStyle="1" w:styleId="8C30931824C74D07B7BE601DA04448729">
    <w:name w:val="8C30931824C74D07B7BE601DA04448729"/>
    <w:rsid w:val="00FE76A2"/>
    <w:rPr>
      <w:rFonts w:ascii="Arial" w:eastAsiaTheme="minorHAnsi" w:hAnsi="Arial"/>
      <w:sz w:val="24"/>
      <w:lang w:eastAsia="en-US"/>
    </w:rPr>
  </w:style>
  <w:style w:type="paragraph" w:customStyle="1" w:styleId="E6FC3C590A8340749CB91056287BC9979">
    <w:name w:val="E6FC3C590A8340749CB91056287BC9979"/>
    <w:rsid w:val="00FE76A2"/>
    <w:rPr>
      <w:rFonts w:ascii="Arial" w:eastAsiaTheme="minorHAnsi" w:hAnsi="Arial"/>
      <w:sz w:val="24"/>
      <w:lang w:eastAsia="en-US"/>
    </w:rPr>
  </w:style>
  <w:style w:type="paragraph" w:customStyle="1" w:styleId="16D9E92EAA4949F4B38FFD40481A72D09">
    <w:name w:val="16D9E92EAA4949F4B38FFD40481A72D09"/>
    <w:rsid w:val="00FE76A2"/>
    <w:rPr>
      <w:rFonts w:ascii="Arial" w:eastAsiaTheme="minorHAnsi" w:hAnsi="Arial"/>
      <w:sz w:val="24"/>
      <w:lang w:eastAsia="en-US"/>
    </w:rPr>
  </w:style>
  <w:style w:type="paragraph" w:customStyle="1" w:styleId="DCCFFE52DE2A4D359489F23D9D8F06369">
    <w:name w:val="DCCFFE52DE2A4D359489F23D9D8F06369"/>
    <w:rsid w:val="00FE76A2"/>
    <w:rPr>
      <w:rFonts w:ascii="Arial" w:eastAsiaTheme="minorHAnsi" w:hAnsi="Arial"/>
      <w:sz w:val="24"/>
      <w:lang w:eastAsia="en-US"/>
    </w:rPr>
  </w:style>
  <w:style w:type="paragraph" w:customStyle="1" w:styleId="6F287E70FBEF405688D3B407E292E0D89">
    <w:name w:val="6F287E70FBEF405688D3B407E292E0D89"/>
    <w:rsid w:val="00FE76A2"/>
    <w:rPr>
      <w:rFonts w:ascii="Arial" w:eastAsiaTheme="minorHAnsi" w:hAnsi="Arial"/>
      <w:sz w:val="24"/>
      <w:lang w:eastAsia="en-US"/>
    </w:rPr>
  </w:style>
  <w:style w:type="paragraph" w:customStyle="1" w:styleId="AA68D2889B6D4F778E97E3AC070C60C89">
    <w:name w:val="AA68D2889B6D4F778E97E3AC070C60C89"/>
    <w:rsid w:val="00FE76A2"/>
    <w:rPr>
      <w:rFonts w:ascii="Arial" w:eastAsiaTheme="minorHAnsi" w:hAnsi="Arial"/>
      <w:sz w:val="24"/>
      <w:lang w:eastAsia="en-US"/>
    </w:rPr>
  </w:style>
  <w:style w:type="paragraph" w:customStyle="1" w:styleId="E843777EB3D843B69774C56CCBDBE8629">
    <w:name w:val="E843777EB3D843B69774C56CCBDBE8629"/>
    <w:rsid w:val="00FE76A2"/>
    <w:rPr>
      <w:rFonts w:ascii="Arial" w:eastAsiaTheme="minorHAnsi" w:hAnsi="Arial"/>
      <w:sz w:val="24"/>
      <w:lang w:eastAsia="en-US"/>
    </w:rPr>
  </w:style>
  <w:style w:type="paragraph" w:customStyle="1" w:styleId="5FB2525267894681BB1BA8455CB845DF9">
    <w:name w:val="5FB2525267894681BB1BA8455CB845DF9"/>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1">
    <w:name w:val="74AD6E3792E14D688C92BDA716D91B8211"/>
    <w:rsid w:val="00FE76A2"/>
    <w:pPr>
      <w:spacing w:after="0"/>
    </w:pPr>
    <w:rPr>
      <w:rFonts w:ascii="Arial" w:eastAsiaTheme="minorHAnsi" w:hAnsi="Arial"/>
      <w:b/>
      <w:color w:val="000000" w:themeColor="text1"/>
      <w:sz w:val="24"/>
      <w:lang w:eastAsia="en-US"/>
    </w:rPr>
  </w:style>
  <w:style w:type="paragraph" w:customStyle="1" w:styleId="43564265EA3C4164A9C09243F9E4352E11">
    <w:name w:val="43564265EA3C4164A9C09243F9E4352E11"/>
    <w:rsid w:val="00FE76A2"/>
    <w:rPr>
      <w:rFonts w:ascii="Arial" w:eastAsiaTheme="minorHAnsi" w:hAnsi="Arial"/>
      <w:sz w:val="24"/>
      <w:lang w:eastAsia="en-US"/>
    </w:rPr>
  </w:style>
  <w:style w:type="paragraph" w:customStyle="1" w:styleId="95E0DCC38A064C58934FB5386DC4403D41">
    <w:name w:val="95E0DCC38A064C58934FB5386DC4403D41"/>
    <w:rsid w:val="00FE76A2"/>
    <w:pPr>
      <w:spacing w:after="0"/>
    </w:pPr>
    <w:rPr>
      <w:rFonts w:ascii="Arial" w:eastAsiaTheme="minorHAnsi" w:hAnsi="Arial"/>
      <w:b/>
      <w:color w:val="000000" w:themeColor="text1"/>
      <w:sz w:val="24"/>
      <w:lang w:eastAsia="en-US"/>
    </w:rPr>
  </w:style>
  <w:style w:type="paragraph" w:customStyle="1" w:styleId="D8372B7F85A24F958B4CF29142F9727541">
    <w:name w:val="D8372B7F85A24F958B4CF29142F9727541"/>
    <w:rsid w:val="00FE76A2"/>
    <w:pPr>
      <w:spacing w:after="0"/>
    </w:pPr>
    <w:rPr>
      <w:rFonts w:ascii="Arial" w:eastAsiaTheme="minorHAnsi" w:hAnsi="Arial"/>
      <w:b/>
      <w:color w:val="000000" w:themeColor="text1"/>
      <w:sz w:val="24"/>
      <w:lang w:eastAsia="en-US"/>
    </w:rPr>
  </w:style>
  <w:style w:type="paragraph" w:customStyle="1" w:styleId="E57A712CEB5443819E0847D1D1E0A21B41">
    <w:name w:val="E57A712CEB5443819E0847D1D1E0A21B41"/>
    <w:rsid w:val="00FE76A2"/>
    <w:pPr>
      <w:spacing w:after="0"/>
    </w:pPr>
    <w:rPr>
      <w:rFonts w:ascii="Arial" w:eastAsiaTheme="minorHAnsi" w:hAnsi="Arial"/>
      <w:b/>
      <w:color w:val="000000" w:themeColor="text1"/>
      <w:sz w:val="24"/>
      <w:lang w:eastAsia="en-US"/>
    </w:rPr>
  </w:style>
  <w:style w:type="paragraph" w:customStyle="1" w:styleId="16F42E566D2343C3A4C9789F85C9324424">
    <w:name w:val="16F42E566D2343C3A4C9789F85C9324424"/>
    <w:rsid w:val="00FE76A2"/>
    <w:pPr>
      <w:spacing w:after="0"/>
    </w:pPr>
    <w:rPr>
      <w:rFonts w:ascii="Arial" w:eastAsiaTheme="minorHAnsi" w:hAnsi="Arial"/>
      <w:b/>
      <w:color w:val="000000" w:themeColor="text1"/>
      <w:sz w:val="24"/>
      <w:lang w:eastAsia="en-US"/>
    </w:rPr>
  </w:style>
  <w:style w:type="paragraph" w:customStyle="1" w:styleId="08FAA5185D9C462BBCE1EB902F1ADDD424">
    <w:name w:val="08FAA5185D9C462BBCE1EB902F1ADDD424"/>
    <w:rsid w:val="00FE76A2"/>
    <w:pPr>
      <w:spacing w:after="0"/>
    </w:pPr>
    <w:rPr>
      <w:rFonts w:ascii="Arial" w:eastAsiaTheme="minorHAnsi" w:hAnsi="Arial"/>
      <w:b/>
      <w:color w:val="000000" w:themeColor="text1"/>
      <w:sz w:val="24"/>
      <w:lang w:eastAsia="en-US"/>
    </w:rPr>
  </w:style>
  <w:style w:type="paragraph" w:customStyle="1" w:styleId="1C2A1A14C06A46C397C764FF16752F7653">
    <w:name w:val="1C2A1A14C06A46C397C764FF16752F7653"/>
    <w:rsid w:val="00FE76A2"/>
    <w:pPr>
      <w:spacing w:after="0"/>
    </w:pPr>
    <w:rPr>
      <w:rFonts w:ascii="Arial" w:eastAsiaTheme="minorHAnsi" w:hAnsi="Arial"/>
      <w:b/>
      <w:color w:val="000000" w:themeColor="text1"/>
      <w:sz w:val="24"/>
      <w:lang w:eastAsia="en-US"/>
    </w:rPr>
  </w:style>
  <w:style w:type="paragraph" w:customStyle="1" w:styleId="BC4A08BD52704849B320D644168B4CE354">
    <w:name w:val="BC4A08BD52704849B320D644168B4CE354"/>
    <w:rsid w:val="00FE76A2"/>
    <w:pPr>
      <w:spacing w:after="0"/>
    </w:pPr>
    <w:rPr>
      <w:rFonts w:ascii="Arial" w:eastAsiaTheme="minorHAnsi" w:hAnsi="Arial"/>
      <w:b/>
      <w:color w:val="000000" w:themeColor="text1"/>
      <w:sz w:val="24"/>
      <w:lang w:eastAsia="en-US"/>
    </w:rPr>
  </w:style>
  <w:style w:type="paragraph" w:customStyle="1" w:styleId="ED9D6DE7D9264488819E206C2193B69853">
    <w:name w:val="ED9D6DE7D9264488819E206C2193B69853"/>
    <w:rsid w:val="00FE76A2"/>
    <w:pPr>
      <w:spacing w:after="0"/>
    </w:pPr>
    <w:rPr>
      <w:rFonts w:ascii="Arial" w:eastAsiaTheme="minorHAnsi" w:hAnsi="Arial"/>
      <w:b/>
      <w:color w:val="000000" w:themeColor="text1"/>
      <w:sz w:val="24"/>
      <w:lang w:eastAsia="en-US"/>
    </w:rPr>
  </w:style>
  <w:style w:type="paragraph" w:customStyle="1" w:styleId="C6A0B4A8DD6F4A5A90006B02DCDB8C5545">
    <w:name w:val="C6A0B4A8DD6F4A5A90006B02DCDB8C5545"/>
    <w:rsid w:val="00FE76A2"/>
    <w:rPr>
      <w:rFonts w:ascii="Arial" w:eastAsiaTheme="minorHAnsi" w:hAnsi="Arial"/>
      <w:sz w:val="24"/>
      <w:lang w:eastAsia="en-US"/>
    </w:rPr>
  </w:style>
  <w:style w:type="paragraph" w:customStyle="1" w:styleId="628D1D54DE1A4872AC660A4B53515A0245">
    <w:name w:val="628D1D54DE1A4872AC660A4B53515A0245"/>
    <w:rsid w:val="00FE76A2"/>
    <w:rPr>
      <w:rFonts w:ascii="Arial" w:eastAsiaTheme="minorHAnsi" w:hAnsi="Arial"/>
      <w:sz w:val="24"/>
      <w:lang w:eastAsia="en-US"/>
    </w:rPr>
  </w:style>
  <w:style w:type="paragraph" w:customStyle="1" w:styleId="32ED938C7EB24CDCBF6836BD375621FC45">
    <w:name w:val="32ED938C7EB24CDCBF6836BD375621FC45"/>
    <w:rsid w:val="00FE76A2"/>
    <w:rPr>
      <w:rFonts w:ascii="Arial" w:eastAsiaTheme="minorHAnsi" w:hAnsi="Arial"/>
      <w:sz w:val="24"/>
      <w:lang w:eastAsia="en-US"/>
    </w:rPr>
  </w:style>
  <w:style w:type="paragraph" w:customStyle="1" w:styleId="7FDE970EA94A437180C1BFC76C7FA78045">
    <w:name w:val="7FDE970EA94A437180C1BFC76C7FA78045"/>
    <w:rsid w:val="00FE76A2"/>
    <w:rPr>
      <w:rFonts w:ascii="Arial" w:eastAsiaTheme="minorHAnsi" w:hAnsi="Arial"/>
      <w:sz w:val="24"/>
      <w:lang w:eastAsia="en-US"/>
    </w:rPr>
  </w:style>
  <w:style w:type="paragraph" w:customStyle="1" w:styleId="D17BB891454A402DA4863A2CA3E472E545">
    <w:name w:val="D17BB891454A402DA4863A2CA3E472E545"/>
    <w:rsid w:val="00FE76A2"/>
    <w:rPr>
      <w:rFonts w:ascii="Arial" w:eastAsiaTheme="minorHAnsi" w:hAnsi="Arial"/>
      <w:sz w:val="24"/>
      <w:lang w:eastAsia="en-US"/>
    </w:rPr>
  </w:style>
  <w:style w:type="paragraph" w:customStyle="1" w:styleId="AE4C08B0108C4B1D83020C78E9147E5B40">
    <w:name w:val="AE4C08B0108C4B1D83020C78E9147E5B40"/>
    <w:rsid w:val="00FE76A2"/>
    <w:rPr>
      <w:rFonts w:ascii="Arial" w:eastAsiaTheme="minorHAnsi" w:hAnsi="Arial"/>
      <w:sz w:val="24"/>
      <w:lang w:eastAsia="en-US"/>
    </w:rPr>
  </w:style>
  <w:style w:type="paragraph" w:customStyle="1" w:styleId="59D7731B6F4847C68EE5D7050FD8F27640">
    <w:name w:val="59D7731B6F4847C68EE5D7050FD8F27640"/>
    <w:rsid w:val="00FE76A2"/>
    <w:rPr>
      <w:rFonts w:ascii="Arial" w:eastAsiaTheme="minorHAnsi" w:hAnsi="Arial"/>
      <w:sz w:val="24"/>
      <w:lang w:eastAsia="en-US"/>
    </w:rPr>
  </w:style>
  <w:style w:type="paragraph" w:customStyle="1" w:styleId="E62681E6DCAF488A93AAA32D9B9E5C9440">
    <w:name w:val="E62681E6DCAF488A93AAA32D9B9E5C9440"/>
    <w:rsid w:val="00FE76A2"/>
    <w:rPr>
      <w:rFonts w:ascii="Arial" w:eastAsiaTheme="minorHAnsi" w:hAnsi="Arial"/>
      <w:sz w:val="24"/>
      <w:lang w:eastAsia="en-US"/>
    </w:rPr>
  </w:style>
  <w:style w:type="paragraph" w:customStyle="1" w:styleId="85DA1DA4C3D746958302A6A26C8B427A38">
    <w:name w:val="85DA1DA4C3D746958302A6A26C8B427A38"/>
    <w:rsid w:val="00FE76A2"/>
    <w:rPr>
      <w:rFonts w:ascii="Arial" w:eastAsiaTheme="minorHAnsi" w:hAnsi="Arial"/>
      <w:sz w:val="24"/>
      <w:lang w:eastAsia="en-US"/>
    </w:rPr>
  </w:style>
  <w:style w:type="paragraph" w:customStyle="1" w:styleId="C884F645DF0E4CE3BCDC99B9837FA24337">
    <w:name w:val="C884F645DF0E4CE3BCDC99B9837FA24337"/>
    <w:rsid w:val="00FE76A2"/>
    <w:rPr>
      <w:rFonts w:ascii="Arial" w:eastAsiaTheme="minorHAnsi" w:hAnsi="Arial"/>
      <w:sz w:val="24"/>
      <w:lang w:eastAsia="en-US"/>
    </w:rPr>
  </w:style>
  <w:style w:type="paragraph" w:customStyle="1" w:styleId="1673DA3EB3444C3CB6DDF510A1D3DA9436">
    <w:name w:val="1673DA3EB3444C3CB6DDF510A1D3DA9436"/>
    <w:rsid w:val="00FE76A2"/>
    <w:rPr>
      <w:rFonts w:ascii="Arial" w:eastAsiaTheme="minorHAnsi" w:hAnsi="Arial"/>
      <w:sz w:val="24"/>
      <w:lang w:eastAsia="en-US"/>
    </w:rPr>
  </w:style>
  <w:style w:type="paragraph" w:customStyle="1" w:styleId="79A14B10FCE540259362430269760D2C34">
    <w:name w:val="79A14B10FCE540259362430269760D2C34"/>
    <w:rsid w:val="00FE76A2"/>
    <w:rPr>
      <w:rFonts w:ascii="Arial" w:eastAsiaTheme="minorHAnsi" w:hAnsi="Arial"/>
      <w:sz w:val="24"/>
      <w:lang w:eastAsia="en-US"/>
    </w:rPr>
  </w:style>
  <w:style w:type="paragraph" w:customStyle="1" w:styleId="896521D7EF044A7FA23A51ADB7E46B6526">
    <w:name w:val="896521D7EF044A7FA23A51ADB7E46B6526"/>
    <w:rsid w:val="00FE76A2"/>
    <w:pPr>
      <w:spacing w:after="0"/>
    </w:pPr>
    <w:rPr>
      <w:rFonts w:ascii="Arial" w:eastAsiaTheme="minorHAnsi" w:hAnsi="Arial"/>
      <w:b/>
      <w:color w:val="000000" w:themeColor="text1"/>
      <w:sz w:val="24"/>
      <w:lang w:eastAsia="en-US"/>
    </w:rPr>
  </w:style>
  <w:style w:type="paragraph" w:customStyle="1" w:styleId="9260A8E5EF5945EB9699E1F5D883C10025">
    <w:name w:val="9260A8E5EF5945EB9699E1F5D883C10025"/>
    <w:rsid w:val="00FE76A2"/>
    <w:pPr>
      <w:spacing w:after="0"/>
    </w:pPr>
    <w:rPr>
      <w:rFonts w:ascii="Arial" w:eastAsiaTheme="minorHAnsi" w:hAnsi="Arial"/>
      <w:b/>
      <w:color w:val="000000" w:themeColor="text1"/>
      <w:sz w:val="24"/>
      <w:lang w:eastAsia="en-US"/>
    </w:rPr>
  </w:style>
  <w:style w:type="paragraph" w:customStyle="1" w:styleId="A0EFAE007D9743769BE6CB3F3EF47AAA24">
    <w:name w:val="A0EFAE007D9743769BE6CB3F3EF47AAA24"/>
    <w:rsid w:val="00FE76A2"/>
    <w:pPr>
      <w:spacing w:after="0"/>
    </w:pPr>
    <w:rPr>
      <w:rFonts w:ascii="Arial" w:eastAsiaTheme="minorHAnsi" w:hAnsi="Arial"/>
      <w:b/>
      <w:color w:val="000000" w:themeColor="text1"/>
      <w:sz w:val="24"/>
      <w:lang w:eastAsia="en-US"/>
    </w:rPr>
  </w:style>
  <w:style w:type="paragraph" w:customStyle="1" w:styleId="622E192E4721431C92589FEFEF4E67D112">
    <w:name w:val="622E192E4721431C92589FEFEF4E67D112"/>
    <w:rsid w:val="00FE76A2"/>
    <w:rPr>
      <w:rFonts w:ascii="Arial" w:eastAsiaTheme="minorHAnsi" w:hAnsi="Arial"/>
      <w:sz w:val="24"/>
      <w:lang w:eastAsia="en-US"/>
    </w:rPr>
  </w:style>
  <w:style w:type="paragraph" w:customStyle="1" w:styleId="41DE2931FB3B4B1199DAE7AE7C1EE7AB12">
    <w:name w:val="41DE2931FB3B4B1199DAE7AE7C1EE7AB12"/>
    <w:rsid w:val="00FE76A2"/>
    <w:rPr>
      <w:rFonts w:ascii="Arial" w:eastAsiaTheme="minorHAnsi" w:hAnsi="Arial"/>
      <w:sz w:val="24"/>
      <w:lang w:eastAsia="en-US"/>
    </w:rPr>
  </w:style>
  <w:style w:type="paragraph" w:customStyle="1" w:styleId="8BA8B69AB84642F3BFA0C8A70C0A417F10">
    <w:name w:val="8BA8B69AB84642F3BFA0C8A70C0A417F10"/>
    <w:rsid w:val="00FE76A2"/>
    <w:rPr>
      <w:rFonts w:ascii="Arial" w:eastAsiaTheme="minorHAnsi" w:hAnsi="Arial"/>
      <w:sz w:val="24"/>
      <w:lang w:eastAsia="en-US"/>
    </w:rPr>
  </w:style>
  <w:style w:type="paragraph" w:customStyle="1" w:styleId="1DB9C89DFF74438B92E830D14547389110">
    <w:name w:val="1DB9C89DFF74438B92E830D14547389110"/>
    <w:rsid w:val="00FE76A2"/>
    <w:rPr>
      <w:rFonts w:ascii="Arial" w:eastAsiaTheme="minorHAnsi" w:hAnsi="Arial"/>
      <w:sz w:val="24"/>
      <w:lang w:eastAsia="en-US"/>
    </w:rPr>
  </w:style>
  <w:style w:type="paragraph" w:customStyle="1" w:styleId="E0D4C77393794BDA95CBBDDB44C2058410">
    <w:name w:val="E0D4C77393794BDA95CBBDDB44C2058410"/>
    <w:rsid w:val="00FE76A2"/>
    <w:rPr>
      <w:rFonts w:ascii="Arial" w:eastAsiaTheme="minorHAnsi" w:hAnsi="Arial"/>
      <w:sz w:val="24"/>
      <w:lang w:eastAsia="en-US"/>
    </w:rPr>
  </w:style>
  <w:style w:type="paragraph" w:customStyle="1" w:styleId="6CA128E45E37490EAA6F5C5FA16CBBC410">
    <w:name w:val="6CA128E45E37490EAA6F5C5FA16CBBC410"/>
    <w:rsid w:val="00FE76A2"/>
    <w:rPr>
      <w:rFonts w:ascii="Arial" w:eastAsiaTheme="minorHAnsi" w:hAnsi="Arial"/>
      <w:sz w:val="24"/>
      <w:lang w:eastAsia="en-US"/>
    </w:rPr>
  </w:style>
  <w:style w:type="paragraph" w:customStyle="1" w:styleId="1B242F1B3B5541899572373CAF6152A110">
    <w:name w:val="1B242F1B3B5541899572373CAF6152A110"/>
    <w:rsid w:val="00FE76A2"/>
    <w:rPr>
      <w:rFonts w:ascii="Arial" w:eastAsiaTheme="minorHAnsi" w:hAnsi="Arial"/>
      <w:sz w:val="24"/>
      <w:lang w:eastAsia="en-US"/>
    </w:rPr>
  </w:style>
  <w:style w:type="paragraph" w:customStyle="1" w:styleId="6AAEDA45F4C548ACB36F39A8466E99B010">
    <w:name w:val="6AAEDA45F4C548ACB36F39A8466E99B010"/>
    <w:rsid w:val="00FE76A2"/>
    <w:rPr>
      <w:rFonts w:ascii="Arial" w:eastAsiaTheme="minorHAnsi" w:hAnsi="Arial"/>
      <w:sz w:val="24"/>
      <w:lang w:eastAsia="en-US"/>
    </w:rPr>
  </w:style>
  <w:style w:type="paragraph" w:customStyle="1" w:styleId="6E18AD7AADD041D4B91E6DF9A398708510">
    <w:name w:val="6E18AD7AADD041D4B91E6DF9A398708510"/>
    <w:rsid w:val="00FE76A2"/>
    <w:rPr>
      <w:rFonts w:ascii="Arial" w:eastAsiaTheme="minorHAnsi" w:hAnsi="Arial"/>
      <w:sz w:val="24"/>
      <w:lang w:eastAsia="en-US"/>
    </w:rPr>
  </w:style>
  <w:style w:type="paragraph" w:customStyle="1" w:styleId="8C30931824C74D07B7BE601DA044487210">
    <w:name w:val="8C30931824C74D07B7BE601DA044487210"/>
    <w:rsid w:val="00FE76A2"/>
    <w:rPr>
      <w:rFonts w:ascii="Arial" w:eastAsiaTheme="minorHAnsi" w:hAnsi="Arial"/>
      <w:sz w:val="24"/>
      <w:lang w:eastAsia="en-US"/>
    </w:rPr>
  </w:style>
  <w:style w:type="paragraph" w:customStyle="1" w:styleId="E6FC3C590A8340749CB91056287BC99710">
    <w:name w:val="E6FC3C590A8340749CB91056287BC99710"/>
    <w:rsid w:val="00FE76A2"/>
    <w:rPr>
      <w:rFonts w:ascii="Arial" w:eastAsiaTheme="minorHAnsi" w:hAnsi="Arial"/>
      <w:sz w:val="24"/>
      <w:lang w:eastAsia="en-US"/>
    </w:rPr>
  </w:style>
  <w:style w:type="paragraph" w:customStyle="1" w:styleId="16D9E92EAA4949F4B38FFD40481A72D010">
    <w:name w:val="16D9E92EAA4949F4B38FFD40481A72D010"/>
    <w:rsid w:val="00FE76A2"/>
    <w:rPr>
      <w:rFonts w:ascii="Arial" w:eastAsiaTheme="minorHAnsi" w:hAnsi="Arial"/>
      <w:sz w:val="24"/>
      <w:lang w:eastAsia="en-US"/>
    </w:rPr>
  </w:style>
  <w:style w:type="paragraph" w:customStyle="1" w:styleId="DCCFFE52DE2A4D359489F23D9D8F063610">
    <w:name w:val="DCCFFE52DE2A4D359489F23D9D8F063610"/>
    <w:rsid w:val="00FE76A2"/>
    <w:rPr>
      <w:rFonts w:ascii="Arial" w:eastAsiaTheme="minorHAnsi" w:hAnsi="Arial"/>
      <w:sz w:val="24"/>
      <w:lang w:eastAsia="en-US"/>
    </w:rPr>
  </w:style>
  <w:style w:type="paragraph" w:customStyle="1" w:styleId="6F287E70FBEF405688D3B407E292E0D810">
    <w:name w:val="6F287E70FBEF405688D3B407E292E0D810"/>
    <w:rsid w:val="00FE76A2"/>
    <w:rPr>
      <w:rFonts w:ascii="Arial" w:eastAsiaTheme="minorHAnsi" w:hAnsi="Arial"/>
      <w:sz w:val="24"/>
      <w:lang w:eastAsia="en-US"/>
    </w:rPr>
  </w:style>
  <w:style w:type="paragraph" w:customStyle="1" w:styleId="AA68D2889B6D4F778E97E3AC070C60C810">
    <w:name w:val="AA68D2889B6D4F778E97E3AC070C60C810"/>
    <w:rsid w:val="00FE76A2"/>
    <w:rPr>
      <w:rFonts w:ascii="Arial" w:eastAsiaTheme="minorHAnsi" w:hAnsi="Arial"/>
      <w:sz w:val="24"/>
      <w:lang w:eastAsia="en-US"/>
    </w:rPr>
  </w:style>
  <w:style w:type="paragraph" w:customStyle="1" w:styleId="E843777EB3D843B69774C56CCBDBE86210">
    <w:name w:val="E843777EB3D843B69774C56CCBDBE86210"/>
    <w:rsid w:val="00FE76A2"/>
    <w:rPr>
      <w:rFonts w:ascii="Arial" w:eastAsiaTheme="minorHAnsi" w:hAnsi="Arial"/>
      <w:sz w:val="24"/>
      <w:lang w:eastAsia="en-US"/>
    </w:rPr>
  </w:style>
  <w:style w:type="paragraph" w:customStyle="1" w:styleId="5FB2525267894681BB1BA8455CB845DF10">
    <w:name w:val="5FB2525267894681BB1BA8455CB845DF10"/>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2">
    <w:name w:val="74AD6E3792E14D688C92BDA716D91B8212"/>
    <w:rsid w:val="00FE76A2"/>
    <w:pPr>
      <w:spacing w:after="0"/>
    </w:pPr>
    <w:rPr>
      <w:rFonts w:ascii="Arial" w:eastAsiaTheme="minorHAnsi" w:hAnsi="Arial"/>
      <w:b/>
      <w:color w:val="000000" w:themeColor="text1"/>
      <w:sz w:val="24"/>
      <w:lang w:eastAsia="en-US"/>
    </w:rPr>
  </w:style>
  <w:style w:type="paragraph" w:customStyle="1" w:styleId="43564265EA3C4164A9C09243F9E4352E12">
    <w:name w:val="43564265EA3C4164A9C09243F9E4352E12"/>
    <w:rsid w:val="00FE76A2"/>
    <w:rPr>
      <w:rFonts w:ascii="Arial" w:eastAsiaTheme="minorHAnsi" w:hAnsi="Arial"/>
      <w:sz w:val="24"/>
      <w:lang w:eastAsia="en-US"/>
    </w:rPr>
  </w:style>
  <w:style w:type="paragraph" w:customStyle="1" w:styleId="95E0DCC38A064C58934FB5386DC4403D42">
    <w:name w:val="95E0DCC38A064C58934FB5386DC4403D42"/>
    <w:rsid w:val="00FE76A2"/>
    <w:pPr>
      <w:spacing w:after="0"/>
    </w:pPr>
    <w:rPr>
      <w:rFonts w:ascii="Arial" w:eastAsiaTheme="minorHAnsi" w:hAnsi="Arial"/>
      <w:b/>
      <w:color w:val="000000" w:themeColor="text1"/>
      <w:sz w:val="24"/>
      <w:lang w:eastAsia="en-US"/>
    </w:rPr>
  </w:style>
  <w:style w:type="paragraph" w:customStyle="1" w:styleId="D8372B7F85A24F958B4CF29142F9727542">
    <w:name w:val="D8372B7F85A24F958B4CF29142F9727542"/>
    <w:rsid w:val="00FE76A2"/>
    <w:pPr>
      <w:spacing w:after="0"/>
    </w:pPr>
    <w:rPr>
      <w:rFonts w:ascii="Arial" w:eastAsiaTheme="minorHAnsi" w:hAnsi="Arial"/>
      <w:b/>
      <w:color w:val="000000" w:themeColor="text1"/>
      <w:sz w:val="24"/>
      <w:lang w:eastAsia="en-US"/>
    </w:rPr>
  </w:style>
  <w:style w:type="paragraph" w:customStyle="1" w:styleId="E57A712CEB5443819E0847D1D1E0A21B42">
    <w:name w:val="E57A712CEB5443819E0847D1D1E0A21B42"/>
    <w:rsid w:val="00FE76A2"/>
    <w:pPr>
      <w:spacing w:after="0"/>
    </w:pPr>
    <w:rPr>
      <w:rFonts w:ascii="Arial" w:eastAsiaTheme="minorHAnsi" w:hAnsi="Arial"/>
      <w:b/>
      <w:color w:val="000000" w:themeColor="text1"/>
      <w:sz w:val="24"/>
      <w:lang w:eastAsia="en-US"/>
    </w:rPr>
  </w:style>
  <w:style w:type="paragraph" w:customStyle="1" w:styleId="16F42E566D2343C3A4C9789F85C9324425">
    <w:name w:val="16F42E566D2343C3A4C9789F85C9324425"/>
    <w:rsid w:val="00FE76A2"/>
    <w:pPr>
      <w:spacing w:after="0"/>
    </w:pPr>
    <w:rPr>
      <w:rFonts w:ascii="Arial" w:eastAsiaTheme="minorHAnsi" w:hAnsi="Arial"/>
      <w:b/>
      <w:color w:val="000000" w:themeColor="text1"/>
      <w:sz w:val="24"/>
      <w:lang w:eastAsia="en-US"/>
    </w:rPr>
  </w:style>
  <w:style w:type="paragraph" w:customStyle="1" w:styleId="08FAA5185D9C462BBCE1EB902F1ADDD425">
    <w:name w:val="08FAA5185D9C462BBCE1EB902F1ADDD425"/>
    <w:rsid w:val="00FE76A2"/>
    <w:pPr>
      <w:spacing w:after="0"/>
    </w:pPr>
    <w:rPr>
      <w:rFonts w:ascii="Arial" w:eastAsiaTheme="minorHAnsi" w:hAnsi="Arial"/>
      <w:b/>
      <w:color w:val="000000" w:themeColor="text1"/>
      <w:sz w:val="24"/>
      <w:lang w:eastAsia="en-US"/>
    </w:rPr>
  </w:style>
  <w:style w:type="paragraph" w:customStyle="1" w:styleId="1C2A1A14C06A46C397C764FF16752F7654">
    <w:name w:val="1C2A1A14C06A46C397C764FF16752F7654"/>
    <w:rsid w:val="00FE76A2"/>
    <w:pPr>
      <w:spacing w:after="0"/>
    </w:pPr>
    <w:rPr>
      <w:rFonts w:ascii="Arial" w:eastAsiaTheme="minorHAnsi" w:hAnsi="Arial"/>
      <w:b/>
      <w:color w:val="000000" w:themeColor="text1"/>
      <w:sz w:val="24"/>
      <w:lang w:eastAsia="en-US"/>
    </w:rPr>
  </w:style>
  <w:style w:type="paragraph" w:customStyle="1" w:styleId="BC4A08BD52704849B320D644168B4CE355">
    <w:name w:val="BC4A08BD52704849B320D644168B4CE355"/>
    <w:rsid w:val="00FE76A2"/>
    <w:pPr>
      <w:spacing w:after="0"/>
    </w:pPr>
    <w:rPr>
      <w:rFonts w:ascii="Arial" w:eastAsiaTheme="minorHAnsi" w:hAnsi="Arial"/>
      <w:b/>
      <w:color w:val="000000" w:themeColor="text1"/>
      <w:sz w:val="24"/>
      <w:lang w:eastAsia="en-US"/>
    </w:rPr>
  </w:style>
  <w:style w:type="paragraph" w:customStyle="1" w:styleId="ED9D6DE7D9264488819E206C2193B69854">
    <w:name w:val="ED9D6DE7D9264488819E206C2193B69854"/>
    <w:rsid w:val="00FE76A2"/>
    <w:pPr>
      <w:spacing w:after="0"/>
    </w:pPr>
    <w:rPr>
      <w:rFonts w:ascii="Arial" w:eastAsiaTheme="minorHAnsi" w:hAnsi="Arial"/>
      <w:b/>
      <w:color w:val="000000" w:themeColor="text1"/>
      <w:sz w:val="24"/>
      <w:lang w:eastAsia="en-US"/>
    </w:rPr>
  </w:style>
  <w:style w:type="paragraph" w:customStyle="1" w:styleId="C6A0B4A8DD6F4A5A90006B02DCDB8C5546">
    <w:name w:val="C6A0B4A8DD6F4A5A90006B02DCDB8C5546"/>
    <w:rsid w:val="00FE76A2"/>
    <w:rPr>
      <w:rFonts w:ascii="Arial" w:eastAsiaTheme="minorHAnsi" w:hAnsi="Arial"/>
      <w:sz w:val="24"/>
      <w:lang w:eastAsia="en-US"/>
    </w:rPr>
  </w:style>
  <w:style w:type="paragraph" w:customStyle="1" w:styleId="628D1D54DE1A4872AC660A4B53515A0246">
    <w:name w:val="628D1D54DE1A4872AC660A4B53515A0246"/>
    <w:rsid w:val="00FE76A2"/>
    <w:rPr>
      <w:rFonts w:ascii="Arial" w:eastAsiaTheme="minorHAnsi" w:hAnsi="Arial"/>
      <w:sz w:val="24"/>
      <w:lang w:eastAsia="en-US"/>
    </w:rPr>
  </w:style>
  <w:style w:type="paragraph" w:customStyle="1" w:styleId="32ED938C7EB24CDCBF6836BD375621FC46">
    <w:name w:val="32ED938C7EB24CDCBF6836BD375621FC46"/>
    <w:rsid w:val="00FE76A2"/>
    <w:rPr>
      <w:rFonts w:ascii="Arial" w:eastAsiaTheme="minorHAnsi" w:hAnsi="Arial"/>
      <w:sz w:val="24"/>
      <w:lang w:eastAsia="en-US"/>
    </w:rPr>
  </w:style>
  <w:style w:type="paragraph" w:customStyle="1" w:styleId="7FDE970EA94A437180C1BFC76C7FA78046">
    <w:name w:val="7FDE970EA94A437180C1BFC76C7FA78046"/>
    <w:rsid w:val="00FE76A2"/>
    <w:rPr>
      <w:rFonts w:ascii="Arial" w:eastAsiaTheme="minorHAnsi" w:hAnsi="Arial"/>
      <w:sz w:val="24"/>
      <w:lang w:eastAsia="en-US"/>
    </w:rPr>
  </w:style>
  <w:style w:type="paragraph" w:customStyle="1" w:styleId="D17BB891454A402DA4863A2CA3E472E546">
    <w:name w:val="D17BB891454A402DA4863A2CA3E472E546"/>
    <w:rsid w:val="00FE76A2"/>
    <w:rPr>
      <w:rFonts w:ascii="Arial" w:eastAsiaTheme="minorHAnsi" w:hAnsi="Arial"/>
      <w:sz w:val="24"/>
      <w:lang w:eastAsia="en-US"/>
    </w:rPr>
  </w:style>
  <w:style w:type="paragraph" w:customStyle="1" w:styleId="AE4C08B0108C4B1D83020C78E9147E5B41">
    <w:name w:val="AE4C08B0108C4B1D83020C78E9147E5B41"/>
    <w:rsid w:val="00FE76A2"/>
    <w:rPr>
      <w:rFonts w:ascii="Arial" w:eastAsiaTheme="minorHAnsi" w:hAnsi="Arial"/>
      <w:sz w:val="24"/>
      <w:lang w:eastAsia="en-US"/>
    </w:rPr>
  </w:style>
  <w:style w:type="paragraph" w:customStyle="1" w:styleId="59D7731B6F4847C68EE5D7050FD8F27641">
    <w:name w:val="59D7731B6F4847C68EE5D7050FD8F27641"/>
    <w:rsid w:val="00FE76A2"/>
    <w:rPr>
      <w:rFonts w:ascii="Arial" w:eastAsiaTheme="minorHAnsi" w:hAnsi="Arial"/>
      <w:sz w:val="24"/>
      <w:lang w:eastAsia="en-US"/>
    </w:rPr>
  </w:style>
  <w:style w:type="paragraph" w:customStyle="1" w:styleId="E62681E6DCAF488A93AAA32D9B9E5C9441">
    <w:name w:val="E62681E6DCAF488A93AAA32D9B9E5C9441"/>
    <w:rsid w:val="00FE76A2"/>
    <w:rPr>
      <w:rFonts w:ascii="Arial" w:eastAsiaTheme="minorHAnsi" w:hAnsi="Arial"/>
      <w:sz w:val="24"/>
      <w:lang w:eastAsia="en-US"/>
    </w:rPr>
  </w:style>
  <w:style w:type="paragraph" w:customStyle="1" w:styleId="85DA1DA4C3D746958302A6A26C8B427A39">
    <w:name w:val="85DA1DA4C3D746958302A6A26C8B427A39"/>
    <w:rsid w:val="00FE76A2"/>
    <w:rPr>
      <w:rFonts w:ascii="Arial" w:eastAsiaTheme="minorHAnsi" w:hAnsi="Arial"/>
      <w:sz w:val="24"/>
      <w:lang w:eastAsia="en-US"/>
    </w:rPr>
  </w:style>
  <w:style w:type="paragraph" w:customStyle="1" w:styleId="C884F645DF0E4CE3BCDC99B9837FA24338">
    <w:name w:val="C884F645DF0E4CE3BCDC99B9837FA24338"/>
    <w:rsid w:val="00FE76A2"/>
    <w:rPr>
      <w:rFonts w:ascii="Arial" w:eastAsiaTheme="minorHAnsi" w:hAnsi="Arial"/>
      <w:sz w:val="24"/>
      <w:lang w:eastAsia="en-US"/>
    </w:rPr>
  </w:style>
  <w:style w:type="paragraph" w:customStyle="1" w:styleId="1673DA3EB3444C3CB6DDF510A1D3DA9437">
    <w:name w:val="1673DA3EB3444C3CB6DDF510A1D3DA9437"/>
    <w:rsid w:val="00FE76A2"/>
    <w:rPr>
      <w:rFonts w:ascii="Arial" w:eastAsiaTheme="minorHAnsi" w:hAnsi="Arial"/>
      <w:sz w:val="24"/>
      <w:lang w:eastAsia="en-US"/>
    </w:rPr>
  </w:style>
  <w:style w:type="paragraph" w:customStyle="1" w:styleId="79A14B10FCE540259362430269760D2C35">
    <w:name w:val="79A14B10FCE540259362430269760D2C35"/>
    <w:rsid w:val="00FE76A2"/>
    <w:rPr>
      <w:rFonts w:ascii="Arial" w:eastAsiaTheme="minorHAnsi" w:hAnsi="Arial"/>
      <w:sz w:val="24"/>
      <w:lang w:eastAsia="en-US"/>
    </w:rPr>
  </w:style>
  <w:style w:type="paragraph" w:customStyle="1" w:styleId="896521D7EF044A7FA23A51ADB7E46B6527">
    <w:name w:val="896521D7EF044A7FA23A51ADB7E46B6527"/>
    <w:rsid w:val="00FE76A2"/>
    <w:pPr>
      <w:spacing w:after="0"/>
    </w:pPr>
    <w:rPr>
      <w:rFonts w:ascii="Arial" w:eastAsiaTheme="minorHAnsi" w:hAnsi="Arial"/>
      <w:b/>
      <w:color w:val="000000" w:themeColor="text1"/>
      <w:sz w:val="24"/>
      <w:lang w:eastAsia="en-US"/>
    </w:rPr>
  </w:style>
  <w:style w:type="paragraph" w:customStyle="1" w:styleId="9260A8E5EF5945EB9699E1F5D883C10026">
    <w:name w:val="9260A8E5EF5945EB9699E1F5D883C10026"/>
    <w:rsid w:val="00FE76A2"/>
    <w:pPr>
      <w:spacing w:after="0"/>
    </w:pPr>
    <w:rPr>
      <w:rFonts w:ascii="Arial" w:eastAsiaTheme="minorHAnsi" w:hAnsi="Arial"/>
      <w:b/>
      <w:color w:val="000000" w:themeColor="text1"/>
      <w:sz w:val="24"/>
      <w:lang w:eastAsia="en-US"/>
    </w:rPr>
  </w:style>
  <w:style w:type="paragraph" w:customStyle="1" w:styleId="A0EFAE007D9743769BE6CB3F3EF47AAA25">
    <w:name w:val="A0EFAE007D9743769BE6CB3F3EF47AAA25"/>
    <w:rsid w:val="00FE76A2"/>
    <w:pPr>
      <w:spacing w:after="0"/>
    </w:pPr>
    <w:rPr>
      <w:rFonts w:ascii="Arial" w:eastAsiaTheme="minorHAnsi" w:hAnsi="Arial"/>
      <w:b/>
      <w:color w:val="000000" w:themeColor="text1"/>
      <w:sz w:val="24"/>
      <w:lang w:eastAsia="en-US"/>
    </w:rPr>
  </w:style>
  <w:style w:type="paragraph" w:customStyle="1" w:styleId="622E192E4721431C92589FEFEF4E67D113">
    <w:name w:val="622E192E4721431C92589FEFEF4E67D113"/>
    <w:rsid w:val="00FE76A2"/>
    <w:rPr>
      <w:rFonts w:ascii="Arial" w:eastAsiaTheme="minorHAnsi" w:hAnsi="Arial"/>
      <w:sz w:val="24"/>
      <w:lang w:eastAsia="en-US"/>
    </w:rPr>
  </w:style>
  <w:style w:type="paragraph" w:customStyle="1" w:styleId="41DE2931FB3B4B1199DAE7AE7C1EE7AB13">
    <w:name w:val="41DE2931FB3B4B1199DAE7AE7C1EE7AB13"/>
    <w:rsid w:val="00FE76A2"/>
    <w:rPr>
      <w:rFonts w:ascii="Arial" w:eastAsiaTheme="minorHAnsi" w:hAnsi="Arial"/>
      <w:sz w:val="24"/>
      <w:lang w:eastAsia="en-US"/>
    </w:rPr>
  </w:style>
  <w:style w:type="paragraph" w:customStyle="1" w:styleId="8BA8B69AB84642F3BFA0C8A70C0A417F11">
    <w:name w:val="8BA8B69AB84642F3BFA0C8A70C0A417F11"/>
    <w:rsid w:val="00FE76A2"/>
    <w:rPr>
      <w:rFonts w:ascii="Arial" w:eastAsiaTheme="minorHAnsi" w:hAnsi="Arial"/>
      <w:sz w:val="24"/>
      <w:lang w:eastAsia="en-US"/>
    </w:rPr>
  </w:style>
  <w:style w:type="paragraph" w:customStyle="1" w:styleId="1DB9C89DFF74438B92E830D14547389111">
    <w:name w:val="1DB9C89DFF74438B92E830D14547389111"/>
    <w:rsid w:val="00FE76A2"/>
    <w:rPr>
      <w:rFonts w:ascii="Arial" w:eastAsiaTheme="minorHAnsi" w:hAnsi="Arial"/>
      <w:sz w:val="24"/>
      <w:lang w:eastAsia="en-US"/>
    </w:rPr>
  </w:style>
  <w:style w:type="paragraph" w:customStyle="1" w:styleId="E0D4C77393794BDA95CBBDDB44C2058411">
    <w:name w:val="E0D4C77393794BDA95CBBDDB44C2058411"/>
    <w:rsid w:val="00FE76A2"/>
    <w:rPr>
      <w:rFonts w:ascii="Arial" w:eastAsiaTheme="minorHAnsi" w:hAnsi="Arial"/>
      <w:sz w:val="24"/>
      <w:lang w:eastAsia="en-US"/>
    </w:rPr>
  </w:style>
  <w:style w:type="paragraph" w:customStyle="1" w:styleId="6CA128E45E37490EAA6F5C5FA16CBBC411">
    <w:name w:val="6CA128E45E37490EAA6F5C5FA16CBBC411"/>
    <w:rsid w:val="00FE76A2"/>
    <w:rPr>
      <w:rFonts w:ascii="Arial" w:eastAsiaTheme="minorHAnsi" w:hAnsi="Arial"/>
      <w:sz w:val="24"/>
      <w:lang w:eastAsia="en-US"/>
    </w:rPr>
  </w:style>
  <w:style w:type="paragraph" w:customStyle="1" w:styleId="1B242F1B3B5541899572373CAF6152A111">
    <w:name w:val="1B242F1B3B5541899572373CAF6152A111"/>
    <w:rsid w:val="00FE76A2"/>
    <w:rPr>
      <w:rFonts w:ascii="Arial" w:eastAsiaTheme="minorHAnsi" w:hAnsi="Arial"/>
      <w:sz w:val="24"/>
      <w:lang w:eastAsia="en-US"/>
    </w:rPr>
  </w:style>
  <w:style w:type="paragraph" w:customStyle="1" w:styleId="6AAEDA45F4C548ACB36F39A8466E99B011">
    <w:name w:val="6AAEDA45F4C548ACB36F39A8466E99B011"/>
    <w:rsid w:val="00FE76A2"/>
    <w:rPr>
      <w:rFonts w:ascii="Arial" w:eastAsiaTheme="minorHAnsi" w:hAnsi="Arial"/>
      <w:sz w:val="24"/>
      <w:lang w:eastAsia="en-US"/>
    </w:rPr>
  </w:style>
  <w:style w:type="paragraph" w:customStyle="1" w:styleId="6E18AD7AADD041D4B91E6DF9A398708511">
    <w:name w:val="6E18AD7AADD041D4B91E6DF9A398708511"/>
    <w:rsid w:val="00FE76A2"/>
    <w:rPr>
      <w:rFonts w:ascii="Arial" w:eastAsiaTheme="minorHAnsi" w:hAnsi="Arial"/>
      <w:sz w:val="24"/>
      <w:lang w:eastAsia="en-US"/>
    </w:rPr>
  </w:style>
  <w:style w:type="paragraph" w:customStyle="1" w:styleId="8C30931824C74D07B7BE601DA044487211">
    <w:name w:val="8C30931824C74D07B7BE601DA044487211"/>
    <w:rsid w:val="00FE76A2"/>
    <w:rPr>
      <w:rFonts w:ascii="Arial" w:eastAsiaTheme="minorHAnsi" w:hAnsi="Arial"/>
      <w:sz w:val="24"/>
      <w:lang w:eastAsia="en-US"/>
    </w:rPr>
  </w:style>
  <w:style w:type="paragraph" w:customStyle="1" w:styleId="E6FC3C590A8340749CB91056287BC99711">
    <w:name w:val="E6FC3C590A8340749CB91056287BC99711"/>
    <w:rsid w:val="00FE76A2"/>
    <w:rPr>
      <w:rFonts w:ascii="Arial" w:eastAsiaTheme="minorHAnsi" w:hAnsi="Arial"/>
      <w:sz w:val="24"/>
      <w:lang w:eastAsia="en-US"/>
    </w:rPr>
  </w:style>
  <w:style w:type="paragraph" w:customStyle="1" w:styleId="16D9E92EAA4949F4B38FFD40481A72D011">
    <w:name w:val="16D9E92EAA4949F4B38FFD40481A72D011"/>
    <w:rsid w:val="00FE76A2"/>
    <w:rPr>
      <w:rFonts w:ascii="Arial" w:eastAsiaTheme="minorHAnsi" w:hAnsi="Arial"/>
      <w:sz w:val="24"/>
      <w:lang w:eastAsia="en-US"/>
    </w:rPr>
  </w:style>
  <w:style w:type="paragraph" w:customStyle="1" w:styleId="DCCFFE52DE2A4D359489F23D9D8F063611">
    <w:name w:val="DCCFFE52DE2A4D359489F23D9D8F063611"/>
    <w:rsid w:val="00FE76A2"/>
    <w:rPr>
      <w:rFonts w:ascii="Arial" w:eastAsiaTheme="minorHAnsi" w:hAnsi="Arial"/>
      <w:sz w:val="24"/>
      <w:lang w:eastAsia="en-US"/>
    </w:rPr>
  </w:style>
  <w:style w:type="paragraph" w:customStyle="1" w:styleId="6F287E70FBEF405688D3B407E292E0D811">
    <w:name w:val="6F287E70FBEF405688D3B407E292E0D811"/>
    <w:rsid w:val="00FE76A2"/>
    <w:rPr>
      <w:rFonts w:ascii="Arial" w:eastAsiaTheme="minorHAnsi" w:hAnsi="Arial"/>
      <w:sz w:val="24"/>
      <w:lang w:eastAsia="en-US"/>
    </w:rPr>
  </w:style>
  <w:style w:type="paragraph" w:customStyle="1" w:styleId="AA68D2889B6D4F778E97E3AC070C60C811">
    <w:name w:val="AA68D2889B6D4F778E97E3AC070C60C811"/>
    <w:rsid w:val="00FE76A2"/>
    <w:rPr>
      <w:rFonts w:ascii="Arial" w:eastAsiaTheme="minorHAnsi" w:hAnsi="Arial"/>
      <w:sz w:val="24"/>
      <w:lang w:eastAsia="en-US"/>
    </w:rPr>
  </w:style>
  <w:style w:type="paragraph" w:customStyle="1" w:styleId="E843777EB3D843B69774C56CCBDBE86211">
    <w:name w:val="E843777EB3D843B69774C56CCBDBE86211"/>
    <w:rsid w:val="00FE76A2"/>
    <w:rPr>
      <w:rFonts w:ascii="Arial" w:eastAsiaTheme="minorHAnsi" w:hAnsi="Arial"/>
      <w:sz w:val="24"/>
      <w:lang w:eastAsia="en-US"/>
    </w:rPr>
  </w:style>
  <w:style w:type="paragraph" w:customStyle="1" w:styleId="5FB2525267894681BB1BA8455CB845DF11">
    <w:name w:val="5FB2525267894681BB1BA8455CB845DF11"/>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3">
    <w:name w:val="74AD6E3792E14D688C92BDA716D91B8213"/>
    <w:rsid w:val="00FE76A2"/>
    <w:pPr>
      <w:spacing w:after="0"/>
    </w:pPr>
    <w:rPr>
      <w:rFonts w:ascii="Arial" w:eastAsiaTheme="minorHAnsi" w:hAnsi="Arial"/>
      <w:b/>
      <w:color w:val="000000" w:themeColor="text1"/>
      <w:sz w:val="24"/>
      <w:lang w:eastAsia="en-US"/>
    </w:rPr>
  </w:style>
  <w:style w:type="paragraph" w:customStyle="1" w:styleId="43564265EA3C4164A9C09243F9E4352E13">
    <w:name w:val="43564265EA3C4164A9C09243F9E4352E13"/>
    <w:rsid w:val="00FE76A2"/>
    <w:rPr>
      <w:rFonts w:ascii="Arial" w:eastAsiaTheme="minorHAnsi" w:hAnsi="Arial"/>
      <w:sz w:val="24"/>
      <w:lang w:eastAsia="en-US"/>
    </w:rPr>
  </w:style>
  <w:style w:type="paragraph" w:customStyle="1" w:styleId="95E0DCC38A064C58934FB5386DC4403D43">
    <w:name w:val="95E0DCC38A064C58934FB5386DC4403D43"/>
    <w:rsid w:val="00FE76A2"/>
    <w:pPr>
      <w:spacing w:after="0"/>
    </w:pPr>
    <w:rPr>
      <w:rFonts w:ascii="Arial" w:eastAsiaTheme="minorHAnsi" w:hAnsi="Arial"/>
      <w:b/>
      <w:color w:val="000000" w:themeColor="text1"/>
      <w:sz w:val="24"/>
      <w:lang w:eastAsia="en-US"/>
    </w:rPr>
  </w:style>
  <w:style w:type="paragraph" w:customStyle="1" w:styleId="D8372B7F85A24F958B4CF29142F9727543">
    <w:name w:val="D8372B7F85A24F958B4CF29142F9727543"/>
    <w:rsid w:val="00FE76A2"/>
    <w:pPr>
      <w:spacing w:after="0"/>
    </w:pPr>
    <w:rPr>
      <w:rFonts w:ascii="Arial" w:eastAsiaTheme="minorHAnsi" w:hAnsi="Arial"/>
      <w:b/>
      <w:color w:val="000000" w:themeColor="text1"/>
      <w:sz w:val="24"/>
      <w:lang w:eastAsia="en-US"/>
    </w:rPr>
  </w:style>
  <w:style w:type="paragraph" w:customStyle="1" w:styleId="E57A712CEB5443819E0847D1D1E0A21B43">
    <w:name w:val="E57A712CEB5443819E0847D1D1E0A21B43"/>
    <w:rsid w:val="00FE76A2"/>
    <w:pPr>
      <w:spacing w:after="0"/>
    </w:pPr>
    <w:rPr>
      <w:rFonts w:ascii="Arial" w:eastAsiaTheme="minorHAnsi" w:hAnsi="Arial"/>
      <w:b/>
      <w:color w:val="000000" w:themeColor="text1"/>
      <w:sz w:val="24"/>
      <w:lang w:eastAsia="en-US"/>
    </w:rPr>
  </w:style>
  <w:style w:type="paragraph" w:customStyle="1" w:styleId="16F42E566D2343C3A4C9789F85C9324426">
    <w:name w:val="16F42E566D2343C3A4C9789F85C9324426"/>
    <w:rsid w:val="00FE76A2"/>
    <w:pPr>
      <w:spacing w:after="0"/>
    </w:pPr>
    <w:rPr>
      <w:rFonts w:ascii="Arial" w:eastAsiaTheme="minorHAnsi" w:hAnsi="Arial"/>
      <w:b/>
      <w:color w:val="000000" w:themeColor="text1"/>
      <w:sz w:val="24"/>
      <w:lang w:eastAsia="en-US"/>
    </w:rPr>
  </w:style>
  <w:style w:type="paragraph" w:customStyle="1" w:styleId="08FAA5185D9C462BBCE1EB902F1ADDD426">
    <w:name w:val="08FAA5185D9C462BBCE1EB902F1ADDD426"/>
    <w:rsid w:val="00FE76A2"/>
    <w:pPr>
      <w:spacing w:after="0"/>
    </w:pPr>
    <w:rPr>
      <w:rFonts w:ascii="Arial" w:eastAsiaTheme="minorHAnsi" w:hAnsi="Arial"/>
      <w:b/>
      <w:color w:val="000000" w:themeColor="text1"/>
      <w:sz w:val="24"/>
      <w:lang w:eastAsia="en-US"/>
    </w:rPr>
  </w:style>
  <w:style w:type="paragraph" w:customStyle="1" w:styleId="1C2A1A14C06A46C397C764FF16752F7655">
    <w:name w:val="1C2A1A14C06A46C397C764FF16752F7655"/>
    <w:rsid w:val="00FE76A2"/>
    <w:pPr>
      <w:spacing w:after="0"/>
    </w:pPr>
    <w:rPr>
      <w:rFonts w:ascii="Arial" w:eastAsiaTheme="minorHAnsi" w:hAnsi="Arial"/>
      <w:b/>
      <w:color w:val="000000" w:themeColor="text1"/>
      <w:sz w:val="24"/>
      <w:lang w:eastAsia="en-US"/>
    </w:rPr>
  </w:style>
  <w:style w:type="paragraph" w:customStyle="1" w:styleId="BC4A08BD52704849B320D644168B4CE356">
    <w:name w:val="BC4A08BD52704849B320D644168B4CE356"/>
    <w:rsid w:val="00FE76A2"/>
    <w:pPr>
      <w:spacing w:after="0"/>
    </w:pPr>
    <w:rPr>
      <w:rFonts w:ascii="Arial" w:eastAsiaTheme="minorHAnsi" w:hAnsi="Arial"/>
      <w:b/>
      <w:color w:val="000000" w:themeColor="text1"/>
      <w:sz w:val="24"/>
      <w:lang w:eastAsia="en-US"/>
    </w:rPr>
  </w:style>
  <w:style w:type="paragraph" w:customStyle="1" w:styleId="F80809F621284F38A997FFAFDD5DDAD7">
    <w:name w:val="F80809F621284F38A997FFAFDD5DDAD7"/>
    <w:rsid w:val="00FE76A2"/>
    <w:pPr>
      <w:spacing w:after="0"/>
    </w:pPr>
    <w:rPr>
      <w:rFonts w:ascii="Arial" w:eastAsiaTheme="minorHAnsi" w:hAnsi="Arial"/>
      <w:b/>
      <w:color w:val="000000" w:themeColor="text1"/>
      <w:sz w:val="24"/>
      <w:lang w:eastAsia="en-US"/>
    </w:rPr>
  </w:style>
  <w:style w:type="paragraph" w:customStyle="1" w:styleId="ED9D6DE7D9264488819E206C2193B69855">
    <w:name w:val="ED9D6DE7D9264488819E206C2193B69855"/>
    <w:rsid w:val="00FE76A2"/>
    <w:pPr>
      <w:spacing w:after="0"/>
    </w:pPr>
    <w:rPr>
      <w:rFonts w:ascii="Arial" w:eastAsiaTheme="minorHAnsi" w:hAnsi="Arial"/>
      <w:b/>
      <w:color w:val="000000" w:themeColor="text1"/>
      <w:sz w:val="24"/>
      <w:lang w:eastAsia="en-US"/>
    </w:rPr>
  </w:style>
  <w:style w:type="paragraph" w:customStyle="1" w:styleId="C6A0B4A8DD6F4A5A90006B02DCDB8C5547">
    <w:name w:val="C6A0B4A8DD6F4A5A90006B02DCDB8C5547"/>
    <w:rsid w:val="00FE76A2"/>
    <w:rPr>
      <w:rFonts w:ascii="Arial" w:eastAsiaTheme="minorHAnsi" w:hAnsi="Arial"/>
      <w:sz w:val="24"/>
      <w:lang w:eastAsia="en-US"/>
    </w:rPr>
  </w:style>
  <w:style w:type="paragraph" w:customStyle="1" w:styleId="628D1D54DE1A4872AC660A4B53515A0247">
    <w:name w:val="628D1D54DE1A4872AC660A4B53515A0247"/>
    <w:rsid w:val="00FE76A2"/>
    <w:rPr>
      <w:rFonts w:ascii="Arial" w:eastAsiaTheme="minorHAnsi" w:hAnsi="Arial"/>
      <w:sz w:val="24"/>
      <w:lang w:eastAsia="en-US"/>
    </w:rPr>
  </w:style>
  <w:style w:type="paragraph" w:customStyle="1" w:styleId="32ED938C7EB24CDCBF6836BD375621FC47">
    <w:name w:val="32ED938C7EB24CDCBF6836BD375621FC47"/>
    <w:rsid w:val="00FE76A2"/>
    <w:rPr>
      <w:rFonts w:ascii="Arial" w:eastAsiaTheme="minorHAnsi" w:hAnsi="Arial"/>
      <w:sz w:val="24"/>
      <w:lang w:eastAsia="en-US"/>
    </w:rPr>
  </w:style>
  <w:style w:type="paragraph" w:customStyle="1" w:styleId="7FDE970EA94A437180C1BFC76C7FA78047">
    <w:name w:val="7FDE970EA94A437180C1BFC76C7FA78047"/>
    <w:rsid w:val="00FE76A2"/>
    <w:rPr>
      <w:rFonts w:ascii="Arial" w:eastAsiaTheme="minorHAnsi" w:hAnsi="Arial"/>
      <w:sz w:val="24"/>
      <w:lang w:eastAsia="en-US"/>
    </w:rPr>
  </w:style>
  <w:style w:type="paragraph" w:customStyle="1" w:styleId="D17BB891454A402DA4863A2CA3E472E547">
    <w:name w:val="D17BB891454A402DA4863A2CA3E472E547"/>
    <w:rsid w:val="00FE76A2"/>
    <w:rPr>
      <w:rFonts w:ascii="Arial" w:eastAsiaTheme="minorHAnsi" w:hAnsi="Arial"/>
      <w:sz w:val="24"/>
      <w:lang w:eastAsia="en-US"/>
    </w:rPr>
  </w:style>
  <w:style w:type="paragraph" w:customStyle="1" w:styleId="AE4C08B0108C4B1D83020C78E9147E5B42">
    <w:name w:val="AE4C08B0108C4B1D83020C78E9147E5B42"/>
    <w:rsid w:val="00FE76A2"/>
    <w:rPr>
      <w:rFonts w:ascii="Arial" w:eastAsiaTheme="minorHAnsi" w:hAnsi="Arial"/>
      <w:sz w:val="24"/>
      <w:lang w:eastAsia="en-US"/>
    </w:rPr>
  </w:style>
  <w:style w:type="paragraph" w:customStyle="1" w:styleId="59D7731B6F4847C68EE5D7050FD8F27642">
    <w:name w:val="59D7731B6F4847C68EE5D7050FD8F27642"/>
    <w:rsid w:val="00FE76A2"/>
    <w:rPr>
      <w:rFonts w:ascii="Arial" w:eastAsiaTheme="minorHAnsi" w:hAnsi="Arial"/>
      <w:sz w:val="24"/>
      <w:lang w:eastAsia="en-US"/>
    </w:rPr>
  </w:style>
  <w:style w:type="paragraph" w:customStyle="1" w:styleId="E62681E6DCAF488A93AAA32D9B9E5C9442">
    <w:name w:val="E62681E6DCAF488A93AAA32D9B9E5C9442"/>
    <w:rsid w:val="00FE76A2"/>
    <w:rPr>
      <w:rFonts w:ascii="Arial" w:eastAsiaTheme="minorHAnsi" w:hAnsi="Arial"/>
      <w:sz w:val="24"/>
      <w:lang w:eastAsia="en-US"/>
    </w:rPr>
  </w:style>
  <w:style w:type="paragraph" w:customStyle="1" w:styleId="85DA1DA4C3D746958302A6A26C8B427A40">
    <w:name w:val="85DA1DA4C3D746958302A6A26C8B427A40"/>
    <w:rsid w:val="00FE76A2"/>
    <w:rPr>
      <w:rFonts w:ascii="Arial" w:eastAsiaTheme="minorHAnsi" w:hAnsi="Arial"/>
      <w:sz w:val="24"/>
      <w:lang w:eastAsia="en-US"/>
    </w:rPr>
  </w:style>
  <w:style w:type="paragraph" w:customStyle="1" w:styleId="C884F645DF0E4CE3BCDC99B9837FA24339">
    <w:name w:val="C884F645DF0E4CE3BCDC99B9837FA24339"/>
    <w:rsid w:val="00FE76A2"/>
    <w:rPr>
      <w:rFonts w:ascii="Arial" w:eastAsiaTheme="minorHAnsi" w:hAnsi="Arial"/>
      <w:sz w:val="24"/>
      <w:lang w:eastAsia="en-US"/>
    </w:rPr>
  </w:style>
  <w:style w:type="paragraph" w:customStyle="1" w:styleId="1673DA3EB3444C3CB6DDF510A1D3DA9438">
    <w:name w:val="1673DA3EB3444C3CB6DDF510A1D3DA9438"/>
    <w:rsid w:val="00FE76A2"/>
    <w:rPr>
      <w:rFonts w:ascii="Arial" w:eastAsiaTheme="minorHAnsi" w:hAnsi="Arial"/>
      <w:sz w:val="24"/>
      <w:lang w:eastAsia="en-US"/>
    </w:rPr>
  </w:style>
  <w:style w:type="paragraph" w:customStyle="1" w:styleId="79A14B10FCE540259362430269760D2C36">
    <w:name w:val="79A14B10FCE540259362430269760D2C36"/>
    <w:rsid w:val="00FE76A2"/>
    <w:rPr>
      <w:rFonts w:ascii="Arial" w:eastAsiaTheme="minorHAnsi" w:hAnsi="Arial"/>
      <w:sz w:val="24"/>
      <w:lang w:eastAsia="en-US"/>
    </w:rPr>
  </w:style>
  <w:style w:type="paragraph" w:customStyle="1" w:styleId="896521D7EF044A7FA23A51ADB7E46B6528">
    <w:name w:val="896521D7EF044A7FA23A51ADB7E46B6528"/>
    <w:rsid w:val="00FE76A2"/>
    <w:pPr>
      <w:spacing w:after="0"/>
    </w:pPr>
    <w:rPr>
      <w:rFonts w:ascii="Arial" w:eastAsiaTheme="minorHAnsi" w:hAnsi="Arial"/>
      <w:b/>
      <w:color w:val="000000" w:themeColor="text1"/>
      <w:sz w:val="24"/>
      <w:lang w:eastAsia="en-US"/>
    </w:rPr>
  </w:style>
  <w:style w:type="paragraph" w:customStyle="1" w:styleId="9260A8E5EF5945EB9699E1F5D883C10027">
    <w:name w:val="9260A8E5EF5945EB9699E1F5D883C10027"/>
    <w:rsid w:val="00FE76A2"/>
    <w:pPr>
      <w:spacing w:after="0"/>
    </w:pPr>
    <w:rPr>
      <w:rFonts w:ascii="Arial" w:eastAsiaTheme="minorHAnsi" w:hAnsi="Arial"/>
      <w:b/>
      <w:color w:val="000000" w:themeColor="text1"/>
      <w:sz w:val="24"/>
      <w:lang w:eastAsia="en-US"/>
    </w:rPr>
  </w:style>
  <w:style w:type="paragraph" w:customStyle="1" w:styleId="A0EFAE007D9743769BE6CB3F3EF47AAA26">
    <w:name w:val="A0EFAE007D9743769BE6CB3F3EF47AAA26"/>
    <w:rsid w:val="00FE76A2"/>
    <w:pPr>
      <w:spacing w:after="0"/>
    </w:pPr>
    <w:rPr>
      <w:rFonts w:ascii="Arial" w:eastAsiaTheme="minorHAnsi" w:hAnsi="Arial"/>
      <w:b/>
      <w:color w:val="000000" w:themeColor="text1"/>
      <w:sz w:val="24"/>
      <w:lang w:eastAsia="en-US"/>
    </w:rPr>
  </w:style>
  <w:style w:type="paragraph" w:customStyle="1" w:styleId="622E192E4721431C92589FEFEF4E67D114">
    <w:name w:val="622E192E4721431C92589FEFEF4E67D114"/>
    <w:rsid w:val="00FE76A2"/>
    <w:rPr>
      <w:rFonts w:ascii="Arial" w:eastAsiaTheme="minorHAnsi" w:hAnsi="Arial"/>
      <w:sz w:val="24"/>
      <w:lang w:eastAsia="en-US"/>
    </w:rPr>
  </w:style>
  <w:style w:type="paragraph" w:customStyle="1" w:styleId="41DE2931FB3B4B1199DAE7AE7C1EE7AB14">
    <w:name w:val="41DE2931FB3B4B1199DAE7AE7C1EE7AB14"/>
    <w:rsid w:val="00FE76A2"/>
    <w:rPr>
      <w:rFonts w:ascii="Arial" w:eastAsiaTheme="minorHAnsi" w:hAnsi="Arial"/>
      <w:sz w:val="24"/>
      <w:lang w:eastAsia="en-US"/>
    </w:rPr>
  </w:style>
  <w:style w:type="paragraph" w:customStyle="1" w:styleId="8BA8B69AB84642F3BFA0C8A70C0A417F12">
    <w:name w:val="8BA8B69AB84642F3BFA0C8A70C0A417F12"/>
    <w:rsid w:val="00FE76A2"/>
    <w:rPr>
      <w:rFonts w:ascii="Arial" w:eastAsiaTheme="minorHAnsi" w:hAnsi="Arial"/>
      <w:sz w:val="24"/>
      <w:lang w:eastAsia="en-US"/>
    </w:rPr>
  </w:style>
  <w:style w:type="paragraph" w:customStyle="1" w:styleId="1DB9C89DFF74438B92E830D14547389112">
    <w:name w:val="1DB9C89DFF74438B92E830D14547389112"/>
    <w:rsid w:val="00FE76A2"/>
    <w:rPr>
      <w:rFonts w:ascii="Arial" w:eastAsiaTheme="minorHAnsi" w:hAnsi="Arial"/>
      <w:sz w:val="24"/>
      <w:lang w:eastAsia="en-US"/>
    </w:rPr>
  </w:style>
  <w:style w:type="paragraph" w:customStyle="1" w:styleId="E0D4C77393794BDA95CBBDDB44C2058412">
    <w:name w:val="E0D4C77393794BDA95CBBDDB44C2058412"/>
    <w:rsid w:val="00FE76A2"/>
    <w:rPr>
      <w:rFonts w:ascii="Arial" w:eastAsiaTheme="minorHAnsi" w:hAnsi="Arial"/>
      <w:sz w:val="24"/>
      <w:lang w:eastAsia="en-US"/>
    </w:rPr>
  </w:style>
  <w:style w:type="paragraph" w:customStyle="1" w:styleId="6CA128E45E37490EAA6F5C5FA16CBBC412">
    <w:name w:val="6CA128E45E37490EAA6F5C5FA16CBBC412"/>
    <w:rsid w:val="00FE76A2"/>
    <w:rPr>
      <w:rFonts w:ascii="Arial" w:eastAsiaTheme="minorHAnsi" w:hAnsi="Arial"/>
      <w:sz w:val="24"/>
      <w:lang w:eastAsia="en-US"/>
    </w:rPr>
  </w:style>
  <w:style w:type="paragraph" w:customStyle="1" w:styleId="1B242F1B3B5541899572373CAF6152A112">
    <w:name w:val="1B242F1B3B5541899572373CAF6152A112"/>
    <w:rsid w:val="00FE76A2"/>
    <w:rPr>
      <w:rFonts w:ascii="Arial" w:eastAsiaTheme="minorHAnsi" w:hAnsi="Arial"/>
      <w:sz w:val="24"/>
      <w:lang w:eastAsia="en-US"/>
    </w:rPr>
  </w:style>
  <w:style w:type="paragraph" w:customStyle="1" w:styleId="6AAEDA45F4C548ACB36F39A8466E99B012">
    <w:name w:val="6AAEDA45F4C548ACB36F39A8466E99B012"/>
    <w:rsid w:val="00FE76A2"/>
    <w:rPr>
      <w:rFonts w:ascii="Arial" w:eastAsiaTheme="minorHAnsi" w:hAnsi="Arial"/>
      <w:sz w:val="24"/>
      <w:lang w:eastAsia="en-US"/>
    </w:rPr>
  </w:style>
  <w:style w:type="paragraph" w:customStyle="1" w:styleId="6E18AD7AADD041D4B91E6DF9A398708512">
    <w:name w:val="6E18AD7AADD041D4B91E6DF9A398708512"/>
    <w:rsid w:val="00FE76A2"/>
    <w:rPr>
      <w:rFonts w:ascii="Arial" w:eastAsiaTheme="minorHAnsi" w:hAnsi="Arial"/>
      <w:sz w:val="24"/>
      <w:lang w:eastAsia="en-US"/>
    </w:rPr>
  </w:style>
  <w:style w:type="paragraph" w:customStyle="1" w:styleId="8C30931824C74D07B7BE601DA044487212">
    <w:name w:val="8C30931824C74D07B7BE601DA044487212"/>
    <w:rsid w:val="00FE76A2"/>
    <w:rPr>
      <w:rFonts w:ascii="Arial" w:eastAsiaTheme="minorHAnsi" w:hAnsi="Arial"/>
      <w:sz w:val="24"/>
      <w:lang w:eastAsia="en-US"/>
    </w:rPr>
  </w:style>
  <w:style w:type="paragraph" w:customStyle="1" w:styleId="E6FC3C590A8340749CB91056287BC99712">
    <w:name w:val="E6FC3C590A8340749CB91056287BC99712"/>
    <w:rsid w:val="00FE76A2"/>
    <w:rPr>
      <w:rFonts w:ascii="Arial" w:eastAsiaTheme="minorHAnsi" w:hAnsi="Arial"/>
      <w:sz w:val="24"/>
      <w:lang w:eastAsia="en-US"/>
    </w:rPr>
  </w:style>
  <w:style w:type="paragraph" w:customStyle="1" w:styleId="16D9E92EAA4949F4B38FFD40481A72D012">
    <w:name w:val="16D9E92EAA4949F4B38FFD40481A72D012"/>
    <w:rsid w:val="00FE76A2"/>
    <w:rPr>
      <w:rFonts w:ascii="Arial" w:eastAsiaTheme="minorHAnsi" w:hAnsi="Arial"/>
      <w:sz w:val="24"/>
      <w:lang w:eastAsia="en-US"/>
    </w:rPr>
  </w:style>
  <w:style w:type="paragraph" w:customStyle="1" w:styleId="DCCFFE52DE2A4D359489F23D9D8F063612">
    <w:name w:val="DCCFFE52DE2A4D359489F23D9D8F063612"/>
    <w:rsid w:val="00FE76A2"/>
    <w:rPr>
      <w:rFonts w:ascii="Arial" w:eastAsiaTheme="minorHAnsi" w:hAnsi="Arial"/>
      <w:sz w:val="24"/>
      <w:lang w:eastAsia="en-US"/>
    </w:rPr>
  </w:style>
  <w:style w:type="paragraph" w:customStyle="1" w:styleId="6F287E70FBEF405688D3B407E292E0D812">
    <w:name w:val="6F287E70FBEF405688D3B407E292E0D812"/>
    <w:rsid w:val="00FE76A2"/>
    <w:rPr>
      <w:rFonts w:ascii="Arial" w:eastAsiaTheme="minorHAnsi" w:hAnsi="Arial"/>
      <w:sz w:val="24"/>
      <w:lang w:eastAsia="en-US"/>
    </w:rPr>
  </w:style>
  <w:style w:type="paragraph" w:customStyle="1" w:styleId="AA68D2889B6D4F778E97E3AC070C60C812">
    <w:name w:val="AA68D2889B6D4F778E97E3AC070C60C812"/>
    <w:rsid w:val="00FE76A2"/>
    <w:rPr>
      <w:rFonts w:ascii="Arial" w:eastAsiaTheme="minorHAnsi" w:hAnsi="Arial"/>
      <w:sz w:val="24"/>
      <w:lang w:eastAsia="en-US"/>
    </w:rPr>
  </w:style>
  <w:style w:type="paragraph" w:customStyle="1" w:styleId="E843777EB3D843B69774C56CCBDBE86212">
    <w:name w:val="E843777EB3D843B69774C56CCBDBE86212"/>
    <w:rsid w:val="00FE76A2"/>
    <w:rPr>
      <w:rFonts w:ascii="Arial" w:eastAsiaTheme="minorHAnsi" w:hAnsi="Arial"/>
      <w:sz w:val="24"/>
      <w:lang w:eastAsia="en-US"/>
    </w:rPr>
  </w:style>
  <w:style w:type="paragraph" w:customStyle="1" w:styleId="5FB2525267894681BB1BA8455CB845DF12">
    <w:name w:val="5FB2525267894681BB1BA8455CB845DF12"/>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4">
    <w:name w:val="74AD6E3792E14D688C92BDA716D91B8214"/>
    <w:rsid w:val="00FE76A2"/>
    <w:pPr>
      <w:spacing w:after="0"/>
    </w:pPr>
    <w:rPr>
      <w:rFonts w:ascii="Arial" w:eastAsiaTheme="minorHAnsi" w:hAnsi="Arial"/>
      <w:b/>
      <w:color w:val="000000" w:themeColor="text1"/>
      <w:sz w:val="24"/>
      <w:lang w:eastAsia="en-US"/>
    </w:rPr>
  </w:style>
  <w:style w:type="paragraph" w:customStyle="1" w:styleId="43564265EA3C4164A9C09243F9E4352E14">
    <w:name w:val="43564265EA3C4164A9C09243F9E4352E14"/>
    <w:rsid w:val="00FE76A2"/>
    <w:rPr>
      <w:rFonts w:ascii="Arial" w:eastAsiaTheme="minorHAnsi" w:hAnsi="Arial"/>
      <w:sz w:val="24"/>
      <w:lang w:eastAsia="en-US"/>
    </w:rPr>
  </w:style>
  <w:style w:type="paragraph" w:customStyle="1" w:styleId="95E0DCC38A064C58934FB5386DC4403D44">
    <w:name w:val="95E0DCC38A064C58934FB5386DC4403D44"/>
    <w:rsid w:val="00FE76A2"/>
    <w:pPr>
      <w:spacing w:after="0"/>
    </w:pPr>
    <w:rPr>
      <w:rFonts w:ascii="Arial" w:eastAsiaTheme="minorHAnsi" w:hAnsi="Arial"/>
      <w:b/>
      <w:color w:val="000000" w:themeColor="text1"/>
      <w:sz w:val="24"/>
      <w:lang w:eastAsia="en-US"/>
    </w:rPr>
  </w:style>
  <w:style w:type="paragraph" w:customStyle="1" w:styleId="D8372B7F85A24F958B4CF29142F9727544">
    <w:name w:val="D8372B7F85A24F958B4CF29142F9727544"/>
    <w:rsid w:val="00FE76A2"/>
    <w:pPr>
      <w:spacing w:after="0"/>
    </w:pPr>
    <w:rPr>
      <w:rFonts w:ascii="Arial" w:eastAsiaTheme="minorHAnsi" w:hAnsi="Arial"/>
      <w:b/>
      <w:color w:val="000000" w:themeColor="text1"/>
      <w:sz w:val="24"/>
      <w:lang w:eastAsia="en-US"/>
    </w:rPr>
  </w:style>
  <w:style w:type="paragraph" w:customStyle="1" w:styleId="E57A712CEB5443819E0847D1D1E0A21B44">
    <w:name w:val="E57A712CEB5443819E0847D1D1E0A21B44"/>
    <w:rsid w:val="00FE76A2"/>
    <w:pPr>
      <w:spacing w:after="0"/>
    </w:pPr>
    <w:rPr>
      <w:rFonts w:ascii="Arial" w:eastAsiaTheme="minorHAnsi" w:hAnsi="Arial"/>
      <w:b/>
      <w:color w:val="000000" w:themeColor="text1"/>
      <w:sz w:val="24"/>
      <w:lang w:eastAsia="en-US"/>
    </w:rPr>
  </w:style>
  <w:style w:type="paragraph" w:customStyle="1" w:styleId="16F42E566D2343C3A4C9789F85C9324427">
    <w:name w:val="16F42E566D2343C3A4C9789F85C9324427"/>
    <w:rsid w:val="00FE76A2"/>
    <w:pPr>
      <w:spacing w:after="0"/>
    </w:pPr>
    <w:rPr>
      <w:rFonts w:ascii="Arial" w:eastAsiaTheme="minorHAnsi" w:hAnsi="Arial"/>
      <w:b/>
      <w:color w:val="000000" w:themeColor="text1"/>
      <w:sz w:val="24"/>
      <w:lang w:eastAsia="en-US"/>
    </w:rPr>
  </w:style>
  <w:style w:type="paragraph" w:customStyle="1" w:styleId="08FAA5185D9C462BBCE1EB902F1ADDD427">
    <w:name w:val="08FAA5185D9C462BBCE1EB902F1ADDD427"/>
    <w:rsid w:val="00FE76A2"/>
    <w:pPr>
      <w:spacing w:after="0"/>
    </w:pPr>
    <w:rPr>
      <w:rFonts w:ascii="Arial" w:eastAsiaTheme="minorHAnsi" w:hAnsi="Arial"/>
      <w:b/>
      <w:color w:val="000000" w:themeColor="text1"/>
      <w:sz w:val="24"/>
      <w:lang w:eastAsia="en-US"/>
    </w:rPr>
  </w:style>
  <w:style w:type="paragraph" w:customStyle="1" w:styleId="1C2A1A14C06A46C397C764FF16752F7656">
    <w:name w:val="1C2A1A14C06A46C397C764FF16752F7656"/>
    <w:rsid w:val="00FE76A2"/>
    <w:pPr>
      <w:spacing w:after="0"/>
    </w:pPr>
    <w:rPr>
      <w:rFonts w:ascii="Arial" w:eastAsiaTheme="minorHAnsi" w:hAnsi="Arial"/>
      <w:b/>
      <w:color w:val="000000" w:themeColor="text1"/>
      <w:sz w:val="24"/>
      <w:lang w:eastAsia="en-US"/>
    </w:rPr>
  </w:style>
  <w:style w:type="paragraph" w:customStyle="1" w:styleId="BC4A08BD52704849B320D644168B4CE357">
    <w:name w:val="BC4A08BD52704849B320D644168B4CE357"/>
    <w:rsid w:val="00FE76A2"/>
    <w:pPr>
      <w:spacing w:after="0"/>
    </w:pPr>
    <w:rPr>
      <w:rFonts w:ascii="Arial" w:eastAsiaTheme="minorHAnsi" w:hAnsi="Arial"/>
      <w:b/>
      <w:color w:val="000000" w:themeColor="text1"/>
      <w:sz w:val="24"/>
      <w:lang w:eastAsia="en-US"/>
    </w:rPr>
  </w:style>
  <w:style w:type="paragraph" w:customStyle="1" w:styleId="F80809F621284F38A997FFAFDD5DDAD71">
    <w:name w:val="F80809F621284F38A997FFAFDD5DDAD71"/>
    <w:rsid w:val="00FE76A2"/>
    <w:pPr>
      <w:spacing w:after="0"/>
    </w:pPr>
    <w:rPr>
      <w:rFonts w:ascii="Arial" w:eastAsiaTheme="minorHAnsi" w:hAnsi="Arial"/>
      <w:b/>
      <w:color w:val="000000" w:themeColor="text1"/>
      <w:sz w:val="24"/>
      <w:lang w:eastAsia="en-US"/>
    </w:rPr>
  </w:style>
  <w:style w:type="paragraph" w:customStyle="1" w:styleId="ED9D6DE7D9264488819E206C2193B69856">
    <w:name w:val="ED9D6DE7D9264488819E206C2193B69856"/>
    <w:rsid w:val="00FE76A2"/>
    <w:pPr>
      <w:spacing w:after="0"/>
    </w:pPr>
    <w:rPr>
      <w:rFonts w:ascii="Arial" w:eastAsiaTheme="minorHAnsi" w:hAnsi="Arial"/>
      <w:b/>
      <w:color w:val="000000" w:themeColor="text1"/>
      <w:sz w:val="24"/>
      <w:lang w:eastAsia="en-US"/>
    </w:rPr>
  </w:style>
  <w:style w:type="paragraph" w:customStyle="1" w:styleId="C6A0B4A8DD6F4A5A90006B02DCDB8C5548">
    <w:name w:val="C6A0B4A8DD6F4A5A90006B02DCDB8C5548"/>
    <w:rsid w:val="00FE76A2"/>
    <w:rPr>
      <w:rFonts w:ascii="Arial" w:eastAsiaTheme="minorHAnsi" w:hAnsi="Arial"/>
      <w:sz w:val="24"/>
      <w:lang w:eastAsia="en-US"/>
    </w:rPr>
  </w:style>
  <w:style w:type="paragraph" w:customStyle="1" w:styleId="628D1D54DE1A4872AC660A4B53515A0248">
    <w:name w:val="628D1D54DE1A4872AC660A4B53515A0248"/>
    <w:rsid w:val="00FE76A2"/>
    <w:rPr>
      <w:rFonts w:ascii="Arial" w:eastAsiaTheme="minorHAnsi" w:hAnsi="Arial"/>
      <w:sz w:val="24"/>
      <w:lang w:eastAsia="en-US"/>
    </w:rPr>
  </w:style>
  <w:style w:type="paragraph" w:customStyle="1" w:styleId="32ED938C7EB24CDCBF6836BD375621FC48">
    <w:name w:val="32ED938C7EB24CDCBF6836BD375621FC48"/>
    <w:rsid w:val="00FE76A2"/>
    <w:rPr>
      <w:rFonts w:ascii="Arial" w:eastAsiaTheme="minorHAnsi" w:hAnsi="Arial"/>
      <w:sz w:val="24"/>
      <w:lang w:eastAsia="en-US"/>
    </w:rPr>
  </w:style>
  <w:style w:type="paragraph" w:customStyle="1" w:styleId="7FDE970EA94A437180C1BFC76C7FA78048">
    <w:name w:val="7FDE970EA94A437180C1BFC76C7FA78048"/>
    <w:rsid w:val="00FE76A2"/>
    <w:rPr>
      <w:rFonts w:ascii="Arial" w:eastAsiaTheme="minorHAnsi" w:hAnsi="Arial"/>
      <w:sz w:val="24"/>
      <w:lang w:eastAsia="en-US"/>
    </w:rPr>
  </w:style>
  <w:style w:type="paragraph" w:customStyle="1" w:styleId="D17BB891454A402DA4863A2CA3E472E548">
    <w:name w:val="D17BB891454A402DA4863A2CA3E472E548"/>
    <w:rsid w:val="00FE76A2"/>
    <w:rPr>
      <w:rFonts w:ascii="Arial" w:eastAsiaTheme="minorHAnsi" w:hAnsi="Arial"/>
      <w:sz w:val="24"/>
      <w:lang w:eastAsia="en-US"/>
    </w:rPr>
  </w:style>
  <w:style w:type="paragraph" w:customStyle="1" w:styleId="AE4C08B0108C4B1D83020C78E9147E5B43">
    <w:name w:val="AE4C08B0108C4B1D83020C78E9147E5B43"/>
    <w:rsid w:val="00FE76A2"/>
    <w:rPr>
      <w:rFonts w:ascii="Arial" w:eastAsiaTheme="minorHAnsi" w:hAnsi="Arial"/>
      <w:sz w:val="24"/>
      <w:lang w:eastAsia="en-US"/>
    </w:rPr>
  </w:style>
  <w:style w:type="paragraph" w:customStyle="1" w:styleId="59D7731B6F4847C68EE5D7050FD8F27643">
    <w:name w:val="59D7731B6F4847C68EE5D7050FD8F27643"/>
    <w:rsid w:val="00FE76A2"/>
    <w:rPr>
      <w:rFonts w:ascii="Arial" w:eastAsiaTheme="minorHAnsi" w:hAnsi="Arial"/>
      <w:sz w:val="24"/>
      <w:lang w:eastAsia="en-US"/>
    </w:rPr>
  </w:style>
  <w:style w:type="paragraph" w:customStyle="1" w:styleId="E62681E6DCAF488A93AAA32D9B9E5C9443">
    <w:name w:val="E62681E6DCAF488A93AAA32D9B9E5C9443"/>
    <w:rsid w:val="00FE76A2"/>
    <w:rPr>
      <w:rFonts w:ascii="Arial" w:eastAsiaTheme="minorHAnsi" w:hAnsi="Arial"/>
      <w:sz w:val="24"/>
      <w:lang w:eastAsia="en-US"/>
    </w:rPr>
  </w:style>
  <w:style w:type="paragraph" w:customStyle="1" w:styleId="85DA1DA4C3D746958302A6A26C8B427A41">
    <w:name w:val="85DA1DA4C3D746958302A6A26C8B427A41"/>
    <w:rsid w:val="00FE76A2"/>
    <w:rPr>
      <w:rFonts w:ascii="Arial" w:eastAsiaTheme="minorHAnsi" w:hAnsi="Arial"/>
      <w:sz w:val="24"/>
      <w:lang w:eastAsia="en-US"/>
    </w:rPr>
  </w:style>
  <w:style w:type="paragraph" w:customStyle="1" w:styleId="C884F645DF0E4CE3BCDC99B9837FA24340">
    <w:name w:val="C884F645DF0E4CE3BCDC99B9837FA24340"/>
    <w:rsid w:val="00FE76A2"/>
    <w:rPr>
      <w:rFonts w:ascii="Arial" w:eastAsiaTheme="minorHAnsi" w:hAnsi="Arial"/>
      <w:sz w:val="24"/>
      <w:lang w:eastAsia="en-US"/>
    </w:rPr>
  </w:style>
  <w:style w:type="paragraph" w:customStyle="1" w:styleId="1673DA3EB3444C3CB6DDF510A1D3DA9439">
    <w:name w:val="1673DA3EB3444C3CB6DDF510A1D3DA9439"/>
    <w:rsid w:val="00FE76A2"/>
    <w:rPr>
      <w:rFonts w:ascii="Arial" w:eastAsiaTheme="minorHAnsi" w:hAnsi="Arial"/>
      <w:sz w:val="24"/>
      <w:lang w:eastAsia="en-US"/>
    </w:rPr>
  </w:style>
  <w:style w:type="paragraph" w:customStyle="1" w:styleId="79A14B10FCE540259362430269760D2C37">
    <w:name w:val="79A14B10FCE540259362430269760D2C37"/>
    <w:rsid w:val="00FE76A2"/>
    <w:rPr>
      <w:rFonts w:ascii="Arial" w:eastAsiaTheme="minorHAnsi" w:hAnsi="Arial"/>
      <w:sz w:val="24"/>
      <w:lang w:eastAsia="en-US"/>
    </w:rPr>
  </w:style>
  <w:style w:type="paragraph" w:customStyle="1" w:styleId="896521D7EF044A7FA23A51ADB7E46B6529">
    <w:name w:val="896521D7EF044A7FA23A51ADB7E46B6529"/>
    <w:rsid w:val="00FE76A2"/>
    <w:pPr>
      <w:spacing w:after="0"/>
    </w:pPr>
    <w:rPr>
      <w:rFonts w:ascii="Arial" w:eastAsiaTheme="minorHAnsi" w:hAnsi="Arial"/>
      <w:b/>
      <w:color w:val="000000" w:themeColor="text1"/>
      <w:sz w:val="24"/>
      <w:lang w:eastAsia="en-US"/>
    </w:rPr>
  </w:style>
  <w:style w:type="paragraph" w:customStyle="1" w:styleId="9260A8E5EF5945EB9699E1F5D883C10028">
    <w:name w:val="9260A8E5EF5945EB9699E1F5D883C10028"/>
    <w:rsid w:val="00FE76A2"/>
    <w:pPr>
      <w:spacing w:after="0"/>
    </w:pPr>
    <w:rPr>
      <w:rFonts w:ascii="Arial" w:eastAsiaTheme="minorHAnsi" w:hAnsi="Arial"/>
      <w:b/>
      <w:color w:val="000000" w:themeColor="text1"/>
      <w:sz w:val="24"/>
      <w:lang w:eastAsia="en-US"/>
    </w:rPr>
  </w:style>
  <w:style w:type="paragraph" w:customStyle="1" w:styleId="A0EFAE007D9743769BE6CB3F3EF47AAA27">
    <w:name w:val="A0EFAE007D9743769BE6CB3F3EF47AAA27"/>
    <w:rsid w:val="00FE76A2"/>
    <w:pPr>
      <w:spacing w:after="0"/>
    </w:pPr>
    <w:rPr>
      <w:rFonts w:ascii="Arial" w:eastAsiaTheme="minorHAnsi" w:hAnsi="Arial"/>
      <w:b/>
      <w:color w:val="000000" w:themeColor="text1"/>
      <w:sz w:val="24"/>
      <w:lang w:eastAsia="en-US"/>
    </w:rPr>
  </w:style>
  <w:style w:type="paragraph" w:customStyle="1" w:styleId="622E192E4721431C92589FEFEF4E67D115">
    <w:name w:val="622E192E4721431C92589FEFEF4E67D115"/>
    <w:rsid w:val="00FE76A2"/>
    <w:rPr>
      <w:rFonts w:ascii="Arial" w:eastAsiaTheme="minorHAnsi" w:hAnsi="Arial"/>
      <w:sz w:val="24"/>
      <w:lang w:eastAsia="en-US"/>
    </w:rPr>
  </w:style>
  <w:style w:type="paragraph" w:customStyle="1" w:styleId="41DE2931FB3B4B1199DAE7AE7C1EE7AB15">
    <w:name w:val="41DE2931FB3B4B1199DAE7AE7C1EE7AB15"/>
    <w:rsid w:val="00FE76A2"/>
    <w:rPr>
      <w:rFonts w:ascii="Arial" w:eastAsiaTheme="minorHAnsi" w:hAnsi="Arial"/>
      <w:sz w:val="24"/>
      <w:lang w:eastAsia="en-US"/>
    </w:rPr>
  </w:style>
  <w:style w:type="paragraph" w:customStyle="1" w:styleId="8BA8B69AB84642F3BFA0C8A70C0A417F13">
    <w:name w:val="8BA8B69AB84642F3BFA0C8A70C0A417F13"/>
    <w:rsid w:val="00FE76A2"/>
    <w:rPr>
      <w:rFonts w:ascii="Arial" w:eastAsiaTheme="minorHAnsi" w:hAnsi="Arial"/>
      <w:sz w:val="24"/>
      <w:lang w:eastAsia="en-US"/>
    </w:rPr>
  </w:style>
  <w:style w:type="paragraph" w:customStyle="1" w:styleId="1DB9C89DFF74438B92E830D14547389113">
    <w:name w:val="1DB9C89DFF74438B92E830D14547389113"/>
    <w:rsid w:val="00FE76A2"/>
    <w:rPr>
      <w:rFonts w:ascii="Arial" w:eastAsiaTheme="minorHAnsi" w:hAnsi="Arial"/>
      <w:sz w:val="24"/>
      <w:lang w:eastAsia="en-US"/>
    </w:rPr>
  </w:style>
  <w:style w:type="paragraph" w:customStyle="1" w:styleId="E0D4C77393794BDA95CBBDDB44C2058413">
    <w:name w:val="E0D4C77393794BDA95CBBDDB44C2058413"/>
    <w:rsid w:val="00FE76A2"/>
    <w:rPr>
      <w:rFonts w:ascii="Arial" w:eastAsiaTheme="minorHAnsi" w:hAnsi="Arial"/>
      <w:sz w:val="24"/>
      <w:lang w:eastAsia="en-US"/>
    </w:rPr>
  </w:style>
  <w:style w:type="paragraph" w:customStyle="1" w:styleId="6CA128E45E37490EAA6F5C5FA16CBBC413">
    <w:name w:val="6CA128E45E37490EAA6F5C5FA16CBBC413"/>
    <w:rsid w:val="00FE76A2"/>
    <w:rPr>
      <w:rFonts w:ascii="Arial" w:eastAsiaTheme="minorHAnsi" w:hAnsi="Arial"/>
      <w:sz w:val="24"/>
      <w:lang w:eastAsia="en-US"/>
    </w:rPr>
  </w:style>
  <w:style w:type="paragraph" w:customStyle="1" w:styleId="1B242F1B3B5541899572373CAF6152A113">
    <w:name w:val="1B242F1B3B5541899572373CAF6152A113"/>
    <w:rsid w:val="00FE76A2"/>
    <w:rPr>
      <w:rFonts w:ascii="Arial" w:eastAsiaTheme="minorHAnsi" w:hAnsi="Arial"/>
      <w:sz w:val="24"/>
      <w:lang w:eastAsia="en-US"/>
    </w:rPr>
  </w:style>
  <w:style w:type="paragraph" w:customStyle="1" w:styleId="6AAEDA45F4C548ACB36F39A8466E99B013">
    <w:name w:val="6AAEDA45F4C548ACB36F39A8466E99B013"/>
    <w:rsid w:val="00FE76A2"/>
    <w:rPr>
      <w:rFonts w:ascii="Arial" w:eastAsiaTheme="minorHAnsi" w:hAnsi="Arial"/>
      <w:sz w:val="24"/>
      <w:lang w:eastAsia="en-US"/>
    </w:rPr>
  </w:style>
  <w:style w:type="paragraph" w:customStyle="1" w:styleId="6E18AD7AADD041D4B91E6DF9A398708513">
    <w:name w:val="6E18AD7AADD041D4B91E6DF9A398708513"/>
    <w:rsid w:val="00FE76A2"/>
    <w:rPr>
      <w:rFonts w:ascii="Arial" w:eastAsiaTheme="minorHAnsi" w:hAnsi="Arial"/>
      <w:sz w:val="24"/>
      <w:lang w:eastAsia="en-US"/>
    </w:rPr>
  </w:style>
  <w:style w:type="paragraph" w:customStyle="1" w:styleId="8C30931824C74D07B7BE601DA044487213">
    <w:name w:val="8C30931824C74D07B7BE601DA044487213"/>
    <w:rsid w:val="00FE76A2"/>
    <w:rPr>
      <w:rFonts w:ascii="Arial" w:eastAsiaTheme="minorHAnsi" w:hAnsi="Arial"/>
      <w:sz w:val="24"/>
      <w:lang w:eastAsia="en-US"/>
    </w:rPr>
  </w:style>
  <w:style w:type="paragraph" w:customStyle="1" w:styleId="E6FC3C590A8340749CB91056287BC99713">
    <w:name w:val="E6FC3C590A8340749CB91056287BC99713"/>
    <w:rsid w:val="00FE76A2"/>
    <w:rPr>
      <w:rFonts w:ascii="Arial" w:eastAsiaTheme="minorHAnsi" w:hAnsi="Arial"/>
      <w:sz w:val="24"/>
      <w:lang w:eastAsia="en-US"/>
    </w:rPr>
  </w:style>
  <w:style w:type="paragraph" w:customStyle="1" w:styleId="16D9E92EAA4949F4B38FFD40481A72D013">
    <w:name w:val="16D9E92EAA4949F4B38FFD40481A72D013"/>
    <w:rsid w:val="00FE76A2"/>
    <w:rPr>
      <w:rFonts w:ascii="Arial" w:eastAsiaTheme="minorHAnsi" w:hAnsi="Arial"/>
      <w:sz w:val="24"/>
      <w:lang w:eastAsia="en-US"/>
    </w:rPr>
  </w:style>
  <w:style w:type="paragraph" w:customStyle="1" w:styleId="DCCFFE52DE2A4D359489F23D9D8F063613">
    <w:name w:val="DCCFFE52DE2A4D359489F23D9D8F063613"/>
    <w:rsid w:val="00FE76A2"/>
    <w:rPr>
      <w:rFonts w:ascii="Arial" w:eastAsiaTheme="minorHAnsi" w:hAnsi="Arial"/>
      <w:sz w:val="24"/>
      <w:lang w:eastAsia="en-US"/>
    </w:rPr>
  </w:style>
  <w:style w:type="paragraph" w:customStyle="1" w:styleId="6F287E70FBEF405688D3B407E292E0D813">
    <w:name w:val="6F287E70FBEF405688D3B407E292E0D813"/>
    <w:rsid w:val="00FE76A2"/>
    <w:rPr>
      <w:rFonts w:ascii="Arial" w:eastAsiaTheme="minorHAnsi" w:hAnsi="Arial"/>
      <w:sz w:val="24"/>
      <w:lang w:eastAsia="en-US"/>
    </w:rPr>
  </w:style>
  <w:style w:type="paragraph" w:customStyle="1" w:styleId="AA68D2889B6D4F778E97E3AC070C60C813">
    <w:name w:val="AA68D2889B6D4F778E97E3AC070C60C813"/>
    <w:rsid w:val="00FE76A2"/>
    <w:rPr>
      <w:rFonts w:ascii="Arial" w:eastAsiaTheme="minorHAnsi" w:hAnsi="Arial"/>
      <w:sz w:val="24"/>
      <w:lang w:eastAsia="en-US"/>
    </w:rPr>
  </w:style>
  <w:style w:type="paragraph" w:customStyle="1" w:styleId="E843777EB3D843B69774C56CCBDBE86213">
    <w:name w:val="E843777EB3D843B69774C56CCBDBE86213"/>
    <w:rsid w:val="00FE76A2"/>
    <w:rPr>
      <w:rFonts w:ascii="Arial" w:eastAsiaTheme="minorHAnsi" w:hAnsi="Arial"/>
      <w:sz w:val="24"/>
      <w:lang w:eastAsia="en-US"/>
    </w:rPr>
  </w:style>
  <w:style w:type="paragraph" w:customStyle="1" w:styleId="5FB2525267894681BB1BA8455CB845DF13">
    <w:name w:val="5FB2525267894681BB1BA8455CB845DF13"/>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5">
    <w:name w:val="74AD6E3792E14D688C92BDA716D91B8215"/>
    <w:rsid w:val="00FE76A2"/>
    <w:pPr>
      <w:spacing w:after="0"/>
    </w:pPr>
    <w:rPr>
      <w:rFonts w:ascii="Arial" w:eastAsiaTheme="minorHAnsi" w:hAnsi="Arial"/>
      <w:b/>
      <w:color w:val="000000" w:themeColor="text1"/>
      <w:sz w:val="24"/>
      <w:lang w:eastAsia="en-US"/>
    </w:rPr>
  </w:style>
  <w:style w:type="paragraph" w:customStyle="1" w:styleId="43564265EA3C4164A9C09243F9E4352E15">
    <w:name w:val="43564265EA3C4164A9C09243F9E4352E15"/>
    <w:rsid w:val="00FE76A2"/>
    <w:rPr>
      <w:rFonts w:ascii="Arial" w:eastAsiaTheme="minorHAnsi" w:hAnsi="Arial"/>
      <w:sz w:val="24"/>
      <w:lang w:eastAsia="en-US"/>
    </w:rPr>
  </w:style>
  <w:style w:type="paragraph" w:customStyle="1" w:styleId="95E0DCC38A064C58934FB5386DC4403D45">
    <w:name w:val="95E0DCC38A064C58934FB5386DC4403D45"/>
    <w:rsid w:val="00FE76A2"/>
    <w:pPr>
      <w:spacing w:after="0"/>
    </w:pPr>
    <w:rPr>
      <w:rFonts w:ascii="Arial" w:eastAsiaTheme="minorHAnsi" w:hAnsi="Arial"/>
      <w:b/>
      <w:color w:val="000000" w:themeColor="text1"/>
      <w:sz w:val="24"/>
      <w:lang w:eastAsia="en-US"/>
    </w:rPr>
  </w:style>
  <w:style w:type="paragraph" w:customStyle="1" w:styleId="D8372B7F85A24F958B4CF29142F9727545">
    <w:name w:val="D8372B7F85A24F958B4CF29142F9727545"/>
    <w:rsid w:val="00FE76A2"/>
    <w:pPr>
      <w:spacing w:after="0"/>
    </w:pPr>
    <w:rPr>
      <w:rFonts w:ascii="Arial" w:eastAsiaTheme="minorHAnsi" w:hAnsi="Arial"/>
      <w:b/>
      <w:color w:val="000000" w:themeColor="text1"/>
      <w:sz w:val="24"/>
      <w:lang w:eastAsia="en-US"/>
    </w:rPr>
  </w:style>
  <w:style w:type="paragraph" w:customStyle="1" w:styleId="E57A712CEB5443819E0847D1D1E0A21B45">
    <w:name w:val="E57A712CEB5443819E0847D1D1E0A21B45"/>
    <w:rsid w:val="00FE76A2"/>
    <w:pPr>
      <w:spacing w:after="0"/>
    </w:pPr>
    <w:rPr>
      <w:rFonts w:ascii="Arial" w:eastAsiaTheme="minorHAnsi" w:hAnsi="Arial"/>
      <w:b/>
      <w:color w:val="000000" w:themeColor="text1"/>
      <w:sz w:val="24"/>
      <w:lang w:eastAsia="en-US"/>
    </w:rPr>
  </w:style>
  <w:style w:type="paragraph" w:customStyle="1" w:styleId="16F42E566D2343C3A4C9789F85C9324428">
    <w:name w:val="16F42E566D2343C3A4C9789F85C9324428"/>
    <w:rsid w:val="00FE76A2"/>
    <w:pPr>
      <w:spacing w:after="0"/>
    </w:pPr>
    <w:rPr>
      <w:rFonts w:ascii="Arial" w:eastAsiaTheme="minorHAnsi" w:hAnsi="Arial"/>
      <w:b/>
      <w:color w:val="000000" w:themeColor="text1"/>
      <w:sz w:val="24"/>
      <w:lang w:eastAsia="en-US"/>
    </w:rPr>
  </w:style>
  <w:style w:type="paragraph" w:customStyle="1" w:styleId="08FAA5185D9C462BBCE1EB902F1ADDD428">
    <w:name w:val="08FAA5185D9C462BBCE1EB902F1ADDD428"/>
    <w:rsid w:val="00FE76A2"/>
    <w:pPr>
      <w:spacing w:after="0"/>
    </w:pPr>
    <w:rPr>
      <w:rFonts w:ascii="Arial" w:eastAsiaTheme="minorHAnsi" w:hAnsi="Arial"/>
      <w:b/>
      <w:color w:val="000000" w:themeColor="text1"/>
      <w:sz w:val="24"/>
      <w:lang w:eastAsia="en-US"/>
    </w:rPr>
  </w:style>
  <w:style w:type="paragraph" w:customStyle="1" w:styleId="1C2A1A14C06A46C397C764FF16752F7657">
    <w:name w:val="1C2A1A14C06A46C397C764FF16752F7657"/>
    <w:rsid w:val="00FE76A2"/>
    <w:pPr>
      <w:spacing w:after="0"/>
    </w:pPr>
    <w:rPr>
      <w:rFonts w:ascii="Arial" w:eastAsiaTheme="minorHAnsi" w:hAnsi="Arial"/>
      <w:b/>
      <w:color w:val="000000" w:themeColor="text1"/>
      <w:sz w:val="24"/>
      <w:lang w:eastAsia="en-US"/>
    </w:rPr>
  </w:style>
  <w:style w:type="paragraph" w:customStyle="1" w:styleId="BC4A08BD52704849B320D644168B4CE358">
    <w:name w:val="BC4A08BD52704849B320D644168B4CE358"/>
    <w:rsid w:val="00FE76A2"/>
    <w:pPr>
      <w:spacing w:after="0"/>
    </w:pPr>
    <w:rPr>
      <w:rFonts w:ascii="Arial" w:eastAsiaTheme="minorHAnsi" w:hAnsi="Arial"/>
      <w:b/>
      <w:color w:val="000000" w:themeColor="text1"/>
      <w:sz w:val="24"/>
      <w:lang w:eastAsia="en-US"/>
    </w:rPr>
  </w:style>
  <w:style w:type="paragraph" w:customStyle="1" w:styleId="F80809F621284F38A997FFAFDD5DDAD72">
    <w:name w:val="F80809F621284F38A997FFAFDD5DDAD72"/>
    <w:rsid w:val="00FE76A2"/>
    <w:pPr>
      <w:spacing w:after="0"/>
    </w:pPr>
    <w:rPr>
      <w:rFonts w:ascii="Arial" w:eastAsiaTheme="minorHAnsi" w:hAnsi="Arial"/>
      <w:b/>
      <w:color w:val="000000" w:themeColor="text1"/>
      <w:sz w:val="24"/>
      <w:lang w:eastAsia="en-US"/>
    </w:rPr>
  </w:style>
  <w:style w:type="paragraph" w:customStyle="1" w:styleId="ED9D6DE7D9264488819E206C2193B69857">
    <w:name w:val="ED9D6DE7D9264488819E206C2193B69857"/>
    <w:rsid w:val="00FE76A2"/>
    <w:pPr>
      <w:spacing w:after="0"/>
    </w:pPr>
    <w:rPr>
      <w:rFonts w:ascii="Arial" w:eastAsiaTheme="minorHAnsi" w:hAnsi="Arial"/>
      <w:b/>
      <w:color w:val="000000" w:themeColor="text1"/>
      <w:sz w:val="24"/>
      <w:lang w:eastAsia="en-US"/>
    </w:rPr>
  </w:style>
  <w:style w:type="paragraph" w:customStyle="1" w:styleId="C6A0B4A8DD6F4A5A90006B02DCDB8C5549">
    <w:name w:val="C6A0B4A8DD6F4A5A90006B02DCDB8C5549"/>
    <w:rsid w:val="00FE76A2"/>
    <w:rPr>
      <w:rFonts w:ascii="Arial" w:eastAsiaTheme="minorHAnsi" w:hAnsi="Arial"/>
      <w:sz w:val="24"/>
      <w:lang w:eastAsia="en-US"/>
    </w:rPr>
  </w:style>
  <w:style w:type="paragraph" w:customStyle="1" w:styleId="628D1D54DE1A4872AC660A4B53515A0249">
    <w:name w:val="628D1D54DE1A4872AC660A4B53515A0249"/>
    <w:rsid w:val="00FE76A2"/>
    <w:rPr>
      <w:rFonts w:ascii="Arial" w:eastAsiaTheme="minorHAnsi" w:hAnsi="Arial"/>
      <w:sz w:val="24"/>
      <w:lang w:eastAsia="en-US"/>
    </w:rPr>
  </w:style>
  <w:style w:type="paragraph" w:customStyle="1" w:styleId="32ED938C7EB24CDCBF6836BD375621FC49">
    <w:name w:val="32ED938C7EB24CDCBF6836BD375621FC49"/>
    <w:rsid w:val="00FE76A2"/>
    <w:rPr>
      <w:rFonts w:ascii="Arial" w:eastAsiaTheme="minorHAnsi" w:hAnsi="Arial"/>
      <w:sz w:val="24"/>
      <w:lang w:eastAsia="en-US"/>
    </w:rPr>
  </w:style>
  <w:style w:type="paragraph" w:customStyle="1" w:styleId="7FDE970EA94A437180C1BFC76C7FA78049">
    <w:name w:val="7FDE970EA94A437180C1BFC76C7FA78049"/>
    <w:rsid w:val="00FE76A2"/>
    <w:rPr>
      <w:rFonts w:ascii="Arial" w:eastAsiaTheme="minorHAnsi" w:hAnsi="Arial"/>
      <w:sz w:val="24"/>
      <w:lang w:eastAsia="en-US"/>
    </w:rPr>
  </w:style>
  <w:style w:type="paragraph" w:customStyle="1" w:styleId="D17BB891454A402DA4863A2CA3E472E549">
    <w:name w:val="D17BB891454A402DA4863A2CA3E472E549"/>
    <w:rsid w:val="00FE76A2"/>
    <w:rPr>
      <w:rFonts w:ascii="Arial" w:eastAsiaTheme="minorHAnsi" w:hAnsi="Arial"/>
      <w:sz w:val="24"/>
      <w:lang w:eastAsia="en-US"/>
    </w:rPr>
  </w:style>
  <w:style w:type="paragraph" w:customStyle="1" w:styleId="AE4C08B0108C4B1D83020C78E9147E5B44">
    <w:name w:val="AE4C08B0108C4B1D83020C78E9147E5B44"/>
    <w:rsid w:val="00FE76A2"/>
    <w:rPr>
      <w:rFonts w:ascii="Arial" w:eastAsiaTheme="minorHAnsi" w:hAnsi="Arial"/>
      <w:sz w:val="24"/>
      <w:lang w:eastAsia="en-US"/>
    </w:rPr>
  </w:style>
  <w:style w:type="paragraph" w:customStyle="1" w:styleId="59D7731B6F4847C68EE5D7050FD8F27644">
    <w:name w:val="59D7731B6F4847C68EE5D7050FD8F27644"/>
    <w:rsid w:val="00FE76A2"/>
    <w:rPr>
      <w:rFonts w:ascii="Arial" w:eastAsiaTheme="minorHAnsi" w:hAnsi="Arial"/>
      <w:sz w:val="24"/>
      <w:lang w:eastAsia="en-US"/>
    </w:rPr>
  </w:style>
  <w:style w:type="paragraph" w:customStyle="1" w:styleId="E62681E6DCAF488A93AAA32D9B9E5C9444">
    <w:name w:val="E62681E6DCAF488A93AAA32D9B9E5C9444"/>
    <w:rsid w:val="00FE76A2"/>
    <w:rPr>
      <w:rFonts w:ascii="Arial" w:eastAsiaTheme="minorHAnsi" w:hAnsi="Arial"/>
      <w:sz w:val="24"/>
      <w:lang w:eastAsia="en-US"/>
    </w:rPr>
  </w:style>
  <w:style w:type="paragraph" w:customStyle="1" w:styleId="85DA1DA4C3D746958302A6A26C8B427A42">
    <w:name w:val="85DA1DA4C3D746958302A6A26C8B427A42"/>
    <w:rsid w:val="00FE76A2"/>
    <w:rPr>
      <w:rFonts w:ascii="Arial" w:eastAsiaTheme="minorHAnsi" w:hAnsi="Arial"/>
      <w:sz w:val="24"/>
      <w:lang w:eastAsia="en-US"/>
    </w:rPr>
  </w:style>
  <w:style w:type="paragraph" w:customStyle="1" w:styleId="C884F645DF0E4CE3BCDC99B9837FA24341">
    <w:name w:val="C884F645DF0E4CE3BCDC99B9837FA24341"/>
    <w:rsid w:val="00FE76A2"/>
    <w:rPr>
      <w:rFonts w:ascii="Arial" w:eastAsiaTheme="minorHAnsi" w:hAnsi="Arial"/>
      <w:sz w:val="24"/>
      <w:lang w:eastAsia="en-US"/>
    </w:rPr>
  </w:style>
  <w:style w:type="paragraph" w:customStyle="1" w:styleId="1673DA3EB3444C3CB6DDF510A1D3DA9440">
    <w:name w:val="1673DA3EB3444C3CB6DDF510A1D3DA9440"/>
    <w:rsid w:val="00FE76A2"/>
    <w:rPr>
      <w:rFonts w:ascii="Arial" w:eastAsiaTheme="minorHAnsi" w:hAnsi="Arial"/>
      <w:sz w:val="24"/>
      <w:lang w:eastAsia="en-US"/>
    </w:rPr>
  </w:style>
  <w:style w:type="paragraph" w:customStyle="1" w:styleId="79A14B10FCE540259362430269760D2C38">
    <w:name w:val="79A14B10FCE540259362430269760D2C38"/>
    <w:rsid w:val="00FE76A2"/>
    <w:rPr>
      <w:rFonts w:ascii="Arial" w:eastAsiaTheme="minorHAnsi" w:hAnsi="Arial"/>
      <w:sz w:val="24"/>
      <w:lang w:eastAsia="en-US"/>
    </w:rPr>
  </w:style>
  <w:style w:type="paragraph" w:customStyle="1" w:styleId="896521D7EF044A7FA23A51ADB7E46B6530">
    <w:name w:val="896521D7EF044A7FA23A51ADB7E46B6530"/>
    <w:rsid w:val="00FE76A2"/>
    <w:pPr>
      <w:spacing w:after="0"/>
    </w:pPr>
    <w:rPr>
      <w:rFonts w:ascii="Arial" w:eastAsiaTheme="minorHAnsi" w:hAnsi="Arial"/>
      <w:b/>
      <w:color w:val="000000" w:themeColor="text1"/>
      <w:sz w:val="24"/>
      <w:lang w:eastAsia="en-US"/>
    </w:rPr>
  </w:style>
  <w:style w:type="paragraph" w:customStyle="1" w:styleId="9260A8E5EF5945EB9699E1F5D883C10029">
    <w:name w:val="9260A8E5EF5945EB9699E1F5D883C10029"/>
    <w:rsid w:val="00FE76A2"/>
    <w:pPr>
      <w:spacing w:after="0"/>
    </w:pPr>
    <w:rPr>
      <w:rFonts w:ascii="Arial" w:eastAsiaTheme="minorHAnsi" w:hAnsi="Arial"/>
      <w:b/>
      <w:color w:val="000000" w:themeColor="text1"/>
      <w:sz w:val="24"/>
      <w:lang w:eastAsia="en-US"/>
    </w:rPr>
  </w:style>
  <w:style w:type="paragraph" w:customStyle="1" w:styleId="A0EFAE007D9743769BE6CB3F3EF47AAA28">
    <w:name w:val="A0EFAE007D9743769BE6CB3F3EF47AAA28"/>
    <w:rsid w:val="00FE76A2"/>
    <w:pPr>
      <w:spacing w:after="0"/>
    </w:pPr>
    <w:rPr>
      <w:rFonts w:ascii="Arial" w:eastAsiaTheme="minorHAnsi" w:hAnsi="Arial"/>
      <w:b/>
      <w:color w:val="000000" w:themeColor="text1"/>
      <w:sz w:val="24"/>
      <w:lang w:eastAsia="en-US"/>
    </w:rPr>
  </w:style>
  <w:style w:type="paragraph" w:customStyle="1" w:styleId="622E192E4721431C92589FEFEF4E67D116">
    <w:name w:val="622E192E4721431C92589FEFEF4E67D116"/>
    <w:rsid w:val="00FE76A2"/>
    <w:rPr>
      <w:rFonts w:ascii="Arial" w:eastAsiaTheme="minorHAnsi" w:hAnsi="Arial"/>
      <w:sz w:val="24"/>
      <w:lang w:eastAsia="en-US"/>
    </w:rPr>
  </w:style>
  <w:style w:type="paragraph" w:customStyle="1" w:styleId="41DE2931FB3B4B1199DAE7AE7C1EE7AB16">
    <w:name w:val="41DE2931FB3B4B1199DAE7AE7C1EE7AB16"/>
    <w:rsid w:val="00FE76A2"/>
    <w:rPr>
      <w:rFonts w:ascii="Arial" w:eastAsiaTheme="minorHAnsi" w:hAnsi="Arial"/>
      <w:sz w:val="24"/>
      <w:lang w:eastAsia="en-US"/>
    </w:rPr>
  </w:style>
  <w:style w:type="paragraph" w:customStyle="1" w:styleId="8BA8B69AB84642F3BFA0C8A70C0A417F14">
    <w:name w:val="8BA8B69AB84642F3BFA0C8A70C0A417F14"/>
    <w:rsid w:val="00FE76A2"/>
    <w:rPr>
      <w:rFonts w:ascii="Arial" w:eastAsiaTheme="minorHAnsi" w:hAnsi="Arial"/>
      <w:sz w:val="24"/>
      <w:lang w:eastAsia="en-US"/>
    </w:rPr>
  </w:style>
  <w:style w:type="paragraph" w:customStyle="1" w:styleId="1DB9C89DFF74438B92E830D14547389114">
    <w:name w:val="1DB9C89DFF74438B92E830D14547389114"/>
    <w:rsid w:val="00FE76A2"/>
    <w:rPr>
      <w:rFonts w:ascii="Arial" w:eastAsiaTheme="minorHAnsi" w:hAnsi="Arial"/>
      <w:sz w:val="24"/>
      <w:lang w:eastAsia="en-US"/>
    </w:rPr>
  </w:style>
  <w:style w:type="paragraph" w:customStyle="1" w:styleId="E0D4C77393794BDA95CBBDDB44C2058414">
    <w:name w:val="E0D4C77393794BDA95CBBDDB44C2058414"/>
    <w:rsid w:val="00FE76A2"/>
    <w:rPr>
      <w:rFonts w:ascii="Arial" w:eastAsiaTheme="minorHAnsi" w:hAnsi="Arial"/>
      <w:sz w:val="24"/>
      <w:lang w:eastAsia="en-US"/>
    </w:rPr>
  </w:style>
  <w:style w:type="paragraph" w:customStyle="1" w:styleId="6CA128E45E37490EAA6F5C5FA16CBBC414">
    <w:name w:val="6CA128E45E37490EAA6F5C5FA16CBBC414"/>
    <w:rsid w:val="00FE76A2"/>
    <w:rPr>
      <w:rFonts w:ascii="Arial" w:eastAsiaTheme="minorHAnsi" w:hAnsi="Arial"/>
      <w:sz w:val="24"/>
      <w:lang w:eastAsia="en-US"/>
    </w:rPr>
  </w:style>
  <w:style w:type="paragraph" w:customStyle="1" w:styleId="1B242F1B3B5541899572373CAF6152A114">
    <w:name w:val="1B242F1B3B5541899572373CAF6152A114"/>
    <w:rsid w:val="00FE76A2"/>
    <w:rPr>
      <w:rFonts w:ascii="Arial" w:eastAsiaTheme="minorHAnsi" w:hAnsi="Arial"/>
      <w:sz w:val="24"/>
      <w:lang w:eastAsia="en-US"/>
    </w:rPr>
  </w:style>
  <w:style w:type="paragraph" w:customStyle="1" w:styleId="6AAEDA45F4C548ACB36F39A8466E99B014">
    <w:name w:val="6AAEDA45F4C548ACB36F39A8466E99B014"/>
    <w:rsid w:val="00FE76A2"/>
    <w:rPr>
      <w:rFonts w:ascii="Arial" w:eastAsiaTheme="minorHAnsi" w:hAnsi="Arial"/>
      <w:sz w:val="24"/>
      <w:lang w:eastAsia="en-US"/>
    </w:rPr>
  </w:style>
  <w:style w:type="paragraph" w:customStyle="1" w:styleId="6E18AD7AADD041D4B91E6DF9A398708514">
    <w:name w:val="6E18AD7AADD041D4B91E6DF9A398708514"/>
    <w:rsid w:val="00FE76A2"/>
    <w:rPr>
      <w:rFonts w:ascii="Arial" w:eastAsiaTheme="minorHAnsi" w:hAnsi="Arial"/>
      <w:sz w:val="24"/>
      <w:lang w:eastAsia="en-US"/>
    </w:rPr>
  </w:style>
  <w:style w:type="paragraph" w:customStyle="1" w:styleId="8C30931824C74D07B7BE601DA044487214">
    <w:name w:val="8C30931824C74D07B7BE601DA044487214"/>
    <w:rsid w:val="00FE76A2"/>
    <w:rPr>
      <w:rFonts w:ascii="Arial" w:eastAsiaTheme="minorHAnsi" w:hAnsi="Arial"/>
      <w:sz w:val="24"/>
      <w:lang w:eastAsia="en-US"/>
    </w:rPr>
  </w:style>
  <w:style w:type="paragraph" w:customStyle="1" w:styleId="E6FC3C590A8340749CB91056287BC99714">
    <w:name w:val="E6FC3C590A8340749CB91056287BC99714"/>
    <w:rsid w:val="00FE76A2"/>
    <w:rPr>
      <w:rFonts w:ascii="Arial" w:eastAsiaTheme="minorHAnsi" w:hAnsi="Arial"/>
      <w:sz w:val="24"/>
      <w:lang w:eastAsia="en-US"/>
    </w:rPr>
  </w:style>
  <w:style w:type="paragraph" w:customStyle="1" w:styleId="16D9E92EAA4949F4B38FFD40481A72D014">
    <w:name w:val="16D9E92EAA4949F4B38FFD40481A72D014"/>
    <w:rsid w:val="00FE76A2"/>
    <w:rPr>
      <w:rFonts w:ascii="Arial" w:eastAsiaTheme="minorHAnsi" w:hAnsi="Arial"/>
      <w:sz w:val="24"/>
      <w:lang w:eastAsia="en-US"/>
    </w:rPr>
  </w:style>
  <w:style w:type="paragraph" w:customStyle="1" w:styleId="DCCFFE52DE2A4D359489F23D9D8F063614">
    <w:name w:val="DCCFFE52DE2A4D359489F23D9D8F063614"/>
    <w:rsid w:val="00FE76A2"/>
    <w:rPr>
      <w:rFonts w:ascii="Arial" w:eastAsiaTheme="minorHAnsi" w:hAnsi="Arial"/>
      <w:sz w:val="24"/>
      <w:lang w:eastAsia="en-US"/>
    </w:rPr>
  </w:style>
  <w:style w:type="paragraph" w:customStyle="1" w:styleId="6F287E70FBEF405688D3B407E292E0D814">
    <w:name w:val="6F287E70FBEF405688D3B407E292E0D814"/>
    <w:rsid w:val="00FE76A2"/>
    <w:rPr>
      <w:rFonts w:ascii="Arial" w:eastAsiaTheme="minorHAnsi" w:hAnsi="Arial"/>
      <w:sz w:val="24"/>
      <w:lang w:eastAsia="en-US"/>
    </w:rPr>
  </w:style>
  <w:style w:type="paragraph" w:customStyle="1" w:styleId="AA68D2889B6D4F778E97E3AC070C60C814">
    <w:name w:val="AA68D2889B6D4F778E97E3AC070C60C814"/>
    <w:rsid w:val="00FE76A2"/>
    <w:rPr>
      <w:rFonts w:ascii="Arial" w:eastAsiaTheme="minorHAnsi" w:hAnsi="Arial"/>
      <w:sz w:val="24"/>
      <w:lang w:eastAsia="en-US"/>
    </w:rPr>
  </w:style>
  <w:style w:type="paragraph" w:customStyle="1" w:styleId="E843777EB3D843B69774C56CCBDBE86214">
    <w:name w:val="E843777EB3D843B69774C56CCBDBE86214"/>
    <w:rsid w:val="00FE76A2"/>
    <w:rPr>
      <w:rFonts w:ascii="Arial" w:eastAsiaTheme="minorHAnsi" w:hAnsi="Arial"/>
      <w:sz w:val="24"/>
      <w:lang w:eastAsia="en-US"/>
    </w:rPr>
  </w:style>
  <w:style w:type="paragraph" w:customStyle="1" w:styleId="5FB2525267894681BB1BA8455CB845DF14">
    <w:name w:val="5FB2525267894681BB1BA8455CB845DF14"/>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6">
    <w:name w:val="74AD6E3792E14D688C92BDA716D91B8216"/>
    <w:rsid w:val="00FE76A2"/>
    <w:pPr>
      <w:spacing w:after="0"/>
    </w:pPr>
    <w:rPr>
      <w:rFonts w:ascii="Arial" w:eastAsiaTheme="minorHAnsi" w:hAnsi="Arial"/>
      <w:b/>
      <w:color w:val="000000" w:themeColor="text1"/>
      <w:sz w:val="24"/>
      <w:lang w:eastAsia="en-US"/>
    </w:rPr>
  </w:style>
  <w:style w:type="paragraph" w:customStyle="1" w:styleId="43564265EA3C4164A9C09243F9E4352E16">
    <w:name w:val="43564265EA3C4164A9C09243F9E4352E16"/>
    <w:rsid w:val="00FE76A2"/>
    <w:rPr>
      <w:rFonts w:ascii="Arial" w:eastAsiaTheme="minorHAnsi" w:hAnsi="Arial"/>
      <w:sz w:val="24"/>
      <w:lang w:eastAsia="en-US"/>
    </w:rPr>
  </w:style>
  <w:style w:type="paragraph" w:customStyle="1" w:styleId="95E0DCC38A064C58934FB5386DC4403D46">
    <w:name w:val="95E0DCC38A064C58934FB5386DC4403D46"/>
    <w:rsid w:val="00FE76A2"/>
    <w:pPr>
      <w:spacing w:after="0"/>
    </w:pPr>
    <w:rPr>
      <w:rFonts w:ascii="Arial" w:eastAsiaTheme="minorHAnsi" w:hAnsi="Arial"/>
      <w:b/>
      <w:color w:val="000000" w:themeColor="text1"/>
      <w:sz w:val="24"/>
      <w:lang w:eastAsia="en-US"/>
    </w:rPr>
  </w:style>
  <w:style w:type="paragraph" w:customStyle="1" w:styleId="D8372B7F85A24F958B4CF29142F9727546">
    <w:name w:val="D8372B7F85A24F958B4CF29142F9727546"/>
    <w:rsid w:val="00FE76A2"/>
    <w:pPr>
      <w:spacing w:after="0"/>
    </w:pPr>
    <w:rPr>
      <w:rFonts w:ascii="Arial" w:eastAsiaTheme="minorHAnsi" w:hAnsi="Arial"/>
      <w:b/>
      <w:color w:val="000000" w:themeColor="text1"/>
      <w:sz w:val="24"/>
      <w:lang w:eastAsia="en-US"/>
    </w:rPr>
  </w:style>
  <w:style w:type="paragraph" w:customStyle="1" w:styleId="E57A712CEB5443819E0847D1D1E0A21B46">
    <w:name w:val="E57A712CEB5443819E0847D1D1E0A21B46"/>
    <w:rsid w:val="00FE76A2"/>
    <w:pPr>
      <w:spacing w:after="0"/>
    </w:pPr>
    <w:rPr>
      <w:rFonts w:ascii="Arial" w:eastAsiaTheme="minorHAnsi" w:hAnsi="Arial"/>
      <w:b/>
      <w:color w:val="000000" w:themeColor="text1"/>
      <w:sz w:val="24"/>
      <w:lang w:eastAsia="en-US"/>
    </w:rPr>
  </w:style>
  <w:style w:type="paragraph" w:customStyle="1" w:styleId="16F42E566D2343C3A4C9789F85C9324429">
    <w:name w:val="16F42E566D2343C3A4C9789F85C9324429"/>
    <w:rsid w:val="00FE76A2"/>
    <w:pPr>
      <w:spacing w:after="0"/>
    </w:pPr>
    <w:rPr>
      <w:rFonts w:ascii="Arial" w:eastAsiaTheme="minorHAnsi" w:hAnsi="Arial"/>
      <w:b/>
      <w:color w:val="000000" w:themeColor="text1"/>
      <w:sz w:val="24"/>
      <w:lang w:eastAsia="en-US"/>
    </w:rPr>
  </w:style>
  <w:style w:type="paragraph" w:customStyle="1" w:styleId="08FAA5185D9C462BBCE1EB902F1ADDD429">
    <w:name w:val="08FAA5185D9C462BBCE1EB902F1ADDD429"/>
    <w:rsid w:val="00FE76A2"/>
    <w:pPr>
      <w:spacing w:after="0"/>
    </w:pPr>
    <w:rPr>
      <w:rFonts w:ascii="Arial" w:eastAsiaTheme="minorHAnsi" w:hAnsi="Arial"/>
      <w:b/>
      <w:color w:val="000000" w:themeColor="text1"/>
      <w:sz w:val="24"/>
      <w:lang w:eastAsia="en-US"/>
    </w:rPr>
  </w:style>
  <w:style w:type="paragraph" w:customStyle="1" w:styleId="1C2A1A14C06A46C397C764FF16752F7658">
    <w:name w:val="1C2A1A14C06A46C397C764FF16752F7658"/>
    <w:rsid w:val="00FE76A2"/>
    <w:pPr>
      <w:spacing w:after="0"/>
    </w:pPr>
    <w:rPr>
      <w:rFonts w:ascii="Arial" w:eastAsiaTheme="minorHAnsi" w:hAnsi="Arial"/>
      <w:b/>
      <w:color w:val="000000" w:themeColor="text1"/>
      <w:sz w:val="24"/>
      <w:lang w:eastAsia="en-US"/>
    </w:rPr>
  </w:style>
  <w:style w:type="paragraph" w:customStyle="1" w:styleId="BC4A08BD52704849B320D644168B4CE359">
    <w:name w:val="BC4A08BD52704849B320D644168B4CE359"/>
    <w:rsid w:val="00FE76A2"/>
    <w:pPr>
      <w:spacing w:after="0"/>
    </w:pPr>
    <w:rPr>
      <w:rFonts w:ascii="Arial" w:eastAsiaTheme="minorHAnsi" w:hAnsi="Arial"/>
      <w:b/>
      <w:color w:val="000000" w:themeColor="text1"/>
      <w:sz w:val="24"/>
      <w:lang w:eastAsia="en-US"/>
    </w:rPr>
  </w:style>
  <w:style w:type="paragraph" w:customStyle="1" w:styleId="F80809F621284F38A997FFAFDD5DDAD73">
    <w:name w:val="F80809F621284F38A997FFAFDD5DDAD73"/>
    <w:rsid w:val="00FE76A2"/>
    <w:pPr>
      <w:spacing w:after="0"/>
    </w:pPr>
    <w:rPr>
      <w:rFonts w:ascii="Arial" w:eastAsiaTheme="minorHAnsi" w:hAnsi="Arial"/>
      <w:b/>
      <w:color w:val="000000" w:themeColor="text1"/>
      <w:sz w:val="24"/>
      <w:lang w:eastAsia="en-US"/>
    </w:rPr>
  </w:style>
  <w:style w:type="paragraph" w:customStyle="1" w:styleId="ED9D6DE7D9264488819E206C2193B69858">
    <w:name w:val="ED9D6DE7D9264488819E206C2193B69858"/>
    <w:rsid w:val="00FE76A2"/>
    <w:pPr>
      <w:spacing w:after="0"/>
    </w:pPr>
    <w:rPr>
      <w:rFonts w:ascii="Arial" w:eastAsiaTheme="minorHAnsi" w:hAnsi="Arial"/>
      <w:b/>
      <w:color w:val="000000" w:themeColor="text1"/>
      <w:sz w:val="24"/>
      <w:lang w:eastAsia="en-US"/>
    </w:rPr>
  </w:style>
  <w:style w:type="paragraph" w:customStyle="1" w:styleId="C6A0B4A8DD6F4A5A90006B02DCDB8C5550">
    <w:name w:val="C6A0B4A8DD6F4A5A90006B02DCDB8C5550"/>
    <w:rsid w:val="00FE76A2"/>
    <w:rPr>
      <w:rFonts w:ascii="Arial" w:eastAsiaTheme="minorHAnsi" w:hAnsi="Arial"/>
      <w:sz w:val="24"/>
      <w:lang w:eastAsia="en-US"/>
    </w:rPr>
  </w:style>
  <w:style w:type="paragraph" w:customStyle="1" w:styleId="628D1D54DE1A4872AC660A4B53515A0250">
    <w:name w:val="628D1D54DE1A4872AC660A4B53515A0250"/>
    <w:rsid w:val="00FE76A2"/>
    <w:rPr>
      <w:rFonts w:ascii="Arial" w:eastAsiaTheme="minorHAnsi" w:hAnsi="Arial"/>
      <w:sz w:val="24"/>
      <w:lang w:eastAsia="en-US"/>
    </w:rPr>
  </w:style>
  <w:style w:type="paragraph" w:customStyle="1" w:styleId="32ED938C7EB24CDCBF6836BD375621FC50">
    <w:name w:val="32ED938C7EB24CDCBF6836BD375621FC50"/>
    <w:rsid w:val="00FE76A2"/>
    <w:rPr>
      <w:rFonts w:ascii="Arial" w:eastAsiaTheme="minorHAnsi" w:hAnsi="Arial"/>
      <w:sz w:val="24"/>
      <w:lang w:eastAsia="en-US"/>
    </w:rPr>
  </w:style>
  <w:style w:type="paragraph" w:customStyle="1" w:styleId="7FDE970EA94A437180C1BFC76C7FA78050">
    <w:name w:val="7FDE970EA94A437180C1BFC76C7FA78050"/>
    <w:rsid w:val="00FE76A2"/>
    <w:rPr>
      <w:rFonts w:ascii="Arial" w:eastAsiaTheme="minorHAnsi" w:hAnsi="Arial"/>
      <w:sz w:val="24"/>
      <w:lang w:eastAsia="en-US"/>
    </w:rPr>
  </w:style>
  <w:style w:type="paragraph" w:customStyle="1" w:styleId="D17BB891454A402DA4863A2CA3E472E550">
    <w:name w:val="D17BB891454A402DA4863A2CA3E472E550"/>
    <w:rsid w:val="00FE76A2"/>
    <w:rPr>
      <w:rFonts w:ascii="Arial" w:eastAsiaTheme="minorHAnsi" w:hAnsi="Arial"/>
      <w:sz w:val="24"/>
      <w:lang w:eastAsia="en-US"/>
    </w:rPr>
  </w:style>
  <w:style w:type="paragraph" w:customStyle="1" w:styleId="AE4C08B0108C4B1D83020C78E9147E5B45">
    <w:name w:val="AE4C08B0108C4B1D83020C78E9147E5B45"/>
    <w:rsid w:val="00FE76A2"/>
    <w:rPr>
      <w:rFonts w:ascii="Arial" w:eastAsiaTheme="minorHAnsi" w:hAnsi="Arial"/>
      <w:sz w:val="24"/>
      <w:lang w:eastAsia="en-US"/>
    </w:rPr>
  </w:style>
  <w:style w:type="paragraph" w:customStyle="1" w:styleId="59D7731B6F4847C68EE5D7050FD8F27645">
    <w:name w:val="59D7731B6F4847C68EE5D7050FD8F27645"/>
    <w:rsid w:val="00FE76A2"/>
    <w:rPr>
      <w:rFonts w:ascii="Arial" w:eastAsiaTheme="minorHAnsi" w:hAnsi="Arial"/>
      <w:sz w:val="24"/>
      <w:lang w:eastAsia="en-US"/>
    </w:rPr>
  </w:style>
  <w:style w:type="paragraph" w:customStyle="1" w:styleId="E62681E6DCAF488A93AAA32D9B9E5C9445">
    <w:name w:val="E62681E6DCAF488A93AAA32D9B9E5C9445"/>
    <w:rsid w:val="00FE76A2"/>
    <w:rPr>
      <w:rFonts w:ascii="Arial" w:eastAsiaTheme="minorHAnsi" w:hAnsi="Arial"/>
      <w:sz w:val="24"/>
      <w:lang w:eastAsia="en-US"/>
    </w:rPr>
  </w:style>
  <w:style w:type="paragraph" w:customStyle="1" w:styleId="85DA1DA4C3D746958302A6A26C8B427A43">
    <w:name w:val="85DA1DA4C3D746958302A6A26C8B427A43"/>
    <w:rsid w:val="00FE76A2"/>
    <w:rPr>
      <w:rFonts w:ascii="Arial" w:eastAsiaTheme="minorHAnsi" w:hAnsi="Arial"/>
      <w:sz w:val="24"/>
      <w:lang w:eastAsia="en-US"/>
    </w:rPr>
  </w:style>
  <w:style w:type="paragraph" w:customStyle="1" w:styleId="C884F645DF0E4CE3BCDC99B9837FA24342">
    <w:name w:val="C884F645DF0E4CE3BCDC99B9837FA24342"/>
    <w:rsid w:val="00FE76A2"/>
    <w:rPr>
      <w:rFonts w:ascii="Arial" w:eastAsiaTheme="minorHAnsi" w:hAnsi="Arial"/>
      <w:sz w:val="24"/>
      <w:lang w:eastAsia="en-US"/>
    </w:rPr>
  </w:style>
  <w:style w:type="paragraph" w:customStyle="1" w:styleId="1673DA3EB3444C3CB6DDF510A1D3DA9441">
    <w:name w:val="1673DA3EB3444C3CB6DDF510A1D3DA9441"/>
    <w:rsid w:val="00FE76A2"/>
    <w:rPr>
      <w:rFonts w:ascii="Arial" w:eastAsiaTheme="minorHAnsi" w:hAnsi="Arial"/>
      <w:sz w:val="24"/>
      <w:lang w:eastAsia="en-US"/>
    </w:rPr>
  </w:style>
  <w:style w:type="paragraph" w:customStyle="1" w:styleId="79A14B10FCE540259362430269760D2C39">
    <w:name w:val="79A14B10FCE540259362430269760D2C39"/>
    <w:rsid w:val="00FE76A2"/>
    <w:rPr>
      <w:rFonts w:ascii="Arial" w:eastAsiaTheme="minorHAnsi" w:hAnsi="Arial"/>
      <w:sz w:val="24"/>
      <w:lang w:eastAsia="en-US"/>
    </w:rPr>
  </w:style>
  <w:style w:type="paragraph" w:customStyle="1" w:styleId="896521D7EF044A7FA23A51ADB7E46B6531">
    <w:name w:val="896521D7EF044A7FA23A51ADB7E46B6531"/>
    <w:rsid w:val="00FE76A2"/>
    <w:pPr>
      <w:spacing w:after="0"/>
    </w:pPr>
    <w:rPr>
      <w:rFonts w:ascii="Arial" w:eastAsiaTheme="minorHAnsi" w:hAnsi="Arial"/>
      <w:b/>
      <w:color w:val="000000" w:themeColor="text1"/>
      <w:sz w:val="24"/>
      <w:lang w:eastAsia="en-US"/>
    </w:rPr>
  </w:style>
  <w:style w:type="paragraph" w:customStyle="1" w:styleId="9260A8E5EF5945EB9699E1F5D883C10030">
    <w:name w:val="9260A8E5EF5945EB9699E1F5D883C10030"/>
    <w:rsid w:val="00FE76A2"/>
    <w:pPr>
      <w:spacing w:after="0"/>
    </w:pPr>
    <w:rPr>
      <w:rFonts w:ascii="Arial" w:eastAsiaTheme="minorHAnsi" w:hAnsi="Arial"/>
      <w:b/>
      <w:color w:val="000000" w:themeColor="text1"/>
      <w:sz w:val="24"/>
      <w:lang w:eastAsia="en-US"/>
    </w:rPr>
  </w:style>
  <w:style w:type="paragraph" w:customStyle="1" w:styleId="A0EFAE007D9743769BE6CB3F3EF47AAA29">
    <w:name w:val="A0EFAE007D9743769BE6CB3F3EF47AAA29"/>
    <w:rsid w:val="00FE76A2"/>
    <w:pPr>
      <w:spacing w:after="0"/>
    </w:pPr>
    <w:rPr>
      <w:rFonts w:ascii="Arial" w:eastAsiaTheme="minorHAnsi" w:hAnsi="Arial"/>
      <w:b/>
      <w:color w:val="000000" w:themeColor="text1"/>
      <w:sz w:val="24"/>
      <w:lang w:eastAsia="en-US"/>
    </w:rPr>
  </w:style>
  <w:style w:type="paragraph" w:customStyle="1" w:styleId="622E192E4721431C92589FEFEF4E67D117">
    <w:name w:val="622E192E4721431C92589FEFEF4E67D117"/>
    <w:rsid w:val="00FE76A2"/>
    <w:rPr>
      <w:rFonts w:ascii="Arial" w:eastAsiaTheme="minorHAnsi" w:hAnsi="Arial"/>
      <w:sz w:val="24"/>
      <w:lang w:eastAsia="en-US"/>
    </w:rPr>
  </w:style>
  <w:style w:type="paragraph" w:customStyle="1" w:styleId="41DE2931FB3B4B1199DAE7AE7C1EE7AB17">
    <w:name w:val="41DE2931FB3B4B1199DAE7AE7C1EE7AB17"/>
    <w:rsid w:val="00FE76A2"/>
    <w:rPr>
      <w:rFonts w:ascii="Arial" w:eastAsiaTheme="minorHAnsi" w:hAnsi="Arial"/>
      <w:sz w:val="24"/>
      <w:lang w:eastAsia="en-US"/>
    </w:rPr>
  </w:style>
  <w:style w:type="paragraph" w:customStyle="1" w:styleId="8BA8B69AB84642F3BFA0C8A70C0A417F15">
    <w:name w:val="8BA8B69AB84642F3BFA0C8A70C0A417F15"/>
    <w:rsid w:val="00FE76A2"/>
    <w:rPr>
      <w:rFonts w:ascii="Arial" w:eastAsiaTheme="minorHAnsi" w:hAnsi="Arial"/>
      <w:sz w:val="24"/>
      <w:lang w:eastAsia="en-US"/>
    </w:rPr>
  </w:style>
  <w:style w:type="paragraph" w:customStyle="1" w:styleId="1DB9C89DFF74438B92E830D14547389115">
    <w:name w:val="1DB9C89DFF74438B92E830D14547389115"/>
    <w:rsid w:val="00FE76A2"/>
    <w:rPr>
      <w:rFonts w:ascii="Arial" w:eastAsiaTheme="minorHAnsi" w:hAnsi="Arial"/>
      <w:sz w:val="24"/>
      <w:lang w:eastAsia="en-US"/>
    </w:rPr>
  </w:style>
  <w:style w:type="paragraph" w:customStyle="1" w:styleId="E0D4C77393794BDA95CBBDDB44C2058415">
    <w:name w:val="E0D4C77393794BDA95CBBDDB44C2058415"/>
    <w:rsid w:val="00FE76A2"/>
    <w:rPr>
      <w:rFonts w:ascii="Arial" w:eastAsiaTheme="minorHAnsi" w:hAnsi="Arial"/>
      <w:sz w:val="24"/>
      <w:lang w:eastAsia="en-US"/>
    </w:rPr>
  </w:style>
  <w:style w:type="paragraph" w:customStyle="1" w:styleId="6CA128E45E37490EAA6F5C5FA16CBBC415">
    <w:name w:val="6CA128E45E37490EAA6F5C5FA16CBBC415"/>
    <w:rsid w:val="00FE76A2"/>
    <w:rPr>
      <w:rFonts w:ascii="Arial" w:eastAsiaTheme="minorHAnsi" w:hAnsi="Arial"/>
      <w:sz w:val="24"/>
      <w:lang w:eastAsia="en-US"/>
    </w:rPr>
  </w:style>
  <w:style w:type="paragraph" w:customStyle="1" w:styleId="1B242F1B3B5541899572373CAF6152A115">
    <w:name w:val="1B242F1B3B5541899572373CAF6152A115"/>
    <w:rsid w:val="00FE76A2"/>
    <w:rPr>
      <w:rFonts w:ascii="Arial" w:eastAsiaTheme="minorHAnsi" w:hAnsi="Arial"/>
      <w:sz w:val="24"/>
      <w:lang w:eastAsia="en-US"/>
    </w:rPr>
  </w:style>
  <w:style w:type="paragraph" w:customStyle="1" w:styleId="6AAEDA45F4C548ACB36F39A8466E99B015">
    <w:name w:val="6AAEDA45F4C548ACB36F39A8466E99B015"/>
    <w:rsid w:val="00FE76A2"/>
    <w:rPr>
      <w:rFonts w:ascii="Arial" w:eastAsiaTheme="minorHAnsi" w:hAnsi="Arial"/>
      <w:sz w:val="24"/>
      <w:lang w:eastAsia="en-US"/>
    </w:rPr>
  </w:style>
  <w:style w:type="paragraph" w:customStyle="1" w:styleId="6E18AD7AADD041D4B91E6DF9A398708515">
    <w:name w:val="6E18AD7AADD041D4B91E6DF9A398708515"/>
    <w:rsid w:val="00FE76A2"/>
    <w:rPr>
      <w:rFonts w:ascii="Arial" w:eastAsiaTheme="minorHAnsi" w:hAnsi="Arial"/>
      <w:sz w:val="24"/>
      <w:lang w:eastAsia="en-US"/>
    </w:rPr>
  </w:style>
  <w:style w:type="paragraph" w:customStyle="1" w:styleId="8C30931824C74D07B7BE601DA044487215">
    <w:name w:val="8C30931824C74D07B7BE601DA044487215"/>
    <w:rsid w:val="00FE76A2"/>
    <w:rPr>
      <w:rFonts w:ascii="Arial" w:eastAsiaTheme="minorHAnsi" w:hAnsi="Arial"/>
      <w:sz w:val="24"/>
      <w:lang w:eastAsia="en-US"/>
    </w:rPr>
  </w:style>
  <w:style w:type="paragraph" w:customStyle="1" w:styleId="E6FC3C590A8340749CB91056287BC99715">
    <w:name w:val="E6FC3C590A8340749CB91056287BC99715"/>
    <w:rsid w:val="00FE76A2"/>
    <w:rPr>
      <w:rFonts w:ascii="Arial" w:eastAsiaTheme="minorHAnsi" w:hAnsi="Arial"/>
      <w:sz w:val="24"/>
      <w:lang w:eastAsia="en-US"/>
    </w:rPr>
  </w:style>
  <w:style w:type="paragraph" w:customStyle="1" w:styleId="16D9E92EAA4949F4B38FFD40481A72D015">
    <w:name w:val="16D9E92EAA4949F4B38FFD40481A72D015"/>
    <w:rsid w:val="00FE76A2"/>
    <w:rPr>
      <w:rFonts w:ascii="Arial" w:eastAsiaTheme="minorHAnsi" w:hAnsi="Arial"/>
      <w:sz w:val="24"/>
      <w:lang w:eastAsia="en-US"/>
    </w:rPr>
  </w:style>
  <w:style w:type="paragraph" w:customStyle="1" w:styleId="DCCFFE52DE2A4D359489F23D9D8F063615">
    <w:name w:val="DCCFFE52DE2A4D359489F23D9D8F063615"/>
    <w:rsid w:val="00FE76A2"/>
    <w:rPr>
      <w:rFonts w:ascii="Arial" w:eastAsiaTheme="minorHAnsi" w:hAnsi="Arial"/>
      <w:sz w:val="24"/>
      <w:lang w:eastAsia="en-US"/>
    </w:rPr>
  </w:style>
  <w:style w:type="paragraph" w:customStyle="1" w:styleId="6F287E70FBEF405688D3B407E292E0D815">
    <w:name w:val="6F287E70FBEF405688D3B407E292E0D815"/>
    <w:rsid w:val="00FE76A2"/>
    <w:rPr>
      <w:rFonts w:ascii="Arial" w:eastAsiaTheme="minorHAnsi" w:hAnsi="Arial"/>
      <w:sz w:val="24"/>
      <w:lang w:eastAsia="en-US"/>
    </w:rPr>
  </w:style>
  <w:style w:type="paragraph" w:customStyle="1" w:styleId="AA68D2889B6D4F778E97E3AC070C60C815">
    <w:name w:val="AA68D2889B6D4F778E97E3AC070C60C815"/>
    <w:rsid w:val="00FE76A2"/>
    <w:rPr>
      <w:rFonts w:ascii="Arial" w:eastAsiaTheme="minorHAnsi" w:hAnsi="Arial"/>
      <w:sz w:val="24"/>
      <w:lang w:eastAsia="en-US"/>
    </w:rPr>
  </w:style>
  <w:style w:type="paragraph" w:customStyle="1" w:styleId="E843777EB3D843B69774C56CCBDBE86215">
    <w:name w:val="E843777EB3D843B69774C56CCBDBE86215"/>
    <w:rsid w:val="00FE76A2"/>
    <w:rPr>
      <w:rFonts w:ascii="Arial" w:eastAsiaTheme="minorHAnsi" w:hAnsi="Arial"/>
      <w:sz w:val="24"/>
      <w:lang w:eastAsia="en-US"/>
    </w:rPr>
  </w:style>
  <w:style w:type="paragraph" w:customStyle="1" w:styleId="5FB2525267894681BB1BA8455CB845DF15">
    <w:name w:val="5FB2525267894681BB1BA8455CB845DF15"/>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7">
    <w:name w:val="74AD6E3792E14D688C92BDA716D91B8217"/>
    <w:rsid w:val="00FE76A2"/>
    <w:pPr>
      <w:spacing w:after="0"/>
    </w:pPr>
    <w:rPr>
      <w:rFonts w:ascii="Arial" w:eastAsiaTheme="minorHAnsi" w:hAnsi="Arial"/>
      <w:b/>
      <w:color w:val="000000" w:themeColor="text1"/>
      <w:sz w:val="24"/>
      <w:lang w:eastAsia="en-US"/>
    </w:rPr>
  </w:style>
  <w:style w:type="paragraph" w:customStyle="1" w:styleId="43564265EA3C4164A9C09243F9E4352E17">
    <w:name w:val="43564265EA3C4164A9C09243F9E4352E17"/>
    <w:rsid w:val="00FE76A2"/>
    <w:rPr>
      <w:rFonts w:ascii="Arial" w:eastAsiaTheme="minorHAnsi" w:hAnsi="Arial"/>
      <w:sz w:val="24"/>
      <w:lang w:eastAsia="en-US"/>
    </w:rPr>
  </w:style>
  <w:style w:type="paragraph" w:customStyle="1" w:styleId="95E0DCC38A064C58934FB5386DC4403D47">
    <w:name w:val="95E0DCC38A064C58934FB5386DC4403D47"/>
    <w:rsid w:val="00FE76A2"/>
    <w:pPr>
      <w:spacing w:after="0"/>
    </w:pPr>
    <w:rPr>
      <w:rFonts w:ascii="Arial" w:eastAsiaTheme="minorHAnsi" w:hAnsi="Arial"/>
      <w:b/>
      <w:color w:val="000000" w:themeColor="text1"/>
      <w:sz w:val="24"/>
      <w:lang w:eastAsia="en-US"/>
    </w:rPr>
  </w:style>
  <w:style w:type="paragraph" w:customStyle="1" w:styleId="D8372B7F85A24F958B4CF29142F9727547">
    <w:name w:val="D8372B7F85A24F958B4CF29142F9727547"/>
    <w:rsid w:val="00FE76A2"/>
    <w:pPr>
      <w:spacing w:after="0"/>
    </w:pPr>
    <w:rPr>
      <w:rFonts w:ascii="Arial" w:eastAsiaTheme="minorHAnsi" w:hAnsi="Arial"/>
      <w:b/>
      <w:color w:val="000000" w:themeColor="text1"/>
      <w:sz w:val="24"/>
      <w:lang w:eastAsia="en-US"/>
    </w:rPr>
  </w:style>
  <w:style w:type="paragraph" w:customStyle="1" w:styleId="E57A712CEB5443819E0847D1D1E0A21B47">
    <w:name w:val="E57A712CEB5443819E0847D1D1E0A21B47"/>
    <w:rsid w:val="00FE76A2"/>
    <w:pPr>
      <w:spacing w:after="0"/>
    </w:pPr>
    <w:rPr>
      <w:rFonts w:ascii="Arial" w:eastAsiaTheme="minorHAnsi" w:hAnsi="Arial"/>
      <w:b/>
      <w:color w:val="000000" w:themeColor="text1"/>
      <w:sz w:val="24"/>
      <w:lang w:eastAsia="en-US"/>
    </w:rPr>
  </w:style>
  <w:style w:type="paragraph" w:customStyle="1" w:styleId="16F42E566D2343C3A4C9789F85C9324430">
    <w:name w:val="16F42E566D2343C3A4C9789F85C9324430"/>
    <w:rsid w:val="00FE76A2"/>
    <w:pPr>
      <w:spacing w:after="0"/>
    </w:pPr>
    <w:rPr>
      <w:rFonts w:ascii="Arial" w:eastAsiaTheme="minorHAnsi" w:hAnsi="Arial"/>
      <w:b/>
      <w:color w:val="000000" w:themeColor="text1"/>
      <w:sz w:val="24"/>
      <w:lang w:eastAsia="en-US"/>
    </w:rPr>
  </w:style>
  <w:style w:type="paragraph" w:customStyle="1" w:styleId="08FAA5185D9C462BBCE1EB902F1ADDD430">
    <w:name w:val="08FAA5185D9C462BBCE1EB902F1ADDD430"/>
    <w:rsid w:val="00FE76A2"/>
    <w:pPr>
      <w:spacing w:after="0"/>
    </w:pPr>
    <w:rPr>
      <w:rFonts w:ascii="Arial" w:eastAsiaTheme="minorHAnsi" w:hAnsi="Arial"/>
      <w:b/>
      <w:color w:val="000000" w:themeColor="text1"/>
      <w:sz w:val="24"/>
      <w:lang w:eastAsia="en-US"/>
    </w:rPr>
  </w:style>
  <w:style w:type="paragraph" w:customStyle="1" w:styleId="1C2A1A14C06A46C397C764FF16752F7659">
    <w:name w:val="1C2A1A14C06A46C397C764FF16752F7659"/>
    <w:rsid w:val="00FE76A2"/>
    <w:pPr>
      <w:spacing w:after="0"/>
    </w:pPr>
    <w:rPr>
      <w:rFonts w:ascii="Arial" w:eastAsiaTheme="minorHAnsi" w:hAnsi="Arial"/>
      <w:b/>
      <w:color w:val="000000" w:themeColor="text1"/>
      <w:sz w:val="24"/>
      <w:lang w:eastAsia="en-US"/>
    </w:rPr>
  </w:style>
  <w:style w:type="paragraph" w:customStyle="1" w:styleId="BC4A08BD52704849B320D644168B4CE360">
    <w:name w:val="BC4A08BD52704849B320D644168B4CE360"/>
    <w:rsid w:val="00FE76A2"/>
    <w:pPr>
      <w:spacing w:after="0"/>
    </w:pPr>
    <w:rPr>
      <w:rFonts w:ascii="Arial" w:eastAsiaTheme="minorHAnsi" w:hAnsi="Arial"/>
      <w:b/>
      <w:color w:val="000000" w:themeColor="text1"/>
      <w:sz w:val="24"/>
      <w:lang w:eastAsia="en-US"/>
    </w:rPr>
  </w:style>
  <w:style w:type="paragraph" w:customStyle="1" w:styleId="F80809F621284F38A997FFAFDD5DDAD74">
    <w:name w:val="F80809F621284F38A997FFAFDD5DDAD74"/>
    <w:rsid w:val="00FE76A2"/>
    <w:pPr>
      <w:spacing w:after="0"/>
    </w:pPr>
    <w:rPr>
      <w:rFonts w:ascii="Arial" w:eastAsiaTheme="minorHAnsi" w:hAnsi="Arial"/>
      <w:b/>
      <w:color w:val="000000" w:themeColor="text1"/>
      <w:sz w:val="24"/>
      <w:lang w:eastAsia="en-US"/>
    </w:rPr>
  </w:style>
  <w:style w:type="paragraph" w:customStyle="1" w:styleId="ED9D6DE7D9264488819E206C2193B69859">
    <w:name w:val="ED9D6DE7D9264488819E206C2193B69859"/>
    <w:rsid w:val="00FE76A2"/>
    <w:pPr>
      <w:spacing w:after="0"/>
    </w:pPr>
    <w:rPr>
      <w:rFonts w:ascii="Arial" w:eastAsiaTheme="minorHAnsi" w:hAnsi="Arial"/>
      <w:b/>
      <w:color w:val="000000" w:themeColor="text1"/>
      <w:sz w:val="24"/>
      <w:lang w:eastAsia="en-US"/>
    </w:rPr>
  </w:style>
  <w:style w:type="paragraph" w:customStyle="1" w:styleId="C6A0B4A8DD6F4A5A90006B02DCDB8C5551">
    <w:name w:val="C6A0B4A8DD6F4A5A90006B02DCDB8C5551"/>
    <w:rsid w:val="00FE76A2"/>
    <w:rPr>
      <w:rFonts w:ascii="Arial" w:eastAsiaTheme="minorHAnsi" w:hAnsi="Arial"/>
      <w:sz w:val="24"/>
      <w:lang w:eastAsia="en-US"/>
    </w:rPr>
  </w:style>
  <w:style w:type="paragraph" w:customStyle="1" w:styleId="628D1D54DE1A4872AC660A4B53515A0251">
    <w:name w:val="628D1D54DE1A4872AC660A4B53515A0251"/>
    <w:rsid w:val="00FE76A2"/>
    <w:rPr>
      <w:rFonts w:ascii="Arial" w:eastAsiaTheme="minorHAnsi" w:hAnsi="Arial"/>
      <w:sz w:val="24"/>
      <w:lang w:eastAsia="en-US"/>
    </w:rPr>
  </w:style>
  <w:style w:type="paragraph" w:customStyle="1" w:styleId="32ED938C7EB24CDCBF6836BD375621FC51">
    <w:name w:val="32ED938C7EB24CDCBF6836BD375621FC51"/>
    <w:rsid w:val="00FE76A2"/>
    <w:rPr>
      <w:rFonts w:ascii="Arial" w:eastAsiaTheme="minorHAnsi" w:hAnsi="Arial"/>
      <w:sz w:val="24"/>
      <w:lang w:eastAsia="en-US"/>
    </w:rPr>
  </w:style>
  <w:style w:type="paragraph" w:customStyle="1" w:styleId="7FDE970EA94A437180C1BFC76C7FA78051">
    <w:name w:val="7FDE970EA94A437180C1BFC76C7FA78051"/>
    <w:rsid w:val="00FE76A2"/>
    <w:rPr>
      <w:rFonts w:ascii="Arial" w:eastAsiaTheme="minorHAnsi" w:hAnsi="Arial"/>
      <w:sz w:val="24"/>
      <w:lang w:eastAsia="en-US"/>
    </w:rPr>
  </w:style>
  <w:style w:type="paragraph" w:customStyle="1" w:styleId="D17BB891454A402DA4863A2CA3E472E551">
    <w:name w:val="D17BB891454A402DA4863A2CA3E472E551"/>
    <w:rsid w:val="00FE76A2"/>
    <w:rPr>
      <w:rFonts w:ascii="Arial" w:eastAsiaTheme="minorHAnsi" w:hAnsi="Arial"/>
      <w:sz w:val="24"/>
      <w:lang w:eastAsia="en-US"/>
    </w:rPr>
  </w:style>
  <w:style w:type="paragraph" w:customStyle="1" w:styleId="AE4C08B0108C4B1D83020C78E9147E5B46">
    <w:name w:val="AE4C08B0108C4B1D83020C78E9147E5B46"/>
    <w:rsid w:val="00FE76A2"/>
    <w:rPr>
      <w:rFonts w:ascii="Arial" w:eastAsiaTheme="minorHAnsi" w:hAnsi="Arial"/>
      <w:sz w:val="24"/>
      <w:lang w:eastAsia="en-US"/>
    </w:rPr>
  </w:style>
  <w:style w:type="paragraph" w:customStyle="1" w:styleId="59D7731B6F4847C68EE5D7050FD8F27646">
    <w:name w:val="59D7731B6F4847C68EE5D7050FD8F27646"/>
    <w:rsid w:val="00FE76A2"/>
    <w:rPr>
      <w:rFonts w:ascii="Arial" w:eastAsiaTheme="minorHAnsi" w:hAnsi="Arial"/>
      <w:sz w:val="24"/>
      <w:lang w:eastAsia="en-US"/>
    </w:rPr>
  </w:style>
  <w:style w:type="paragraph" w:customStyle="1" w:styleId="E62681E6DCAF488A93AAA32D9B9E5C9446">
    <w:name w:val="E62681E6DCAF488A93AAA32D9B9E5C9446"/>
    <w:rsid w:val="00FE76A2"/>
    <w:rPr>
      <w:rFonts w:ascii="Arial" w:eastAsiaTheme="minorHAnsi" w:hAnsi="Arial"/>
      <w:sz w:val="24"/>
      <w:lang w:eastAsia="en-US"/>
    </w:rPr>
  </w:style>
  <w:style w:type="paragraph" w:customStyle="1" w:styleId="85DA1DA4C3D746958302A6A26C8B427A44">
    <w:name w:val="85DA1DA4C3D746958302A6A26C8B427A44"/>
    <w:rsid w:val="00FE76A2"/>
    <w:rPr>
      <w:rFonts w:ascii="Arial" w:eastAsiaTheme="minorHAnsi" w:hAnsi="Arial"/>
      <w:sz w:val="24"/>
      <w:lang w:eastAsia="en-US"/>
    </w:rPr>
  </w:style>
  <w:style w:type="paragraph" w:customStyle="1" w:styleId="C884F645DF0E4CE3BCDC99B9837FA24343">
    <w:name w:val="C884F645DF0E4CE3BCDC99B9837FA24343"/>
    <w:rsid w:val="00FE76A2"/>
    <w:rPr>
      <w:rFonts w:ascii="Arial" w:eastAsiaTheme="minorHAnsi" w:hAnsi="Arial"/>
      <w:sz w:val="24"/>
      <w:lang w:eastAsia="en-US"/>
    </w:rPr>
  </w:style>
  <w:style w:type="paragraph" w:customStyle="1" w:styleId="1673DA3EB3444C3CB6DDF510A1D3DA9442">
    <w:name w:val="1673DA3EB3444C3CB6DDF510A1D3DA9442"/>
    <w:rsid w:val="00FE76A2"/>
    <w:rPr>
      <w:rFonts w:ascii="Arial" w:eastAsiaTheme="minorHAnsi" w:hAnsi="Arial"/>
      <w:sz w:val="24"/>
      <w:lang w:eastAsia="en-US"/>
    </w:rPr>
  </w:style>
  <w:style w:type="paragraph" w:customStyle="1" w:styleId="79A14B10FCE540259362430269760D2C40">
    <w:name w:val="79A14B10FCE540259362430269760D2C40"/>
    <w:rsid w:val="00FE76A2"/>
    <w:rPr>
      <w:rFonts w:ascii="Arial" w:eastAsiaTheme="minorHAnsi" w:hAnsi="Arial"/>
      <w:sz w:val="24"/>
      <w:lang w:eastAsia="en-US"/>
    </w:rPr>
  </w:style>
  <w:style w:type="paragraph" w:customStyle="1" w:styleId="896521D7EF044A7FA23A51ADB7E46B6532">
    <w:name w:val="896521D7EF044A7FA23A51ADB7E46B6532"/>
    <w:rsid w:val="00FE76A2"/>
    <w:pPr>
      <w:spacing w:after="0"/>
    </w:pPr>
    <w:rPr>
      <w:rFonts w:ascii="Arial" w:eastAsiaTheme="minorHAnsi" w:hAnsi="Arial"/>
      <w:b/>
      <w:color w:val="000000" w:themeColor="text1"/>
      <w:sz w:val="24"/>
      <w:lang w:eastAsia="en-US"/>
    </w:rPr>
  </w:style>
  <w:style w:type="paragraph" w:customStyle="1" w:styleId="9260A8E5EF5945EB9699E1F5D883C10031">
    <w:name w:val="9260A8E5EF5945EB9699E1F5D883C10031"/>
    <w:rsid w:val="00FE76A2"/>
    <w:pPr>
      <w:spacing w:after="0"/>
    </w:pPr>
    <w:rPr>
      <w:rFonts w:ascii="Arial" w:eastAsiaTheme="minorHAnsi" w:hAnsi="Arial"/>
      <w:b/>
      <w:color w:val="000000" w:themeColor="text1"/>
      <w:sz w:val="24"/>
      <w:lang w:eastAsia="en-US"/>
    </w:rPr>
  </w:style>
  <w:style w:type="paragraph" w:customStyle="1" w:styleId="A0EFAE007D9743769BE6CB3F3EF47AAA30">
    <w:name w:val="A0EFAE007D9743769BE6CB3F3EF47AAA30"/>
    <w:rsid w:val="00FE76A2"/>
    <w:pPr>
      <w:spacing w:after="0"/>
    </w:pPr>
    <w:rPr>
      <w:rFonts w:ascii="Arial" w:eastAsiaTheme="minorHAnsi" w:hAnsi="Arial"/>
      <w:b/>
      <w:color w:val="000000" w:themeColor="text1"/>
      <w:sz w:val="24"/>
      <w:lang w:eastAsia="en-US"/>
    </w:rPr>
  </w:style>
  <w:style w:type="paragraph" w:customStyle="1" w:styleId="622E192E4721431C92589FEFEF4E67D118">
    <w:name w:val="622E192E4721431C92589FEFEF4E67D118"/>
    <w:rsid w:val="00FE76A2"/>
    <w:rPr>
      <w:rFonts w:ascii="Arial" w:eastAsiaTheme="minorHAnsi" w:hAnsi="Arial"/>
      <w:sz w:val="24"/>
      <w:lang w:eastAsia="en-US"/>
    </w:rPr>
  </w:style>
  <w:style w:type="paragraph" w:customStyle="1" w:styleId="41DE2931FB3B4B1199DAE7AE7C1EE7AB18">
    <w:name w:val="41DE2931FB3B4B1199DAE7AE7C1EE7AB18"/>
    <w:rsid w:val="00FE76A2"/>
    <w:rPr>
      <w:rFonts w:ascii="Arial" w:eastAsiaTheme="minorHAnsi" w:hAnsi="Arial"/>
      <w:sz w:val="24"/>
      <w:lang w:eastAsia="en-US"/>
    </w:rPr>
  </w:style>
  <w:style w:type="paragraph" w:customStyle="1" w:styleId="8BA8B69AB84642F3BFA0C8A70C0A417F16">
    <w:name w:val="8BA8B69AB84642F3BFA0C8A70C0A417F16"/>
    <w:rsid w:val="00FE76A2"/>
    <w:rPr>
      <w:rFonts w:ascii="Arial" w:eastAsiaTheme="minorHAnsi" w:hAnsi="Arial"/>
      <w:sz w:val="24"/>
      <w:lang w:eastAsia="en-US"/>
    </w:rPr>
  </w:style>
  <w:style w:type="paragraph" w:customStyle="1" w:styleId="1DB9C89DFF74438B92E830D14547389116">
    <w:name w:val="1DB9C89DFF74438B92E830D14547389116"/>
    <w:rsid w:val="00FE76A2"/>
    <w:rPr>
      <w:rFonts w:ascii="Arial" w:eastAsiaTheme="minorHAnsi" w:hAnsi="Arial"/>
      <w:sz w:val="24"/>
      <w:lang w:eastAsia="en-US"/>
    </w:rPr>
  </w:style>
  <w:style w:type="paragraph" w:customStyle="1" w:styleId="E0D4C77393794BDA95CBBDDB44C2058416">
    <w:name w:val="E0D4C77393794BDA95CBBDDB44C2058416"/>
    <w:rsid w:val="00FE76A2"/>
    <w:rPr>
      <w:rFonts w:ascii="Arial" w:eastAsiaTheme="minorHAnsi" w:hAnsi="Arial"/>
      <w:sz w:val="24"/>
      <w:lang w:eastAsia="en-US"/>
    </w:rPr>
  </w:style>
  <w:style w:type="paragraph" w:customStyle="1" w:styleId="6CA128E45E37490EAA6F5C5FA16CBBC416">
    <w:name w:val="6CA128E45E37490EAA6F5C5FA16CBBC416"/>
    <w:rsid w:val="00FE76A2"/>
    <w:rPr>
      <w:rFonts w:ascii="Arial" w:eastAsiaTheme="minorHAnsi" w:hAnsi="Arial"/>
      <w:sz w:val="24"/>
      <w:lang w:eastAsia="en-US"/>
    </w:rPr>
  </w:style>
  <w:style w:type="paragraph" w:customStyle="1" w:styleId="1B242F1B3B5541899572373CAF6152A116">
    <w:name w:val="1B242F1B3B5541899572373CAF6152A116"/>
    <w:rsid w:val="00FE76A2"/>
    <w:rPr>
      <w:rFonts w:ascii="Arial" w:eastAsiaTheme="minorHAnsi" w:hAnsi="Arial"/>
      <w:sz w:val="24"/>
      <w:lang w:eastAsia="en-US"/>
    </w:rPr>
  </w:style>
  <w:style w:type="paragraph" w:customStyle="1" w:styleId="6AAEDA45F4C548ACB36F39A8466E99B016">
    <w:name w:val="6AAEDA45F4C548ACB36F39A8466E99B016"/>
    <w:rsid w:val="00FE76A2"/>
    <w:rPr>
      <w:rFonts w:ascii="Arial" w:eastAsiaTheme="minorHAnsi" w:hAnsi="Arial"/>
      <w:sz w:val="24"/>
      <w:lang w:eastAsia="en-US"/>
    </w:rPr>
  </w:style>
  <w:style w:type="paragraph" w:customStyle="1" w:styleId="6E18AD7AADD041D4B91E6DF9A398708516">
    <w:name w:val="6E18AD7AADD041D4B91E6DF9A398708516"/>
    <w:rsid w:val="00FE76A2"/>
    <w:rPr>
      <w:rFonts w:ascii="Arial" w:eastAsiaTheme="minorHAnsi" w:hAnsi="Arial"/>
      <w:sz w:val="24"/>
      <w:lang w:eastAsia="en-US"/>
    </w:rPr>
  </w:style>
  <w:style w:type="paragraph" w:customStyle="1" w:styleId="8C30931824C74D07B7BE601DA044487216">
    <w:name w:val="8C30931824C74D07B7BE601DA044487216"/>
    <w:rsid w:val="00FE76A2"/>
    <w:rPr>
      <w:rFonts w:ascii="Arial" w:eastAsiaTheme="minorHAnsi" w:hAnsi="Arial"/>
      <w:sz w:val="24"/>
      <w:lang w:eastAsia="en-US"/>
    </w:rPr>
  </w:style>
  <w:style w:type="paragraph" w:customStyle="1" w:styleId="E6FC3C590A8340749CB91056287BC99716">
    <w:name w:val="E6FC3C590A8340749CB91056287BC99716"/>
    <w:rsid w:val="00FE76A2"/>
    <w:rPr>
      <w:rFonts w:ascii="Arial" w:eastAsiaTheme="minorHAnsi" w:hAnsi="Arial"/>
      <w:sz w:val="24"/>
      <w:lang w:eastAsia="en-US"/>
    </w:rPr>
  </w:style>
  <w:style w:type="paragraph" w:customStyle="1" w:styleId="16D9E92EAA4949F4B38FFD40481A72D016">
    <w:name w:val="16D9E92EAA4949F4B38FFD40481A72D016"/>
    <w:rsid w:val="00FE76A2"/>
    <w:rPr>
      <w:rFonts w:ascii="Arial" w:eastAsiaTheme="minorHAnsi" w:hAnsi="Arial"/>
      <w:sz w:val="24"/>
      <w:lang w:eastAsia="en-US"/>
    </w:rPr>
  </w:style>
  <w:style w:type="paragraph" w:customStyle="1" w:styleId="DCCFFE52DE2A4D359489F23D9D8F063616">
    <w:name w:val="DCCFFE52DE2A4D359489F23D9D8F063616"/>
    <w:rsid w:val="00FE76A2"/>
    <w:rPr>
      <w:rFonts w:ascii="Arial" w:eastAsiaTheme="minorHAnsi" w:hAnsi="Arial"/>
      <w:sz w:val="24"/>
      <w:lang w:eastAsia="en-US"/>
    </w:rPr>
  </w:style>
  <w:style w:type="paragraph" w:customStyle="1" w:styleId="6F287E70FBEF405688D3B407E292E0D816">
    <w:name w:val="6F287E70FBEF405688D3B407E292E0D816"/>
    <w:rsid w:val="00FE76A2"/>
    <w:rPr>
      <w:rFonts w:ascii="Arial" w:eastAsiaTheme="minorHAnsi" w:hAnsi="Arial"/>
      <w:sz w:val="24"/>
      <w:lang w:eastAsia="en-US"/>
    </w:rPr>
  </w:style>
  <w:style w:type="paragraph" w:customStyle="1" w:styleId="AA68D2889B6D4F778E97E3AC070C60C816">
    <w:name w:val="AA68D2889B6D4F778E97E3AC070C60C816"/>
    <w:rsid w:val="00FE76A2"/>
    <w:rPr>
      <w:rFonts w:ascii="Arial" w:eastAsiaTheme="minorHAnsi" w:hAnsi="Arial"/>
      <w:sz w:val="24"/>
      <w:lang w:eastAsia="en-US"/>
    </w:rPr>
  </w:style>
  <w:style w:type="paragraph" w:customStyle="1" w:styleId="E843777EB3D843B69774C56CCBDBE86216">
    <w:name w:val="E843777EB3D843B69774C56CCBDBE86216"/>
    <w:rsid w:val="00FE76A2"/>
    <w:rPr>
      <w:rFonts w:ascii="Arial" w:eastAsiaTheme="minorHAnsi" w:hAnsi="Arial"/>
      <w:sz w:val="24"/>
      <w:lang w:eastAsia="en-US"/>
    </w:rPr>
  </w:style>
  <w:style w:type="paragraph" w:customStyle="1" w:styleId="5FB2525267894681BB1BA8455CB845DF16">
    <w:name w:val="5FB2525267894681BB1BA8455CB845DF16"/>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8">
    <w:name w:val="74AD6E3792E14D688C92BDA716D91B8218"/>
    <w:rsid w:val="00FE76A2"/>
    <w:pPr>
      <w:spacing w:after="0"/>
    </w:pPr>
    <w:rPr>
      <w:rFonts w:ascii="Arial" w:eastAsiaTheme="minorHAnsi" w:hAnsi="Arial"/>
      <w:b/>
      <w:color w:val="000000" w:themeColor="text1"/>
      <w:sz w:val="24"/>
      <w:lang w:eastAsia="en-US"/>
    </w:rPr>
  </w:style>
  <w:style w:type="paragraph" w:customStyle="1" w:styleId="43564265EA3C4164A9C09243F9E4352E18">
    <w:name w:val="43564265EA3C4164A9C09243F9E4352E18"/>
    <w:rsid w:val="00FE76A2"/>
    <w:rPr>
      <w:rFonts w:ascii="Arial" w:eastAsiaTheme="minorHAnsi" w:hAnsi="Arial"/>
      <w:sz w:val="24"/>
      <w:lang w:eastAsia="en-US"/>
    </w:rPr>
  </w:style>
  <w:style w:type="paragraph" w:customStyle="1" w:styleId="95E0DCC38A064C58934FB5386DC4403D48">
    <w:name w:val="95E0DCC38A064C58934FB5386DC4403D48"/>
    <w:rsid w:val="00FE76A2"/>
    <w:pPr>
      <w:spacing w:after="0"/>
    </w:pPr>
    <w:rPr>
      <w:rFonts w:ascii="Arial" w:eastAsiaTheme="minorHAnsi" w:hAnsi="Arial"/>
      <w:b/>
      <w:color w:val="000000" w:themeColor="text1"/>
      <w:sz w:val="24"/>
      <w:lang w:eastAsia="en-US"/>
    </w:rPr>
  </w:style>
  <w:style w:type="paragraph" w:customStyle="1" w:styleId="D8372B7F85A24F958B4CF29142F9727548">
    <w:name w:val="D8372B7F85A24F958B4CF29142F9727548"/>
    <w:rsid w:val="00FE76A2"/>
    <w:pPr>
      <w:spacing w:after="0"/>
    </w:pPr>
    <w:rPr>
      <w:rFonts w:ascii="Arial" w:eastAsiaTheme="minorHAnsi" w:hAnsi="Arial"/>
      <w:b/>
      <w:color w:val="000000" w:themeColor="text1"/>
      <w:sz w:val="24"/>
      <w:lang w:eastAsia="en-US"/>
    </w:rPr>
  </w:style>
  <w:style w:type="paragraph" w:customStyle="1" w:styleId="E57A712CEB5443819E0847D1D1E0A21B48">
    <w:name w:val="E57A712CEB5443819E0847D1D1E0A21B48"/>
    <w:rsid w:val="00FE76A2"/>
    <w:pPr>
      <w:spacing w:after="0"/>
    </w:pPr>
    <w:rPr>
      <w:rFonts w:ascii="Arial" w:eastAsiaTheme="minorHAnsi" w:hAnsi="Arial"/>
      <w:b/>
      <w:color w:val="000000" w:themeColor="text1"/>
      <w:sz w:val="24"/>
      <w:lang w:eastAsia="en-US"/>
    </w:rPr>
  </w:style>
  <w:style w:type="paragraph" w:customStyle="1" w:styleId="16F42E566D2343C3A4C9789F85C9324431">
    <w:name w:val="16F42E566D2343C3A4C9789F85C9324431"/>
    <w:rsid w:val="00FE76A2"/>
    <w:pPr>
      <w:spacing w:after="0"/>
    </w:pPr>
    <w:rPr>
      <w:rFonts w:ascii="Arial" w:eastAsiaTheme="minorHAnsi" w:hAnsi="Arial"/>
      <w:b/>
      <w:color w:val="000000" w:themeColor="text1"/>
      <w:sz w:val="24"/>
      <w:lang w:eastAsia="en-US"/>
    </w:rPr>
  </w:style>
  <w:style w:type="paragraph" w:customStyle="1" w:styleId="08FAA5185D9C462BBCE1EB902F1ADDD431">
    <w:name w:val="08FAA5185D9C462BBCE1EB902F1ADDD431"/>
    <w:rsid w:val="00FE76A2"/>
    <w:pPr>
      <w:spacing w:after="0"/>
    </w:pPr>
    <w:rPr>
      <w:rFonts w:ascii="Arial" w:eastAsiaTheme="minorHAnsi" w:hAnsi="Arial"/>
      <w:b/>
      <w:color w:val="000000" w:themeColor="text1"/>
      <w:sz w:val="24"/>
      <w:lang w:eastAsia="en-US"/>
    </w:rPr>
  </w:style>
  <w:style w:type="paragraph" w:customStyle="1" w:styleId="1C2A1A14C06A46C397C764FF16752F7660">
    <w:name w:val="1C2A1A14C06A46C397C764FF16752F7660"/>
    <w:rsid w:val="00FE76A2"/>
    <w:pPr>
      <w:spacing w:after="0"/>
    </w:pPr>
    <w:rPr>
      <w:rFonts w:ascii="Arial" w:eastAsiaTheme="minorHAnsi" w:hAnsi="Arial"/>
      <w:b/>
      <w:color w:val="000000" w:themeColor="text1"/>
      <w:sz w:val="24"/>
      <w:lang w:eastAsia="en-US"/>
    </w:rPr>
  </w:style>
  <w:style w:type="paragraph" w:customStyle="1" w:styleId="BC4A08BD52704849B320D644168B4CE361">
    <w:name w:val="BC4A08BD52704849B320D644168B4CE361"/>
    <w:rsid w:val="00FE76A2"/>
    <w:pPr>
      <w:spacing w:after="0"/>
    </w:pPr>
    <w:rPr>
      <w:rFonts w:ascii="Arial" w:eastAsiaTheme="minorHAnsi" w:hAnsi="Arial"/>
      <w:b/>
      <w:color w:val="000000" w:themeColor="text1"/>
      <w:sz w:val="24"/>
      <w:lang w:eastAsia="en-US"/>
    </w:rPr>
  </w:style>
  <w:style w:type="paragraph" w:customStyle="1" w:styleId="F80809F621284F38A997FFAFDD5DDAD75">
    <w:name w:val="F80809F621284F38A997FFAFDD5DDAD75"/>
    <w:rsid w:val="00FE76A2"/>
    <w:pPr>
      <w:spacing w:after="0"/>
    </w:pPr>
    <w:rPr>
      <w:rFonts w:ascii="Arial" w:eastAsiaTheme="minorHAnsi" w:hAnsi="Arial"/>
      <w:b/>
      <w:color w:val="000000" w:themeColor="text1"/>
      <w:sz w:val="24"/>
      <w:lang w:eastAsia="en-US"/>
    </w:rPr>
  </w:style>
  <w:style w:type="paragraph" w:customStyle="1" w:styleId="ED9D6DE7D9264488819E206C2193B69860">
    <w:name w:val="ED9D6DE7D9264488819E206C2193B69860"/>
    <w:rsid w:val="00FE76A2"/>
    <w:pPr>
      <w:spacing w:after="0"/>
    </w:pPr>
    <w:rPr>
      <w:rFonts w:ascii="Arial" w:eastAsiaTheme="minorHAnsi" w:hAnsi="Arial"/>
      <w:b/>
      <w:color w:val="000000" w:themeColor="text1"/>
      <w:sz w:val="24"/>
      <w:lang w:eastAsia="en-US"/>
    </w:rPr>
  </w:style>
  <w:style w:type="paragraph" w:customStyle="1" w:styleId="C6A0B4A8DD6F4A5A90006B02DCDB8C5552">
    <w:name w:val="C6A0B4A8DD6F4A5A90006B02DCDB8C5552"/>
    <w:rsid w:val="00FE76A2"/>
    <w:rPr>
      <w:rFonts w:ascii="Arial" w:eastAsiaTheme="minorHAnsi" w:hAnsi="Arial"/>
      <w:sz w:val="24"/>
      <w:lang w:eastAsia="en-US"/>
    </w:rPr>
  </w:style>
  <w:style w:type="paragraph" w:customStyle="1" w:styleId="628D1D54DE1A4872AC660A4B53515A0252">
    <w:name w:val="628D1D54DE1A4872AC660A4B53515A0252"/>
    <w:rsid w:val="00FE76A2"/>
    <w:rPr>
      <w:rFonts w:ascii="Arial" w:eastAsiaTheme="minorHAnsi" w:hAnsi="Arial"/>
      <w:sz w:val="24"/>
      <w:lang w:eastAsia="en-US"/>
    </w:rPr>
  </w:style>
  <w:style w:type="paragraph" w:customStyle="1" w:styleId="32ED938C7EB24CDCBF6836BD375621FC52">
    <w:name w:val="32ED938C7EB24CDCBF6836BD375621FC52"/>
    <w:rsid w:val="00FE76A2"/>
    <w:rPr>
      <w:rFonts w:ascii="Arial" w:eastAsiaTheme="minorHAnsi" w:hAnsi="Arial"/>
      <w:sz w:val="24"/>
      <w:lang w:eastAsia="en-US"/>
    </w:rPr>
  </w:style>
  <w:style w:type="paragraph" w:customStyle="1" w:styleId="7FDE970EA94A437180C1BFC76C7FA78052">
    <w:name w:val="7FDE970EA94A437180C1BFC76C7FA78052"/>
    <w:rsid w:val="00FE76A2"/>
    <w:rPr>
      <w:rFonts w:ascii="Arial" w:eastAsiaTheme="minorHAnsi" w:hAnsi="Arial"/>
      <w:sz w:val="24"/>
      <w:lang w:eastAsia="en-US"/>
    </w:rPr>
  </w:style>
  <w:style w:type="paragraph" w:customStyle="1" w:styleId="D17BB891454A402DA4863A2CA3E472E552">
    <w:name w:val="D17BB891454A402DA4863A2CA3E472E552"/>
    <w:rsid w:val="00FE76A2"/>
    <w:rPr>
      <w:rFonts w:ascii="Arial" w:eastAsiaTheme="minorHAnsi" w:hAnsi="Arial"/>
      <w:sz w:val="24"/>
      <w:lang w:eastAsia="en-US"/>
    </w:rPr>
  </w:style>
  <w:style w:type="paragraph" w:customStyle="1" w:styleId="AE4C08B0108C4B1D83020C78E9147E5B47">
    <w:name w:val="AE4C08B0108C4B1D83020C78E9147E5B47"/>
    <w:rsid w:val="00FE76A2"/>
    <w:rPr>
      <w:rFonts w:ascii="Arial" w:eastAsiaTheme="minorHAnsi" w:hAnsi="Arial"/>
      <w:sz w:val="24"/>
      <w:lang w:eastAsia="en-US"/>
    </w:rPr>
  </w:style>
  <w:style w:type="paragraph" w:customStyle="1" w:styleId="59D7731B6F4847C68EE5D7050FD8F27647">
    <w:name w:val="59D7731B6F4847C68EE5D7050FD8F27647"/>
    <w:rsid w:val="00FE76A2"/>
    <w:rPr>
      <w:rFonts w:ascii="Arial" w:eastAsiaTheme="minorHAnsi" w:hAnsi="Arial"/>
      <w:sz w:val="24"/>
      <w:lang w:eastAsia="en-US"/>
    </w:rPr>
  </w:style>
  <w:style w:type="paragraph" w:customStyle="1" w:styleId="E62681E6DCAF488A93AAA32D9B9E5C9447">
    <w:name w:val="E62681E6DCAF488A93AAA32D9B9E5C9447"/>
    <w:rsid w:val="00FE76A2"/>
    <w:rPr>
      <w:rFonts w:ascii="Arial" w:eastAsiaTheme="minorHAnsi" w:hAnsi="Arial"/>
      <w:sz w:val="24"/>
      <w:lang w:eastAsia="en-US"/>
    </w:rPr>
  </w:style>
  <w:style w:type="paragraph" w:customStyle="1" w:styleId="85DA1DA4C3D746958302A6A26C8B427A45">
    <w:name w:val="85DA1DA4C3D746958302A6A26C8B427A45"/>
    <w:rsid w:val="00FE76A2"/>
    <w:rPr>
      <w:rFonts w:ascii="Arial" w:eastAsiaTheme="minorHAnsi" w:hAnsi="Arial"/>
      <w:sz w:val="24"/>
      <w:lang w:eastAsia="en-US"/>
    </w:rPr>
  </w:style>
  <w:style w:type="paragraph" w:customStyle="1" w:styleId="C884F645DF0E4CE3BCDC99B9837FA24344">
    <w:name w:val="C884F645DF0E4CE3BCDC99B9837FA24344"/>
    <w:rsid w:val="00FE76A2"/>
    <w:rPr>
      <w:rFonts w:ascii="Arial" w:eastAsiaTheme="minorHAnsi" w:hAnsi="Arial"/>
      <w:sz w:val="24"/>
      <w:lang w:eastAsia="en-US"/>
    </w:rPr>
  </w:style>
  <w:style w:type="paragraph" w:customStyle="1" w:styleId="1673DA3EB3444C3CB6DDF510A1D3DA9443">
    <w:name w:val="1673DA3EB3444C3CB6DDF510A1D3DA9443"/>
    <w:rsid w:val="00FE76A2"/>
    <w:rPr>
      <w:rFonts w:ascii="Arial" w:eastAsiaTheme="minorHAnsi" w:hAnsi="Arial"/>
      <w:sz w:val="24"/>
      <w:lang w:eastAsia="en-US"/>
    </w:rPr>
  </w:style>
  <w:style w:type="paragraph" w:customStyle="1" w:styleId="79A14B10FCE540259362430269760D2C41">
    <w:name w:val="79A14B10FCE540259362430269760D2C41"/>
    <w:rsid w:val="00FE76A2"/>
    <w:rPr>
      <w:rFonts w:ascii="Arial" w:eastAsiaTheme="minorHAnsi" w:hAnsi="Arial"/>
      <w:sz w:val="24"/>
      <w:lang w:eastAsia="en-US"/>
    </w:rPr>
  </w:style>
  <w:style w:type="paragraph" w:customStyle="1" w:styleId="896521D7EF044A7FA23A51ADB7E46B6533">
    <w:name w:val="896521D7EF044A7FA23A51ADB7E46B6533"/>
    <w:rsid w:val="00FE76A2"/>
    <w:pPr>
      <w:spacing w:after="0"/>
    </w:pPr>
    <w:rPr>
      <w:rFonts w:ascii="Arial" w:eastAsiaTheme="minorHAnsi" w:hAnsi="Arial"/>
      <w:b/>
      <w:color w:val="000000" w:themeColor="text1"/>
      <w:sz w:val="24"/>
      <w:lang w:eastAsia="en-US"/>
    </w:rPr>
  </w:style>
  <w:style w:type="paragraph" w:customStyle="1" w:styleId="9260A8E5EF5945EB9699E1F5D883C10032">
    <w:name w:val="9260A8E5EF5945EB9699E1F5D883C10032"/>
    <w:rsid w:val="00FE76A2"/>
    <w:pPr>
      <w:spacing w:after="0"/>
    </w:pPr>
    <w:rPr>
      <w:rFonts w:ascii="Arial" w:eastAsiaTheme="minorHAnsi" w:hAnsi="Arial"/>
      <w:b/>
      <w:color w:val="000000" w:themeColor="text1"/>
      <w:sz w:val="24"/>
      <w:lang w:eastAsia="en-US"/>
    </w:rPr>
  </w:style>
  <w:style w:type="paragraph" w:customStyle="1" w:styleId="A0EFAE007D9743769BE6CB3F3EF47AAA31">
    <w:name w:val="A0EFAE007D9743769BE6CB3F3EF47AAA31"/>
    <w:rsid w:val="00FE76A2"/>
    <w:pPr>
      <w:spacing w:after="0"/>
    </w:pPr>
    <w:rPr>
      <w:rFonts w:ascii="Arial" w:eastAsiaTheme="minorHAnsi" w:hAnsi="Arial"/>
      <w:b/>
      <w:color w:val="000000" w:themeColor="text1"/>
      <w:sz w:val="24"/>
      <w:lang w:eastAsia="en-US"/>
    </w:rPr>
  </w:style>
  <w:style w:type="paragraph" w:customStyle="1" w:styleId="622E192E4721431C92589FEFEF4E67D119">
    <w:name w:val="622E192E4721431C92589FEFEF4E67D119"/>
    <w:rsid w:val="00FE76A2"/>
    <w:rPr>
      <w:rFonts w:ascii="Arial" w:eastAsiaTheme="minorHAnsi" w:hAnsi="Arial"/>
      <w:sz w:val="24"/>
      <w:lang w:eastAsia="en-US"/>
    </w:rPr>
  </w:style>
  <w:style w:type="paragraph" w:customStyle="1" w:styleId="41DE2931FB3B4B1199DAE7AE7C1EE7AB19">
    <w:name w:val="41DE2931FB3B4B1199DAE7AE7C1EE7AB19"/>
    <w:rsid w:val="00FE76A2"/>
    <w:rPr>
      <w:rFonts w:ascii="Arial" w:eastAsiaTheme="minorHAnsi" w:hAnsi="Arial"/>
      <w:sz w:val="24"/>
      <w:lang w:eastAsia="en-US"/>
    </w:rPr>
  </w:style>
  <w:style w:type="paragraph" w:customStyle="1" w:styleId="8BA8B69AB84642F3BFA0C8A70C0A417F17">
    <w:name w:val="8BA8B69AB84642F3BFA0C8A70C0A417F17"/>
    <w:rsid w:val="00FE76A2"/>
    <w:rPr>
      <w:rFonts w:ascii="Arial" w:eastAsiaTheme="minorHAnsi" w:hAnsi="Arial"/>
      <w:sz w:val="24"/>
      <w:lang w:eastAsia="en-US"/>
    </w:rPr>
  </w:style>
  <w:style w:type="paragraph" w:customStyle="1" w:styleId="1DB9C89DFF74438B92E830D14547389117">
    <w:name w:val="1DB9C89DFF74438B92E830D14547389117"/>
    <w:rsid w:val="00FE76A2"/>
    <w:rPr>
      <w:rFonts w:ascii="Arial" w:eastAsiaTheme="minorHAnsi" w:hAnsi="Arial"/>
      <w:sz w:val="24"/>
      <w:lang w:eastAsia="en-US"/>
    </w:rPr>
  </w:style>
  <w:style w:type="paragraph" w:customStyle="1" w:styleId="E0D4C77393794BDA95CBBDDB44C2058417">
    <w:name w:val="E0D4C77393794BDA95CBBDDB44C2058417"/>
    <w:rsid w:val="00FE76A2"/>
    <w:rPr>
      <w:rFonts w:ascii="Arial" w:eastAsiaTheme="minorHAnsi" w:hAnsi="Arial"/>
      <w:sz w:val="24"/>
      <w:lang w:eastAsia="en-US"/>
    </w:rPr>
  </w:style>
  <w:style w:type="paragraph" w:customStyle="1" w:styleId="6CA128E45E37490EAA6F5C5FA16CBBC417">
    <w:name w:val="6CA128E45E37490EAA6F5C5FA16CBBC417"/>
    <w:rsid w:val="00FE76A2"/>
    <w:rPr>
      <w:rFonts w:ascii="Arial" w:eastAsiaTheme="minorHAnsi" w:hAnsi="Arial"/>
      <w:sz w:val="24"/>
      <w:lang w:eastAsia="en-US"/>
    </w:rPr>
  </w:style>
  <w:style w:type="paragraph" w:customStyle="1" w:styleId="1B242F1B3B5541899572373CAF6152A117">
    <w:name w:val="1B242F1B3B5541899572373CAF6152A117"/>
    <w:rsid w:val="00FE76A2"/>
    <w:rPr>
      <w:rFonts w:ascii="Arial" w:eastAsiaTheme="minorHAnsi" w:hAnsi="Arial"/>
      <w:sz w:val="24"/>
      <w:lang w:eastAsia="en-US"/>
    </w:rPr>
  </w:style>
  <w:style w:type="paragraph" w:customStyle="1" w:styleId="6AAEDA45F4C548ACB36F39A8466E99B017">
    <w:name w:val="6AAEDA45F4C548ACB36F39A8466E99B017"/>
    <w:rsid w:val="00FE76A2"/>
    <w:rPr>
      <w:rFonts w:ascii="Arial" w:eastAsiaTheme="minorHAnsi" w:hAnsi="Arial"/>
      <w:sz w:val="24"/>
      <w:lang w:eastAsia="en-US"/>
    </w:rPr>
  </w:style>
  <w:style w:type="paragraph" w:customStyle="1" w:styleId="6E18AD7AADD041D4B91E6DF9A398708517">
    <w:name w:val="6E18AD7AADD041D4B91E6DF9A398708517"/>
    <w:rsid w:val="00FE76A2"/>
    <w:rPr>
      <w:rFonts w:ascii="Arial" w:eastAsiaTheme="minorHAnsi" w:hAnsi="Arial"/>
      <w:sz w:val="24"/>
      <w:lang w:eastAsia="en-US"/>
    </w:rPr>
  </w:style>
  <w:style w:type="paragraph" w:customStyle="1" w:styleId="8C30931824C74D07B7BE601DA044487217">
    <w:name w:val="8C30931824C74D07B7BE601DA044487217"/>
    <w:rsid w:val="00FE76A2"/>
    <w:rPr>
      <w:rFonts w:ascii="Arial" w:eastAsiaTheme="minorHAnsi" w:hAnsi="Arial"/>
      <w:sz w:val="24"/>
      <w:lang w:eastAsia="en-US"/>
    </w:rPr>
  </w:style>
  <w:style w:type="paragraph" w:customStyle="1" w:styleId="E6FC3C590A8340749CB91056287BC99717">
    <w:name w:val="E6FC3C590A8340749CB91056287BC99717"/>
    <w:rsid w:val="00FE76A2"/>
    <w:rPr>
      <w:rFonts w:ascii="Arial" w:eastAsiaTheme="minorHAnsi" w:hAnsi="Arial"/>
      <w:sz w:val="24"/>
      <w:lang w:eastAsia="en-US"/>
    </w:rPr>
  </w:style>
  <w:style w:type="paragraph" w:customStyle="1" w:styleId="16D9E92EAA4949F4B38FFD40481A72D017">
    <w:name w:val="16D9E92EAA4949F4B38FFD40481A72D017"/>
    <w:rsid w:val="00FE76A2"/>
    <w:rPr>
      <w:rFonts w:ascii="Arial" w:eastAsiaTheme="minorHAnsi" w:hAnsi="Arial"/>
      <w:sz w:val="24"/>
      <w:lang w:eastAsia="en-US"/>
    </w:rPr>
  </w:style>
  <w:style w:type="paragraph" w:customStyle="1" w:styleId="DCCFFE52DE2A4D359489F23D9D8F063617">
    <w:name w:val="DCCFFE52DE2A4D359489F23D9D8F063617"/>
    <w:rsid w:val="00FE76A2"/>
    <w:rPr>
      <w:rFonts w:ascii="Arial" w:eastAsiaTheme="minorHAnsi" w:hAnsi="Arial"/>
      <w:sz w:val="24"/>
      <w:lang w:eastAsia="en-US"/>
    </w:rPr>
  </w:style>
  <w:style w:type="paragraph" w:customStyle="1" w:styleId="6F287E70FBEF405688D3B407E292E0D817">
    <w:name w:val="6F287E70FBEF405688D3B407E292E0D817"/>
    <w:rsid w:val="00FE76A2"/>
    <w:rPr>
      <w:rFonts w:ascii="Arial" w:eastAsiaTheme="minorHAnsi" w:hAnsi="Arial"/>
      <w:sz w:val="24"/>
      <w:lang w:eastAsia="en-US"/>
    </w:rPr>
  </w:style>
  <w:style w:type="paragraph" w:customStyle="1" w:styleId="AA68D2889B6D4F778E97E3AC070C60C817">
    <w:name w:val="AA68D2889B6D4F778E97E3AC070C60C817"/>
    <w:rsid w:val="00FE76A2"/>
    <w:rPr>
      <w:rFonts w:ascii="Arial" w:eastAsiaTheme="minorHAnsi" w:hAnsi="Arial"/>
      <w:sz w:val="24"/>
      <w:lang w:eastAsia="en-US"/>
    </w:rPr>
  </w:style>
  <w:style w:type="paragraph" w:customStyle="1" w:styleId="E843777EB3D843B69774C56CCBDBE86217">
    <w:name w:val="E843777EB3D843B69774C56CCBDBE86217"/>
    <w:rsid w:val="00FE76A2"/>
    <w:rPr>
      <w:rFonts w:ascii="Arial" w:eastAsiaTheme="minorHAnsi" w:hAnsi="Arial"/>
      <w:sz w:val="24"/>
      <w:lang w:eastAsia="en-US"/>
    </w:rPr>
  </w:style>
  <w:style w:type="paragraph" w:customStyle="1" w:styleId="5FB2525267894681BB1BA8455CB845DF17">
    <w:name w:val="5FB2525267894681BB1BA8455CB845DF17"/>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9">
    <w:name w:val="74AD6E3792E14D688C92BDA716D91B8219"/>
    <w:rsid w:val="00FE76A2"/>
    <w:pPr>
      <w:spacing w:after="0"/>
    </w:pPr>
    <w:rPr>
      <w:rFonts w:ascii="Arial" w:eastAsiaTheme="minorHAnsi" w:hAnsi="Arial"/>
      <w:b/>
      <w:color w:val="000000" w:themeColor="text1"/>
      <w:sz w:val="24"/>
      <w:lang w:eastAsia="en-US"/>
    </w:rPr>
  </w:style>
  <w:style w:type="paragraph" w:customStyle="1" w:styleId="43564265EA3C4164A9C09243F9E4352E19">
    <w:name w:val="43564265EA3C4164A9C09243F9E4352E19"/>
    <w:rsid w:val="00FE76A2"/>
    <w:rPr>
      <w:rFonts w:ascii="Arial" w:eastAsiaTheme="minorHAnsi" w:hAnsi="Arial"/>
      <w:sz w:val="24"/>
      <w:lang w:eastAsia="en-US"/>
    </w:rPr>
  </w:style>
  <w:style w:type="paragraph" w:customStyle="1" w:styleId="95E0DCC38A064C58934FB5386DC4403D49">
    <w:name w:val="95E0DCC38A064C58934FB5386DC4403D49"/>
    <w:rsid w:val="00FE76A2"/>
    <w:pPr>
      <w:spacing w:after="0"/>
    </w:pPr>
    <w:rPr>
      <w:rFonts w:ascii="Arial" w:eastAsiaTheme="minorHAnsi" w:hAnsi="Arial"/>
      <w:b/>
      <w:color w:val="000000" w:themeColor="text1"/>
      <w:sz w:val="24"/>
      <w:lang w:eastAsia="en-US"/>
    </w:rPr>
  </w:style>
  <w:style w:type="paragraph" w:customStyle="1" w:styleId="D8372B7F85A24F958B4CF29142F9727549">
    <w:name w:val="D8372B7F85A24F958B4CF29142F9727549"/>
    <w:rsid w:val="00FE76A2"/>
    <w:pPr>
      <w:spacing w:after="0"/>
    </w:pPr>
    <w:rPr>
      <w:rFonts w:ascii="Arial" w:eastAsiaTheme="minorHAnsi" w:hAnsi="Arial"/>
      <w:b/>
      <w:color w:val="000000" w:themeColor="text1"/>
      <w:sz w:val="24"/>
      <w:lang w:eastAsia="en-US"/>
    </w:rPr>
  </w:style>
  <w:style w:type="paragraph" w:customStyle="1" w:styleId="E57A712CEB5443819E0847D1D1E0A21B49">
    <w:name w:val="E57A712CEB5443819E0847D1D1E0A21B49"/>
    <w:rsid w:val="00FE76A2"/>
    <w:pPr>
      <w:spacing w:after="0"/>
    </w:pPr>
    <w:rPr>
      <w:rFonts w:ascii="Arial" w:eastAsiaTheme="minorHAnsi" w:hAnsi="Arial"/>
      <w:b/>
      <w:color w:val="000000" w:themeColor="text1"/>
      <w:sz w:val="24"/>
      <w:lang w:eastAsia="en-US"/>
    </w:rPr>
  </w:style>
  <w:style w:type="paragraph" w:customStyle="1" w:styleId="16F42E566D2343C3A4C9789F85C9324432">
    <w:name w:val="16F42E566D2343C3A4C9789F85C9324432"/>
    <w:rsid w:val="00FE76A2"/>
    <w:pPr>
      <w:spacing w:after="0"/>
    </w:pPr>
    <w:rPr>
      <w:rFonts w:ascii="Arial" w:eastAsiaTheme="minorHAnsi" w:hAnsi="Arial"/>
      <w:b/>
      <w:color w:val="000000" w:themeColor="text1"/>
      <w:sz w:val="24"/>
      <w:lang w:eastAsia="en-US"/>
    </w:rPr>
  </w:style>
  <w:style w:type="paragraph" w:customStyle="1" w:styleId="08FAA5185D9C462BBCE1EB902F1ADDD432">
    <w:name w:val="08FAA5185D9C462BBCE1EB902F1ADDD432"/>
    <w:rsid w:val="00FE76A2"/>
    <w:pPr>
      <w:spacing w:after="0"/>
    </w:pPr>
    <w:rPr>
      <w:rFonts w:ascii="Arial" w:eastAsiaTheme="minorHAnsi" w:hAnsi="Arial"/>
      <w:b/>
      <w:color w:val="000000" w:themeColor="text1"/>
      <w:sz w:val="24"/>
      <w:lang w:eastAsia="en-US"/>
    </w:rPr>
  </w:style>
  <w:style w:type="paragraph" w:customStyle="1" w:styleId="1C2A1A14C06A46C397C764FF16752F7661">
    <w:name w:val="1C2A1A14C06A46C397C764FF16752F7661"/>
    <w:rsid w:val="00FE76A2"/>
    <w:pPr>
      <w:spacing w:after="0"/>
    </w:pPr>
    <w:rPr>
      <w:rFonts w:ascii="Arial" w:eastAsiaTheme="minorHAnsi" w:hAnsi="Arial"/>
      <w:b/>
      <w:color w:val="000000" w:themeColor="text1"/>
      <w:sz w:val="24"/>
      <w:lang w:eastAsia="en-US"/>
    </w:rPr>
  </w:style>
  <w:style w:type="paragraph" w:customStyle="1" w:styleId="BC4A08BD52704849B320D644168B4CE362">
    <w:name w:val="BC4A08BD52704849B320D644168B4CE362"/>
    <w:rsid w:val="00FE76A2"/>
    <w:pPr>
      <w:spacing w:after="0"/>
    </w:pPr>
    <w:rPr>
      <w:rFonts w:ascii="Arial" w:eastAsiaTheme="minorHAnsi" w:hAnsi="Arial"/>
      <w:b/>
      <w:color w:val="000000" w:themeColor="text1"/>
      <w:sz w:val="24"/>
      <w:lang w:eastAsia="en-US"/>
    </w:rPr>
  </w:style>
  <w:style w:type="paragraph" w:customStyle="1" w:styleId="F80809F621284F38A997FFAFDD5DDAD76">
    <w:name w:val="F80809F621284F38A997FFAFDD5DDAD76"/>
    <w:rsid w:val="00FE76A2"/>
    <w:pPr>
      <w:spacing w:after="0"/>
    </w:pPr>
    <w:rPr>
      <w:rFonts w:ascii="Arial" w:eastAsiaTheme="minorHAnsi" w:hAnsi="Arial"/>
      <w:b/>
      <w:color w:val="000000" w:themeColor="text1"/>
      <w:sz w:val="24"/>
      <w:lang w:eastAsia="en-US"/>
    </w:rPr>
  </w:style>
  <w:style w:type="paragraph" w:customStyle="1" w:styleId="ED9D6DE7D9264488819E206C2193B69861">
    <w:name w:val="ED9D6DE7D9264488819E206C2193B69861"/>
    <w:rsid w:val="00FE76A2"/>
    <w:pPr>
      <w:spacing w:after="0"/>
    </w:pPr>
    <w:rPr>
      <w:rFonts w:ascii="Arial" w:eastAsiaTheme="minorHAnsi" w:hAnsi="Arial"/>
      <w:b/>
      <w:color w:val="000000" w:themeColor="text1"/>
      <w:sz w:val="24"/>
      <w:lang w:eastAsia="en-US"/>
    </w:rPr>
  </w:style>
  <w:style w:type="paragraph" w:customStyle="1" w:styleId="C6A0B4A8DD6F4A5A90006B02DCDB8C5553">
    <w:name w:val="C6A0B4A8DD6F4A5A90006B02DCDB8C5553"/>
    <w:rsid w:val="00FE76A2"/>
    <w:rPr>
      <w:rFonts w:ascii="Arial" w:eastAsiaTheme="minorHAnsi" w:hAnsi="Arial"/>
      <w:sz w:val="24"/>
      <w:lang w:eastAsia="en-US"/>
    </w:rPr>
  </w:style>
  <w:style w:type="paragraph" w:customStyle="1" w:styleId="628D1D54DE1A4872AC660A4B53515A0253">
    <w:name w:val="628D1D54DE1A4872AC660A4B53515A0253"/>
    <w:rsid w:val="00FE76A2"/>
    <w:rPr>
      <w:rFonts w:ascii="Arial" w:eastAsiaTheme="minorHAnsi" w:hAnsi="Arial"/>
      <w:sz w:val="24"/>
      <w:lang w:eastAsia="en-US"/>
    </w:rPr>
  </w:style>
  <w:style w:type="paragraph" w:customStyle="1" w:styleId="32ED938C7EB24CDCBF6836BD375621FC53">
    <w:name w:val="32ED938C7EB24CDCBF6836BD375621FC53"/>
    <w:rsid w:val="00FE76A2"/>
    <w:rPr>
      <w:rFonts w:ascii="Arial" w:eastAsiaTheme="minorHAnsi" w:hAnsi="Arial"/>
      <w:sz w:val="24"/>
      <w:lang w:eastAsia="en-US"/>
    </w:rPr>
  </w:style>
  <w:style w:type="paragraph" w:customStyle="1" w:styleId="7FDE970EA94A437180C1BFC76C7FA78053">
    <w:name w:val="7FDE970EA94A437180C1BFC76C7FA78053"/>
    <w:rsid w:val="00FE76A2"/>
    <w:rPr>
      <w:rFonts w:ascii="Arial" w:eastAsiaTheme="minorHAnsi" w:hAnsi="Arial"/>
      <w:sz w:val="24"/>
      <w:lang w:eastAsia="en-US"/>
    </w:rPr>
  </w:style>
  <w:style w:type="paragraph" w:customStyle="1" w:styleId="D17BB891454A402DA4863A2CA3E472E553">
    <w:name w:val="D17BB891454A402DA4863A2CA3E472E553"/>
    <w:rsid w:val="00FE76A2"/>
    <w:rPr>
      <w:rFonts w:ascii="Arial" w:eastAsiaTheme="minorHAnsi" w:hAnsi="Arial"/>
      <w:sz w:val="24"/>
      <w:lang w:eastAsia="en-US"/>
    </w:rPr>
  </w:style>
  <w:style w:type="paragraph" w:customStyle="1" w:styleId="AE4C08B0108C4B1D83020C78E9147E5B48">
    <w:name w:val="AE4C08B0108C4B1D83020C78E9147E5B48"/>
    <w:rsid w:val="00FE76A2"/>
    <w:rPr>
      <w:rFonts w:ascii="Arial" w:eastAsiaTheme="minorHAnsi" w:hAnsi="Arial"/>
      <w:sz w:val="24"/>
      <w:lang w:eastAsia="en-US"/>
    </w:rPr>
  </w:style>
  <w:style w:type="paragraph" w:customStyle="1" w:styleId="59D7731B6F4847C68EE5D7050FD8F27648">
    <w:name w:val="59D7731B6F4847C68EE5D7050FD8F27648"/>
    <w:rsid w:val="00FE76A2"/>
    <w:rPr>
      <w:rFonts w:ascii="Arial" w:eastAsiaTheme="minorHAnsi" w:hAnsi="Arial"/>
      <w:sz w:val="24"/>
      <w:lang w:eastAsia="en-US"/>
    </w:rPr>
  </w:style>
  <w:style w:type="paragraph" w:customStyle="1" w:styleId="E62681E6DCAF488A93AAA32D9B9E5C9448">
    <w:name w:val="E62681E6DCAF488A93AAA32D9B9E5C9448"/>
    <w:rsid w:val="00FE76A2"/>
    <w:rPr>
      <w:rFonts w:ascii="Arial" w:eastAsiaTheme="minorHAnsi" w:hAnsi="Arial"/>
      <w:sz w:val="24"/>
      <w:lang w:eastAsia="en-US"/>
    </w:rPr>
  </w:style>
  <w:style w:type="paragraph" w:customStyle="1" w:styleId="85DA1DA4C3D746958302A6A26C8B427A46">
    <w:name w:val="85DA1DA4C3D746958302A6A26C8B427A46"/>
    <w:rsid w:val="00FE76A2"/>
    <w:rPr>
      <w:rFonts w:ascii="Arial" w:eastAsiaTheme="minorHAnsi" w:hAnsi="Arial"/>
      <w:sz w:val="24"/>
      <w:lang w:eastAsia="en-US"/>
    </w:rPr>
  </w:style>
  <w:style w:type="paragraph" w:customStyle="1" w:styleId="C884F645DF0E4CE3BCDC99B9837FA24345">
    <w:name w:val="C884F645DF0E4CE3BCDC99B9837FA24345"/>
    <w:rsid w:val="00FE76A2"/>
    <w:rPr>
      <w:rFonts w:ascii="Arial" w:eastAsiaTheme="minorHAnsi" w:hAnsi="Arial"/>
      <w:sz w:val="24"/>
      <w:lang w:eastAsia="en-US"/>
    </w:rPr>
  </w:style>
  <w:style w:type="paragraph" w:customStyle="1" w:styleId="1673DA3EB3444C3CB6DDF510A1D3DA9444">
    <w:name w:val="1673DA3EB3444C3CB6DDF510A1D3DA9444"/>
    <w:rsid w:val="00FE76A2"/>
    <w:rPr>
      <w:rFonts w:ascii="Arial" w:eastAsiaTheme="minorHAnsi" w:hAnsi="Arial"/>
      <w:sz w:val="24"/>
      <w:lang w:eastAsia="en-US"/>
    </w:rPr>
  </w:style>
  <w:style w:type="paragraph" w:customStyle="1" w:styleId="79A14B10FCE540259362430269760D2C42">
    <w:name w:val="79A14B10FCE540259362430269760D2C42"/>
    <w:rsid w:val="00FE76A2"/>
    <w:rPr>
      <w:rFonts w:ascii="Arial" w:eastAsiaTheme="minorHAnsi" w:hAnsi="Arial"/>
      <w:sz w:val="24"/>
      <w:lang w:eastAsia="en-US"/>
    </w:rPr>
  </w:style>
  <w:style w:type="paragraph" w:customStyle="1" w:styleId="896521D7EF044A7FA23A51ADB7E46B6534">
    <w:name w:val="896521D7EF044A7FA23A51ADB7E46B6534"/>
    <w:rsid w:val="00FE76A2"/>
    <w:pPr>
      <w:spacing w:after="0"/>
    </w:pPr>
    <w:rPr>
      <w:rFonts w:ascii="Arial" w:eastAsiaTheme="minorHAnsi" w:hAnsi="Arial"/>
      <w:b/>
      <w:color w:val="000000" w:themeColor="text1"/>
      <w:sz w:val="24"/>
      <w:lang w:eastAsia="en-US"/>
    </w:rPr>
  </w:style>
  <w:style w:type="paragraph" w:customStyle="1" w:styleId="9260A8E5EF5945EB9699E1F5D883C10033">
    <w:name w:val="9260A8E5EF5945EB9699E1F5D883C10033"/>
    <w:rsid w:val="00FE76A2"/>
    <w:pPr>
      <w:spacing w:after="0"/>
    </w:pPr>
    <w:rPr>
      <w:rFonts w:ascii="Arial" w:eastAsiaTheme="minorHAnsi" w:hAnsi="Arial"/>
      <w:b/>
      <w:color w:val="000000" w:themeColor="text1"/>
      <w:sz w:val="24"/>
      <w:lang w:eastAsia="en-US"/>
    </w:rPr>
  </w:style>
  <w:style w:type="paragraph" w:customStyle="1" w:styleId="A0EFAE007D9743769BE6CB3F3EF47AAA32">
    <w:name w:val="A0EFAE007D9743769BE6CB3F3EF47AAA32"/>
    <w:rsid w:val="00FE76A2"/>
    <w:pPr>
      <w:spacing w:after="0"/>
    </w:pPr>
    <w:rPr>
      <w:rFonts w:ascii="Arial" w:eastAsiaTheme="minorHAnsi" w:hAnsi="Arial"/>
      <w:b/>
      <w:color w:val="000000" w:themeColor="text1"/>
      <w:sz w:val="24"/>
      <w:lang w:eastAsia="en-US"/>
    </w:rPr>
  </w:style>
  <w:style w:type="paragraph" w:customStyle="1" w:styleId="622E192E4721431C92589FEFEF4E67D120">
    <w:name w:val="622E192E4721431C92589FEFEF4E67D120"/>
    <w:rsid w:val="00FE76A2"/>
    <w:rPr>
      <w:rFonts w:ascii="Arial" w:eastAsiaTheme="minorHAnsi" w:hAnsi="Arial"/>
      <w:sz w:val="24"/>
      <w:lang w:eastAsia="en-US"/>
    </w:rPr>
  </w:style>
  <w:style w:type="character" w:customStyle="1" w:styleId="Style1">
    <w:name w:val="Style1"/>
    <w:basedOn w:val="DefaultParagraphFont"/>
    <w:uiPriority w:val="1"/>
    <w:rsid w:val="00E72DD0"/>
    <w:rPr>
      <w:rFonts w:ascii="Arial" w:hAnsi="Arial"/>
      <w:b/>
      <w:color w:val="5B9BD5" w:themeColor="accent1"/>
      <w:sz w:val="24"/>
    </w:rPr>
  </w:style>
  <w:style w:type="paragraph" w:customStyle="1" w:styleId="41DE2931FB3B4B1199DAE7AE7C1EE7AB20">
    <w:name w:val="41DE2931FB3B4B1199DAE7AE7C1EE7AB20"/>
    <w:rsid w:val="00FE76A2"/>
    <w:rPr>
      <w:rFonts w:ascii="Arial" w:eastAsiaTheme="minorHAnsi" w:hAnsi="Arial"/>
      <w:sz w:val="24"/>
      <w:lang w:eastAsia="en-US"/>
    </w:rPr>
  </w:style>
  <w:style w:type="paragraph" w:customStyle="1" w:styleId="8BA8B69AB84642F3BFA0C8A70C0A417F18">
    <w:name w:val="8BA8B69AB84642F3BFA0C8A70C0A417F18"/>
    <w:rsid w:val="00FE76A2"/>
    <w:rPr>
      <w:rFonts w:ascii="Arial" w:eastAsiaTheme="minorHAnsi" w:hAnsi="Arial"/>
      <w:sz w:val="24"/>
      <w:lang w:eastAsia="en-US"/>
    </w:rPr>
  </w:style>
  <w:style w:type="paragraph" w:customStyle="1" w:styleId="1DB9C89DFF74438B92E830D14547389118">
    <w:name w:val="1DB9C89DFF74438B92E830D14547389118"/>
    <w:rsid w:val="00FE76A2"/>
    <w:rPr>
      <w:rFonts w:ascii="Arial" w:eastAsiaTheme="minorHAnsi" w:hAnsi="Arial"/>
      <w:sz w:val="24"/>
      <w:lang w:eastAsia="en-US"/>
    </w:rPr>
  </w:style>
  <w:style w:type="paragraph" w:customStyle="1" w:styleId="E0D4C77393794BDA95CBBDDB44C2058418">
    <w:name w:val="E0D4C77393794BDA95CBBDDB44C2058418"/>
    <w:rsid w:val="00FE76A2"/>
    <w:rPr>
      <w:rFonts w:ascii="Arial" w:eastAsiaTheme="minorHAnsi" w:hAnsi="Arial"/>
      <w:sz w:val="24"/>
      <w:lang w:eastAsia="en-US"/>
    </w:rPr>
  </w:style>
  <w:style w:type="paragraph" w:customStyle="1" w:styleId="6CA128E45E37490EAA6F5C5FA16CBBC418">
    <w:name w:val="6CA128E45E37490EAA6F5C5FA16CBBC418"/>
    <w:rsid w:val="00FE76A2"/>
    <w:rPr>
      <w:rFonts w:ascii="Arial" w:eastAsiaTheme="minorHAnsi" w:hAnsi="Arial"/>
      <w:sz w:val="24"/>
      <w:lang w:eastAsia="en-US"/>
    </w:rPr>
  </w:style>
  <w:style w:type="paragraph" w:customStyle="1" w:styleId="1B242F1B3B5541899572373CAF6152A118">
    <w:name w:val="1B242F1B3B5541899572373CAF6152A118"/>
    <w:rsid w:val="00FE76A2"/>
    <w:rPr>
      <w:rFonts w:ascii="Arial" w:eastAsiaTheme="minorHAnsi" w:hAnsi="Arial"/>
      <w:sz w:val="24"/>
      <w:lang w:eastAsia="en-US"/>
    </w:rPr>
  </w:style>
  <w:style w:type="paragraph" w:customStyle="1" w:styleId="6AAEDA45F4C548ACB36F39A8466E99B018">
    <w:name w:val="6AAEDA45F4C548ACB36F39A8466E99B018"/>
    <w:rsid w:val="00FE76A2"/>
    <w:rPr>
      <w:rFonts w:ascii="Arial" w:eastAsiaTheme="minorHAnsi" w:hAnsi="Arial"/>
      <w:sz w:val="24"/>
      <w:lang w:eastAsia="en-US"/>
    </w:rPr>
  </w:style>
  <w:style w:type="paragraph" w:customStyle="1" w:styleId="6E18AD7AADD041D4B91E6DF9A398708518">
    <w:name w:val="6E18AD7AADD041D4B91E6DF9A398708518"/>
    <w:rsid w:val="00FE76A2"/>
    <w:rPr>
      <w:rFonts w:ascii="Arial" w:eastAsiaTheme="minorHAnsi" w:hAnsi="Arial"/>
      <w:sz w:val="24"/>
      <w:lang w:eastAsia="en-US"/>
    </w:rPr>
  </w:style>
  <w:style w:type="paragraph" w:customStyle="1" w:styleId="8C30931824C74D07B7BE601DA044487218">
    <w:name w:val="8C30931824C74D07B7BE601DA044487218"/>
    <w:rsid w:val="00FE76A2"/>
    <w:rPr>
      <w:rFonts w:ascii="Arial" w:eastAsiaTheme="minorHAnsi" w:hAnsi="Arial"/>
      <w:sz w:val="24"/>
      <w:lang w:eastAsia="en-US"/>
    </w:rPr>
  </w:style>
  <w:style w:type="paragraph" w:customStyle="1" w:styleId="E6FC3C590A8340749CB91056287BC99718">
    <w:name w:val="E6FC3C590A8340749CB91056287BC99718"/>
    <w:rsid w:val="00FE76A2"/>
    <w:rPr>
      <w:rFonts w:ascii="Arial" w:eastAsiaTheme="minorHAnsi" w:hAnsi="Arial"/>
      <w:sz w:val="24"/>
      <w:lang w:eastAsia="en-US"/>
    </w:rPr>
  </w:style>
  <w:style w:type="paragraph" w:customStyle="1" w:styleId="16D9E92EAA4949F4B38FFD40481A72D018">
    <w:name w:val="16D9E92EAA4949F4B38FFD40481A72D018"/>
    <w:rsid w:val="00FE76A2"/>
    <w:rPr>
      <w:rFonts w:ascii="Arial" w:eastAsiaTheme="minorHAnsi" w:hAnsi="Arial"/>
      <w:sz w:val="24"/>
      <w:lang w:eastAsia="en-US"/>
    </w:rPr>
  </w:style>
  <w:style w:type="paragraph" w:customStyle="1" w:styleId="DCCFFE52DE2A4D359489F23D9D8F063618">
    <w:name w:val="DCCFFE52DE2A4D359489F23D9D8F063618"/>
    <w:rsid w:val="00FE76A2"/>
    <w:rPr>
      <w:rFonts w:ascii="Arial" w:eastAsiaTheme="minorHAnsi" w:hAnsi="Arial"/>
      <w:sz w:val="24"/>
      <w:lang w:eastAsia="en-US"/>
    </w:rPr>
  </w:style>
  <w:style w:type="paragraph" w:customStyle="1" w:styleId="6F287E70FBEF405688D3B407E292E0D818">
    <w:name w:val="6F287E70FBEF405688D3B407E292E0D818"/>
    <w:rsid w:val="00FE76A2"/>
    <w:rPr>
      <w:rFonts w:ascii="Arial" w:eastAsiaTheme="minorHAnsi" w:hAnsi="Arial"/>
      <w:sz w:val="24"/>
      <w:lang w:eastAsia="en-US"/>
    </w:rPr>
  </w:style>
  <w:style w:type="paragraph" w:customStyle="1" w:styleId="AA68D2889B6D4F778E97E3AC070C60C818">
    <w:name w:val="AA68D2889B6D4F778E97E3AC070C60C818"/>
    <w:rsid w:val="00FE76A2"/>
    <w:rPr>
      <w:rFonts w:ascii="Arial" w:eastAsiaTheme="minorHAnsi" w:hAnsi="Arial"/>
      <w:sz w:val="24"/>
      <w:lang w:eastAsia="en-US"/>
    </w:rPr>
  </w:style>
  <w:style w:type="paragraph" w:customStyle="1" w:styleId="E843777EB3D843B69774C56CCBDBE86218">
    <w:name w:val="E843777EB3D843B69774C56CCBDBE86218"/>
    <w:rsid w:val="00FE76A2"/>
    <w:rPr>
      <w:rFonts w:ascii="Arial" w:eastAsiaTheme="minorHAnsi" w:hAnsi="Arial"/>
      <w:sz w:val="24"/>
      <w:lang w:eastAsia="en-US"/>
    </w:rPr>
  </w:style>
  <w:style w:type="paragraph" w:customStyle="1" w:styleId="5FB2525267894681BB1BA8455CB845DF18">
    <w:name w:val="5FB2525267894681BB1BA8455CB845DF18"/>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0">
    <w:name w:val="74AD6E3792E14D688C92BDA716D91B8220"/>
    <w:rsid w:val="00FE76A2"/>
    <w:pPr>
      <w:spacing w:after="0"/>
    </w:pPr>
    <w:rPr>
      <w:rFonts w:ascii="Arial" w:eastAsiaTheme="minorHAnsi" w:hAnsi="Arial"/>
      <w:b/>
      <w:color w:val="000000" w:themeColor="text1"/>
      <w:sz w:val="24"/>
      <w:lang w:eastAsia="en-US"/>
    </w:rPr>
  </w:style>
  <w:style w:type="paragraph" w:customStyle="1" w:styleId="43564265EA3C4164A9C09243F9E4352E20">
    <w:name w:val="43564265EA3C4164A9C09243F9E4352E20"/>
    <w:rsid w:val="00FE76A2"/>
    <w:rPr>
      <w:rFonts w:ascii="Arial" w:eastAsiaTheme="minorHAnsi" w:hAnsi="Arial"/>
      <w:sz w:val="24"/>
      <w:lang w:eastAsia="en-US"/>
    </w:rPr>
  </w:style>
  <w:style w:type="paragraph" w:customStyle="1" w:styleId="95E0DCC38A064C58934FB5386DC4403D50">
    <w:name w:val="95E0DCC38A064C58934FB5386DC4403D50"/>
    <w:rsid w:val="00FE76A2"/>
    <w:pPr>
      <w:spacing w:after="0"/>
    </w:pPr>
    <w:rPr>
      <w:rFonts w:ascii="Arial" w:eastAsiaTheme="minorHAnsi" w:hAnsi="Arial"/>
      <w:b/>
      <w:color w:val="000000" w:themeColor="text1"/>
      <w:sz w:val="24"/>
      <w:lang w:eastAsia="en-US"/>
    </w:rPr>
  </w:style>
  <w:style w:type="paragraph" w:customStyle="1" w:styleId="D8372B7F85A24F958B4CF29142F9727550">
    <w:name w:val="D8372B7F85A24F958B4CF29142F9727550"/>
    <w:rsid w:val="00FE76A2"/>
    <w:pPr>
      <w:spacing w:after="0"/>
    </w:pPr>
    <w:rPr>
      <w:rFonts w:ascii="Arial" w:eastAsiaTheme="minorHAnsi" w:hAnsi="Arial"/>
      <w:b/>
      <w:color w:val="000000" w:themeColor="text1"/>
      <w:sz w:val="24"/>
      <w:lang w:eastAsia="en-US"/>
    </w:rPr>
  </w:style>
  <w:style w:type="paragraph" w:customStyle="1" w:styleId="E57A712CEB5443819E0847D1D1E0A21B50">
    <w:name w:val="E57A712CEB5443819E0847D1D1E0A21B50"/>
    <w:rsid w:val="00FE76A2"/>
    <w:pPr>
      <w:spacing w:after="0"/>
    </w:pPr>
    <w:rPr>
      <w:rFonts w:ascii="Arial" w:eastAsiaTheme="minorHAnsi" w:hAnsi="Arial"/>
      <w:b/>
      <w:color w:val="000000" w:themeColor="text1"/>
      <w:sz w:val="24"/>
      <w:lang w:eastAsia="en-US"/>
    </w:rPr>
  </w:style>
  <w:style w:type="paragraph" w:customStyle="1" w:styleId="16F42E566D2343C3A4C9789F85C9324433">
    <w:name w:val="16F42E566D2343C3A4C9789F85C9324433"/>
    <w:rsid w:val="00FE76A2"/>
    <w:pPr>
      <w:spacing w:after="0"/>
    </w:pPr>
    <w:rPr>
      <w:rFonts w:ascii="Arial" w:eastAsiaTheme="minorHAnsi" w:hAnsi="Arial"/>
      <w:b/>
      <w:color w:val="000000" w:themeColor="text1"/>
      <w:sz w:val="24"/>
      <w:lang w:eastAsia="en-US"/>
    </w:rPr>
  </w:style>
  <w:style w:type="paragraph" w:customStyle="1" w:styleId="08FAA5185D9C462BBCE1EB902F1ADDD433">
    <w:name w:val="08FAA5185D9C462BBCE1EB902F1ADDD433"/>
    <w:rsid w:val="00FE76A2"/>
    <w:pPr>
      <w:spacing w:after="0"/>
    </w:pPr>
    <w:rPr>
      <w:rFonts w:ascii="Arial" w:eastAsiaTheme="minorHAnsi" w:hAnsi="Arial"/>
      <w:b/>
      <w:color w:val="000000" w:themeColor="text1"/>
      <w:sz w:val="24"/>
      <w:lang w:eastAsia="en-US"/>
    </w:rPr>
  </w:style>
  <w:style w:type="paragraph" w:customStyle="1" w:styleId="1C2A1A14C06A46C397C764FF16752F7662">
    <w:name w:val="1C2A1A14C06A46C397C764FF16752F7662"/>
    <w:rsid w:val="00FE76A2"/>
    <w:pPr>
      <w:spacing w:after="0"/>
    </w:pPr>
    <w:rPr>
      <w:rFonts w:ascii="Arial" w:eastAsiaTheme="minorHAnsi" w:hAnsi="Arial"/>
      <w:b/>
      <w:color w:val="000000" w:themeColor="text1"/>
      <w:sz w:val="24"/>
      <w:lang w:eastAsia="en-US"/>
    </w:rPr>
  </w:style>
  <w:style w:type="paragraph" w:customStyle="1" w:styleId="BC4A08BD52704849B320D644168B4CE363">
    <w:name w:val="BC4A08BD52704849B320D644168B4CE363"/>
    <w:rsid w:val="00FE76A2"/>
    <w:pPr>
      <w:spacing w:after="0"/>
    </w:pPr>
    <w:rPr>
      <w:rFonts w:ascii="Arial" w:eastAsiaTheme="minorHAnsi" w:hAnsi="Arial"/>
      <w:b/>
      <w:color w:val="000000" w:themeColor="text1"/>
      <w:sz w:val="24"/>
      <w:lang w:eastAsia="en-US"/>
    </w:rPr>
  </w:style>
  <w:style w:type="paragraph" w:customStyle="1" w:styleId="F80809F621284F38A997FFAFDD5DDAD77">
    <w:name w:val="F80809F621284F38A997FFAFDD5DDAD77"/>
    <w:rsid w:val="00FE76A2"/>
    <w:pPr>
      <w:spacing w:after="0"/>
    </w:pPr>
    <w:rPr>
      <w:rFonts w:ascii="Arial" w:eastAsiaTheme="minorHAnsi" w:hAnsi="Arial"/>
      <w:b/>
      <w:color w:val="000000" w:themeColor="text1"/>
      <w:sz w:val="24"/>
      <w:lang w:eastAsia="en-US"/>
    </w:rPr>
  </w:style>
  <w:style w:type="paragraph" w:customStyle="1" w:styleId="ED9D6DE7D9264488819E206C2193B69862">
    <w:name w:val="ED9D6DE7D9264488819E206C2193B69862"/>
    <w:rsid w:val="00FE76A2"/>
    <w:pPr>
      <w:spacing w:after="0"/>
    </w:pPr>
    <w:rPr>
      <w:rFonts w:ascii="Arial" w:eastAsiaTheme="minorHAnsi" w:hAnsi="Arial"/>
      <w:b/>
      <w:color w:val="000000" w:themeColor="text1"/>
      <w:sz w:val="24"/>
      <w:lang w:eastAsia="en-US"/>
    </w:rPr>
  </w:style>
  <w:style w:type="paragraph" w:customStyle="1" w:styleId="C6A0B4A8DD6F4A5A90006B02DCDB8C5554">
    <w:name w:val="C6A0B4A8DD6F4A5A90006B02DCDB8C5554"/>
    <w:rsid w:val="00FE76A2"/>
    <w:rPr>
      <w:rFonts w:ascii="Arial" w:eastAsiaTheme="minorHAnsi" w:hAnsi="Arial"/>
      <w:sz w:val="24"/>
      <w:lang w:eastAsia="en-US"/>
    </w:rPr>
  </w:style>
  <w:style w:type="paragraph" w:customStyle="1" w:styleId="628D1D54DE1A4872AC660A4B53515A0254">
    <w:name w:val="628D1D54DE1A4872AC660A4B53515A0254"/>
    <w:rsid w:val="00FE76A2"/>
    <w:rPr>
      <w:rFonts w:ascii="Arial" w:eastAsiaTheme="minorHAnsi" w:hAnsi="Arial"/>
      <w:sz w:val="24"/>
      <w:lang w:eastAsia="en-US"/>
    </w:rPr>
  </w:style>
  <w:style w:type="paragraph" w:customStyle="1" w:styleId="32ED938C7EB24CDCBF6836BD375621FC54">
    <w:name w:val="32ED938C7EB24CDCBF6836BD375621FC54"/>
    <w:rsid w:val="00FE76A2"/>
    <w:rPr>
      <w:rFonts w:ascii="Arial" w:eastAsiaTheme="minorHAnsi" w:hAnsi="Arial"/>
      <w:sz w:val="24"/>
      <w:lang w:eastAsia="en-US"/>
    </w:rPr>
  </w:style>
  <w:style w:type="paragraph" w:customStyle="1" w:styleId="7FDE970EA94A437180C1BFC76C7FA78054">
    <w:name w:val="7FDE970EA94A437180C1BFC76C7FA78054"/>
    <w:rsid w:val="00FE76A2"/>
    <w:rPr>
      <w:rFonts w:ascii="Arial" w:eastAsiaTheme="minorHAnsi" w:hAnsi="Arial"/>
      <w:sz w:val="24"/>
      <w:lang w:eastAsia="en-US"/>
    </w:rPr>
  </w:style>
  <w:style w:type="paragraph" w:customStyle="1" w:styleId="D17BB891454A402DA4863A2CA3E472E554">
    <w:name w:val="D17BB891454A402DA4863A2CA3E472E554"/>
    <w:rsid w:val="00FE76A2"/>
    <w:rPr>
      <w:rFonts w:ascii="Arial" w:eastAsiaTheme="minorHAnsi" w:hAnsi="Arial"/>
      <w:sz w:val="24"/>
      <w:lang w:eastAsia="en-US"/>
    </w:rPr>
  </w:style>
  <w:style w:type="paragraph" w:customStyle="1" w:styleId="AE4C08B0108C4B1D83020C78E9147E5B49">
    <w:name w:val="AE4C08B0108C4B1D83020C78E9147E5B49"/>
    <w:rsid w:val="00FE76A2"/>
    <w:rPr>
      <w:rFonts w:ascii="Arial" w:eastAsiaTheme="minorHAnsi" w:hAnsi="Arial"/>
      <w:sz w:val="24"/>
      <w:lang w:eastAsia="en-US"/>
    </w:rPr>
  </w:style>
  <w:style w:type="paragraph" w:customStyle="1" w:styleId="59D7731B6F4847C68EE5D7050FD8F27649">
    <w:name w:val="59D7731B6F4847C68EE5D7050FD8F27649"/>
    <w:rsid w:val="00FE76A2"/>
    <w:rPr>
      <w:rFonts w:ascii="Arial" w:eastAsiaTheme="minorHAnsi" w:hAnsi="Arial"/>
      <w:sz w:val="24"/>
      <w:lang w:eastAsia="en-US"/>
    </w:rPr>
  </w:style>
  <w:style w:type="paragraph" w:customStyle="1" w:styleId="E62681E6DCAF488A93AAA32D9B9E5C9449">
    <w:name w:val="E62681E6DCAF488A93AAA32D9B9E5C9449"/>
    <w:rsid w:val="00FE76A2"/>
    <w:rPr>
      <w:rFonts w:ascii="Arial" w:eastAsiaTheme="minorHAnsi" w:hAnsi="Arial"/>
      <w:sz w:val="24"/>
      <w:lang w:eastAsia="en-US"/>
    </w:rPr>
  </w:style>
  <w:style w:type="paragraph" w:customStyle="1" w:styleId="85DA1DA4C3D746958302A6A26C8B427A47">
    <w:name w:val="85DA1DA4C3D746958302A6A26C8B427A47"/>
    <w:rsid w:val="00FE76A2"/>
    <w:rPr>
      <w:rFonts w:ascii="Arial" w:eastAsiaTheme="minorHAnsi" w:hAnsi="Arial"/>
      <w:sz w:val="24"/>
      <w:lang w:eastAsia="en-US"/>
    </w:rPr>
  </w:style>
  <w:style w:type="paragraph" w:customStyle="1" w:styleId="C884F645DF0E4CE3BCDC99B9837FA24346">
    <w:name w:val="C884F645DF0E4CE3BCDC99B9837FA24346"/>
    <w:rsid w:val="00FE76A2"/>
    <w:rPr>
      <w:rFonts w:ascii="Arial" w:eastAsiaTheme="minorHAnsi" w:hAnsi="Arial"/>
      <w:sz w:val="24"/>
      <w:lang w:eastAsia="en-US"/>
    </w:rPr>
  </w:style>
  <w:style w:type="paragraph" w:customStyle="1" w:styleId="1673DA3EB3444C3CB6DDF510A1D3DA9445">
    <w:name w:val="1673DA3EB3444C3CB6DDF510A1D3DA9445"/>
    <w:rsid w:val="00FE76A2"/>
    <w:rPr>
      <w:rFonts w:ascii="Arial" w:eastAsiaTheme="minorHAnsi" w:hAnsi="Arial"/>
      <w:sz w:val="24"/>
      <w:lang w:eastAsia="en-US"/>
    </w:rPr>
  </w:style>
  <w:style w:type="paragraph" w:customStyle="1" w:styleId="79A14B10FCE540259362430269760D2C43">
    <w:name w:val="79A14B10FCE540259362430269760D2C43"/>
    <w:rsid w:val="00FE76A2"/>
    <w:rPr>
      <w:rFonts w:ascii="Arial" w:eastAsiaTheme="minorHAnsi" w:hAnsi="Arial"/>
      <w:sz w:val="24"/>
      <w:lang w:eastAsia="en-US"/>
    </w:rPr>
  </w:style>
  <w:style w:type="paragraph" w:customStyle="1" w:styleId="896521D7EF044A7FA23A51ADB7E46B6535">
    <w:name w:val="896521D7EF044A7FA23A51ADB7E46B6535"/>
    <w:rsid w:val="00FE76A2"/>
    <w:pPr>
      <w:spacing w:after="0"/>
    </w:pPr>
    <w:rPr>
      <w:rFonts w:ascii="Arial" w:eastAsiaTheme="minorHAnsi" w:hAnsi="Arial"/>
      <w:b/>
      <w:color w:val="000000" w:themeColor="text1"/>
      <w:sz w:val="24"/>
      <w:lang w:eastAsia="en-US"/>
    </w:rPr>
  </w:style>
  <w:style w:type="paragraph" w:customStyle="1" w:styleId="9260A8E5EF5945EB9699E1F5D883C10034">
    <w:name w:val="9260A8E5EF5945EB9699E1F5D883C10034"/>
    <w:rsid w:val="00FE76A2"/>
    <w:pPr>
      <w:spacing w:after="0"/>
    </w:pPr>
    <w:rPr>
      <w:rFonts w:ascii="Arial" w:eastAsiaTheme="minorHAnsi" w:hAnsi="Arial"/>
      <w:b/>
      <w:color w:val="000000" w:themeColor="text1"/>
      <w:sz w:val="24"/>
      <w:lang w:eastAsia="en-US"/>
    </w:rPr>
  </w:style>
  <w:style w:type="paragraph" w:customStyle="1" w:styleId="A0EFAE007D9743769BE6CB3F3EF47AAA33">
    <w:name w:val="A0EFAE007D9743769BE6CB3F3EF47AAA33"/>
    <w:rsid w:val="00FE76A2"/>
    <w:pPr>
      <w:spacing w:after="0"/>
    </w:pPr>
    <w:rPr>
      <w:rFonts w:ascii="Arial" w:eastAsiaTheme="minorHAnsi" w:hAnsi="Arial"/>
      <w:b/>
      <w:color w:val="000000" w:themeColor="text1"/>
      <w:sz w:val="24"/>
      <w:lang w:eastAsia="en-US"/>
    </w:rPr>
  </w:style>
  <w:style w:type="paragraph" w:customStyle="1" w:styleId="622E192E4721431C92589FEFEF4E67D121">
    <w:name w:val="622E192E4721431C92589FEFEF4E67D121"/>
    <w:rsid w:val="00FE76A2"/>
    <w:rPr>
      <w:rFonts w:ascii="Arial" w:eastAsiaTheme="minorHAnsi" w:hAnsi="Arial"/>
      <w:sz w:val="24"/>
      <w:lang w:eastAsia="en-US"/>
    </w:rPr>
  </w:style>
  <w:style w:type="paragraph" w:customStyle="1" w:styleId="8BA8B69AB84642F3BFA0C8A70C0A417F19">
    <w:name w:val="8BA8B69AB84642F3BFA0C8A70C0A417F19"/>
    <w:rsid w:val="00FE76A2"/>
    <w:rPr>
      <w:rFonts w:ascii="Arial" w:eastAsiaTheme="minorHAnsi" w:hAnsi="Arial"/>
      <w:sz w:val="24"/>
      <w:lang w:eastAsia="en-US"/>
    </w:rPr>
  </w:style>
  <w:style w:type="paragraph" w:customStyle="1" w:styleId="41DE2931FB3B4B1199DAE7AE7C1EE7AB21">
    <w:name w:val="41DE2931FB3B4B1199DAE7AE7C1EE7AB21"/>
    <w:rsid w:val="00FE76A2"/>
    <w:rPr>
      <w:rFonts w:ascii="Arial" w:eastAsiaTheme="minorHAnsi" w:hAnsi="Arial"/>
      <w:sz w:val="24"/>
      <w:lang w:eastAsia="en-US"/>
    </w:rPr>
  </w:style>
  <w:style w:type="paragraph" w:customStyle="1" w:styleId="1DB9C89DFF74438B92E830D14547389119">
    <w:name w:val="1DB9C89DFF74438B92E830D14547389119"/>
    <w:rsid w:val="00FE76A2"/>
    <w:rPr>
      <w:rFonts w:ascii="Arial" w:eastAsiaTheme="minorHAnsi" w:hAnsi="Arial"/>
      <w:sz w:val="24"/>
      <w:lang w:eastAsia="en-US"/>
    </w:rPr>
  </w:style>
  <w:style w:type="paragraph" w:customStyle="1" w:styleId="E0D4C77393794BDA95CBBDDB44C2058419">
    <w:name w:val="E0D4C77393794BDA95CBBDDB44C2058419"/>
    <w:rsid w:val="00FE76A2"/>
    <w:rPr>
      <w:rFonts w:ascii="Arial" w:eastAsiaTheme="minorHAnsi" w:hAnsi="Arial"/>
      <w:sz w:val="24"/>
      <w:lang w:eastAsia="en-US"/>
    </w:rPr>
  </w:style>
  <w:style w:type="paragraph" w:customStyle="1" w:styleId="6CA128E45E37490EAA6F5C5FA16CBBC419">
    <w:name w:val="6CA128E45E37490EAA6F5C5FA16CBBC419"/>
    <w:rsid w:val="00FE76A2"/>
    <w:rPr>
      <w:rFonts w:ascii="Arial" w:eastAsiaTheme="minorHAnsi" w:hAnsi="Arial"/>
      <w:sz w:val="24"/>
      <w:lang w:eastAsia="en-US"/>
    </w:rPr>
  </w:style>
  <w:style w:type="paragraph" w:customStyle="1" w:styleId="1B242F1B3B5541899572373CAF6152A119">
    <w:name w:val="1B242F1B3B5541899572373CAF6152A119"/>
    <w:rsid w:val="00FE76A2"/>
    <w:rPr>
      <w:rFonts w:ascii="Arial" w:eastAsiaTheme="minorHAnsi" w:hAnsi="Arial"/>
      <w:sz w:val="24"/>
      <w:lang w:eastAsia="en-US"/>
    </w:rPr>
  </w:style>
  <w:style w:type="paragraph" w:customStyle="1" w:styleId="6AAEDA45F4C548ACB36F39A8466E99B019">
    <w:name w:val="6AAEDA45F4C548ACB36F39A8466E99B019"/>
    <w:rsid w:val="00FE76A2"/>
    <w:rPr>
      <w:rFonts w:ascii="Arial" w:eastAsiaTheme="minorHAnsi" w:hAnsi="Arial"/>
      <w:sz w:val="24"/>
      <w:lang w:eastAsia="en-US"/>
    </w:rPr>
  </w:style>
  <w:style w:type="paragraph" w:customStyle="1" w:styleId="6E18AD7AADD041D4B91E6DF9A398708519">
    <w:name w:val="6E18AD7AADD041D4B91E6DF9A398708519"/>
    <w:rsid w:val="00FE76A2"/>
    <w:rPr>
      <w:rFonts w:ascii="Arial" w:eastAsiaTheme="minorHAnsi" w:hAnsi="Arial"/>
      <w:sz w:val="24"/>
      <w:lang w:eastAsia="en-US"/>
    </w:rPr>
  </w:style>
  <w:style w:type="paragraph" w:customStyle="1" w:styleId="8C30931824C74D07B7BE601DA044487219">
    <w:name w:val="8C30931824C74D07B7BE601DA044487219"/>
    <w:rsid w:val="00FE76A2"/>
    <w:rPr>
      <w:rFonts w:ascii="Arial" w:eastAsiaTheme="minorHAnsi" w:hAnsi="Arial"/>
      <w:sz w:val="24"/>
      <w:lang w:eastAsia="en-US"/>
    </w:rPr>
  </w:style>
  <w:style w:type="paragraph" w:customStyle="1" w:styleId="E6FC3C590A8340749CB91056287BC99719">
    <w:name w:val="E6FC3C590A8340749CB91056287BC99719"/>
    <w:rsid w:val="00FE76A2"/>
    <w:rPr>
      <w:rFonts w:ascii="Arial" w:eastAsiaTheme="minorHAnsi" w:hAnsi="Arial"/>
      <w:sz w:val="24"/>
      <w:lang w:eastAsia="en-US"/>
    </w:rPr>
  </w:style>
  <w:style w:type="paragraph" w:customStyle="1" w:styleId="16D9E92EAA4949F4B38FFD40481A72D019">
    <w:name w:val="16D9E92EAA4949F4B38FFD40481A72D019"/>
    <w:rsid w:val="00FE76A2"/>
    <w:rPr>
      <w:rFonts w:ascii="Arial" w:eastAsiaTheme="minorHAnsi" w:hAnsi="Arial"/>
      <w:sz w:val="24"/>
      <w:lang w:eastAsia="en-US"/>
    </w:rPr>
  </w:style>
  <w:style w:type="paragraph" w:customStyle="1" w:styleId="DCCFFE52DE2A4D359489F23D9D8F063619">
    <w:name w:val="DCCFFE52DE2A4D359489F23D9D8F063619"/>
    <w:rsid w:val="00FE76A2"/>
    <w:rPr>
      <w:rFonts w:ascii="Arial" w:eastAsiaTheme="minorHAnsi" w:hAnsi="Arial"/>
      <w:sz w:val="24"/>
      <w:lang w:eastAsia="en-US"/>
    </w:rPr>
  </w:style>
  <w:style w:type="paragraph" w:customStyle="1" w:styleId="6F287E70FBEF405688D3B407E292E0D819">
    <w:name w:val="6F287E70FBEF405688D3B407E292E0D819"/>
    <w:rsid w:val="00FE76A2"/>
    <w:rPr>
      <w:rFonts w:ascii="Arial" w:eastAsiaTheme="minorHAnsi" w:hAnsi="Arial"/>
      <w:sz w:val="24"/>
      <w:lang w:eastAsia="en-US"/>
    </w:rPr>
  </w:style>
  <w:style w:type="paragraph" w:customStyle="1" w:styleId="AA68D2889B6D4F778E97E3AC070C60C819">
    <w:name w:val="AA68D2889B6D4F778E97E3AC070C60C819"/>
    <w:rsid w:val="00FE76A2"/>
    <w:rPr>
      <w:rFonts w:ascii="Arial" w:eastAsiaTheme="minorHAnsi" w:hAnsi="Arial"/>
      <w:sz w:val="24"/>
      <w:lang w:eastAsia="en-US"/>
    </w:rPr>
  </w:style>
  <w:style w:type="paragraph" w:customStyle="1" w:styleId="E843777EB3D843B69774C56CCBDBE86219">
    <w:name w:val="E843777EB3D843B69774C56CCBDBE86219"/>
    <w:rsid w:val="00FE76A2"/>
    <w:rPr>
      <w:rFonts w:ascii="Arial" w:eastAsiaTheme="minorHAnsi" w:hAnsi="Arial"/>
      <w:sz w:val="24"/>
      <w:lang w:eastAsia="en-US"/>
    </w:rPr>
  </w:style>
  <w:style w:type="paragraph" w:customStyle="1" w:styleId="5FB2525267894681BB1BA8455CB845DF19">
    <w:name w:val="5FB2525267894681BB1BA8455CB845DF19"/>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1">
    <w:name w:val="74AD6E3792E14D688C92BDA716D91B8221"/>
    <w:rsid w:val="00780C1B"/>
    <w:pPr>
      <w:spacing w:after="0"/>
    </w:pPr>
    <w:rPr>
      <w:rFonts w:ascii="Arial" w:eastAsiaTheme="minorHAnsi" w:hAnsi="Arial"/>
      <w:b/>
      <w:color w:val="000000" w:themeColor="text1"/>
      <w:sz w:val="24"/>
      <w:lang w:eastAsia="en-US"/>
    </w:rPr>
  </w:style>
  <w:style w:type="paragraph" w:customStyle="1" w:styleId="43564265EA3C4164A9C09243F9E4352E21">
    <w:name w:val="43564265EA3C4164A9C09243F9E4352E21"/>
    <w:rsid w:val="00780C1B"/>
    <w:rPr>
      <w:rFonts w:ascii="Arial" w:eastAsiaTheme="minorHAnsi" w:hAnsi="Arial"/>
      <w:sz w:val="24"/>
      <w:lang w:eastAsia="en-US"/>
    </w:rPr>
  </w:style>
  <w:style w:type="paragraph" w:customStyle="1" w:styleId="95E0DCC38A064C58934FB5386DC4403D51">
    <w:name w:val="95E0DCC38A064C58934FB5386DC4403D51"/>
    <w:rsid w:val="00780C1B"/>
    <w:pPr>
      <w:spacing w:after="0"/>
    </w:pPr>
    <w:rPr>
      <w:rFonts w:ascii="Arial" w:eastAsiaTheme="minorHAnsi" w:hAnsi="Arial"/>
      <w:b/>
      <w:color w:val="000000" w:themeColor="text1"/>
      <w:sz w:val="24"/>
      <w:lang w:eastAsia="en-US"/>
    </w:rPr>
  </w:style>
  <w:style w:type="paragraph" w:customStyle="1" w:styleId="D8372B7F85A24F958B4CF29142F9727551">
    <w:name w:val="D8372B7F85A24F958B4CF29142F9727551"/>
    <w:rsid w:val="00780C1B"/>
    <w:pPr>
      <w:spacing w:after="0"/>
    </w:pPr>
    <w:rPr>
      <w:rFonts w:ascii="Arial" w:eastAsiaTheme="minorHAnsi" w:hAnsi="Arial"/>
      <w:b/>
      <w:color w:val="000000" w:themeColor="text1"/>
      <w:sz w:val="24"/>
      <w:lang w:eastAsia="en-US"/>
    </w:rPr>
  </w:style>
  <w:style w:type="paragraph" w:customStyle="1" w:styleId="E57A712CEB5443819E0847D1D1E0A21B51">
    <w:name w:val="E57A712CEB5443819E0847D1D1E0A21B51"/>
    <w:rsid w:val="00780C1B"/>
    <w:pPr>
      <w:spacing w:after="0"/>
    </w:pPr>
    <w:rPr>
      <w:rFonts w:ascii="Arial" w:eastAsiaTheme="minorHAnsi" w:hAnsi="Arial"/>
      <w:b/>
      <w:color w:val="000000" w:themeColor="text1"/>
      <w:sz w:val="24"/>
      <w:lang w:eastAsia="en-US"/>
    </w:rPr>
  </w:style>
  <w:style w:type="paragraph" w:customStyle="1" w:styleId="16F42E566D2343C3A4C9789F85C9324434">
    <w:name w:val="16F42E566D2343C3A4C9789F85C9324434"/>
    <w:rsid w:val="00780C1B"/>
    <w:pPr>
      <w:spacing w:after="0"/>
    </w:pPr>
    <w:rPr>
      <w:rFonts w:ascii="Arial" w:eastAsiaTheme="minorHAnsi" w:hAnsi="Arial"/>
      <w:b/>
      <w:color w:val="000000" w:themeColor="text1"/>
      <w:sz w:val="24"/>
      <w:lang w:eastAsia="en-US"/>
    </w:rPr>
  </w:style>
  <w:style w:type="paragraph" w:customStyle="1" w:styleId="08FAA5185D9C462BBCE1EB902F1ADDD434">
    <w:name w:val="08FAA5185D9C462BBCE1EB902F1ADDD434"/>
    <w:rsid w:val="00780C1B"/>
    <w:pPr>
      <w:spacing w:after="0"/>
    </w:pPr>
    <w:rPr>
      <w:rFonts w:ascii="Arial" w:eastAsiaTheme="minorHAnsi" w:hAnsi="Arial"/>
      <w:b/>
      <w:color w:val="000000" w:themeColor="text1"/>
      <w:sz w:val="24"/>
      <w:lang w:eastAsia="en-US"/>
    </w:rPr>
  </w:style>
  <w:style w:type="paragraph" w:customStyle="1" w:styleId="1C2A1A14C06A46C397C764FF16752F7663">
    <w:name w:val="1C2A1A14C06A46C397C764FF16752F7663"/>
    <w:rsid w:val="00780C1B"/>
    <w:pPr>
      <w:spacing w:after="0"/>
    </w:pPr>
    <w:rPr>
      <w:rFonts w:ascii="Arial" w:eastAsiaTheme="minorHAnsi" w:hAnsi="Arial"/>
      <w:b/>
      <w:color w:val="000000" w:themeColor="text1"/>
      <w:sz w:val="24"/>
      <w:lang w:eastAsia="en-US"/>
    </w:rPr>
  </w:style>
  <w:style w:type="paragraph" w:customStyle="1" w:styleId="BC4A08BD52704849B320D644168B4CE364">
    <w:name w:val="BC4A08BD52704849B320D644168B4CE364"/>
    <w:rsid w:val="00780C1B"/>
    <w:pPr>
      <w:spacing w:after="0"/>
    </w:pPr>
    <w:rPr>
      <w:rFonts w:ascii="Arial" w:eastAsiaTheme="minorHAnsi" w:hAnsi="Arial"/>
      <w:b/>
      <w:color w:val="000000" w:themeColor="text1"/>
      <w:sz w:val="24"/>
      <w:lang w:eastAsia="en-US"/>
    </w:rPr>
  </w:style>
  <w:style w:type="paragraph" w:customStyle="1" w:styleId="F80809F621284F38A997FFAFDD5DDAD78">
    <w:name w:val="F80809F621284F38A997FFAFDD5DDAD78"/>
    <w:rsid w:val="00780C1B"/>
    <w:pPr>
      <w:spacing w:after="0"/>
    </w:pPr>
    <w:rPr>
      <w:rFonts w:ascii="Arial" w:eastAsiaTheme="minorHAnsi" w:hAnsi="Arial"/>
      <w:b/>
      <w:color w:val="000000" w:themeColor="text1"/>
      <w:sz w:val="24"/>
      <w:lang w:eastAsia="en-US"/>
    </w:rPr>
  </w:style>
  <w:style w:type="paragraph" w:customStyle="1" w:styleId="ED9D6DE7D9264488819E206C2193B69863">
    <w:name w:val="ED9D6DE7D9264488819E206C2193B69863"/>
    <w:rsid w:val="00780C1B"/>
    <w:pPr>
      <w:spacing w:after="0"/>
    </w:pPr>
    <w:rPr>
      <w:rFonts w:ascii="Arial" w:eastAsiaTheme="minorHAnsi" w:hAnsi="Arial"/>
      <w:b/>
      <w:color w:val="000000" w:themeColor="text1"/>
      <w:sz w:val="24"/>
      <w:lang w:eastAsia="en-US"/>
    </w:rPr>
  </w:style>
  <w:style w:type="paragraph" w:customStyle="1" w:styleId="C6A0B4A8DD6F4A5A90006B02DCDB8C5555">
    <w:name w:val="C6A0B4A8DD6F4A5A90006B02DCDB8C5555"/>
    <w:rsid w:val="00780C1B"/>
    <w:rPr>
      <w:rFonts w:ascii="Arial" w:eastAsiaTheme="minorHAnsi" w:hAnsi="Arial"/>
      <w:sz w:val="24"/>
      <w:lang w:eastAsia="en-US"/>
    </w:rPr>
  </w:style>
  <w:style w:type="paragraph" w:customStyle="1" w:styleId="628D1D54DE1A4872AC660A4B53515A0255">
    <w:name w:val="628D1D54DE1A4872AC660A4B53515A0255"/>
    <w:rsid w:val="00780C1B"/>
    <w:rPr>
      <w:rFonts w:ascii="Arial" w:eastAsiaTheme="minorHAnsi" w:hAnsi="Arial"/>
      <w:sz w:val="24"/>
      <w:lang w:eastAsia="en-US"/>
    </w:rPr>
  </w:style>
  <w:style w:type="paragraph" w:customStyle="1" w:styleId="32ED938C7EB24CDCBF6836BD375621FC55">
    <w:name w:val="32ED938C7EB24CDCBF6836BD375621FC55"/>
    <w:rsid w:val="00780C1B"/>
    <w:rPr>
      <w:rFonts w:ascii="Arial" w:eastAsiaTheme="minorHAnsi" w:hAnsi="Arial"/>
      <w:sz w:val="24"/>
      <w:lang w:eastAsia="en-US"/>
    </w:rPr>
  </w:style>
  <w:style w:type="paragraph" w:customStyle="1" w:styleId="7FDE970EA94A437180C1BFC76C7FA78055">
    <w:name w:val="7FDE970EA94A437180C1BFC76C7FA78055"/>
    <w:rsid w:val="00780C1B"/>
    <w:rPr>
      <w:rFonts w:ascii="Arial" w:eastAsiaTheme="minorHAnsi" w:hAnsi="Arial"/>
      <w:sz w:val="24"/>
      <w:lang w:eastAsia="en-US"/>
    </w:rPr>
  </w:style>
  <w:style w:type="paragraph" w:customStyle="1" w:styleId="D17BB891454A402DA4863A2CA3E472E555">
    <w:name w:val="D17BB891454A402DA4863A2CA3E472E555"/>
    <w:rsid w:val="00780C1B"/>
    <w:rPr>
      <w:rFonts w:ascii="Arial" w:eastAsiaTheme="minorHAnsi" w:hAnsi="Arial"/>
      <w:sz w:val="24"/>
      <w:lang w:eastAsia="en-US"/>
    </w:rPr>
  </w:style>
  <w:style w:type="paragraph" w:customStyle="1" w:styleId="AE4C08B0108C4B1D83020C78E9147E5B50">
    <w:name w:val="AE4C08B0108C4B1D83020C78E9147E5B50"/>
    <w:rsid w:val="00780C1B"/>
    <w:rPr>
      <w:rFonts w:ascii="Arial" w:eastAsiaTheme="minorHAnsi" w:hAnsi="Arial"/>
      <w:sz w:val="24"/>
      <w:lang w:eastAsia="en-US"/>
    </w:rPr>
  </w:style>
  <w:style w:type="paragraph" w:customStyle="1" w:styleId="59D7731B6F4847C68EE5D7050FD8F27650">
    <w:name w:val="59D7731B6F4847C68EE5D7050FD8F27650"/>
    <w:rsid w:val="00780C1B"/>
    <w:rPr>
      <w:rFonts w:ascii="Arial" w:eastAsiaTheme="minorHAnsi" w:hAnsi="Arial"/>
      <w:sz w:val="24"/>
      <w:lang w:eastAsia="en-US"/>
    </w:rPr>
  </w:style>
  <w:style w:type="paragraph" w:customStyle="1" w:styleId="E62681E6DCAF488A93AAA32D9B9E5C9450">
    <w:name w:val="E62681E6DCAF488A93AAA32D9B9E5C9450"/>
    <w:rsid w:val="00780C1B"/>
    <w:rPr>
      <w:rFonts w:ascii="Arial" w:eastAsiaTheme="minorHAnsi" w:hAnsi="Arial"/>
      <w:sz w:val="24"/>
      <w:lang w:eastAsia="en-US"/>
    </w:rPr>
  </w:style>
  <w:style w:type="paragraph" w:customStyle="1" w:styleId="85DA1DA4C3D746958302A6A26C8B427A48">
    <w:name w:val="85DA1DA4C3D746958302A6A26C8B427A48"/>
    <w:rsid w:val="00780C1B"/>
    <w:rPr>
      <w:rFonts w:ascii="Arial" w:eastAsiaTheme="minorHAnsi" w:hAnsi="Arial"/>
      <w:sz w:val="24"/>
      <w:lang w:eastAsia="en-US"/>
    </w:rPr>
  </w:style>
  <w:style w:type="paragraph" w:customStyle="1" w:styleId="C884F645DF0E4CE3BCDC99B9837FA24347">
    <w:name w:val="C884F645DF0E4CE3BCDC99B9837FA24347"/>
    <w:rsid w:val="00780C1B"/>
    <w:rPr>
      <w:rFonts w:ascii="Arial" w:eastAsiaTheme="minorHAnsi" w:hAnsi="Arial"/>
      <w:sz w:val="24"/>
      <w:lang w:eastAsia="en-US"/>
    </w:rPr>
  </w:style>
  <w:style w:type="paragraph" w:customStyle="1" w:styleId="1673DA3EB3444C3CB6DDF510A1D3DA9446">
    <w:name w:val="1673DA3EB3444C3CB6DDF510A1D3DA9446"/>
    <w:rsid w:val="00780C1B"/>
    <w:rPr>
      <w:rFonts w:ascii="Arial" w:eastAsiaTheme="minorHAnsi" w:hAnsi="Arial"/>
      <w:sz w:val="24"/>
      <w:lang w:eastAsia="en-US"/>
    </w:rPr>
  </w:style>
  <w:style w:type="paragraph" w:customStyle="1" w:styleId="79A14B10FCE540259362430269760D2C44">
    <w:name w:val="79A14B10FCE540259362430269760D2C44"/>
    <w:rsid w:val="00780C1B"/>
    <w:rPr>
      <w:rFonts w:ascii="Arial" w:eastAsiaTheme="minorHAnsi" w:hAnsi="Arial"/>
      <w:sz w:val="24"/>
      <w:lang w:eastAsia="en-US"/>
    </w:rPr>
  </w:style>
  <w:style w:type="paragraph" w:customStyle="1" w:styleId="896521D7EF044A7FA23A51ADB7E46B6536">
    <w:name w:val="896521D7EF044A7FA23A51ADB7E46B6536"/>
    <w:rsid w:val="00780C1B"/>
    <w:pPr>
      <w:spacing w:after="0"/>
    </w:pPr>
    <w:rPr>
      <w:rFonts w:ascii="Arial" w:eastAsiaTheme="minorHAnsi" w:hAnsi="Arial"/>
      <w:b/>
      <w:color w:val="000000" w:themeColor="text1"/>
      <w:sz w:val="24"/>
      <w:lang w:eastAsia="en-US"/>
    </w:rPr>
  </w:style>
  <w:style w:type="paragraph" w:customStyle="1" w:styleId="9260A8E5EF5945EB9699E1F5D883C10035">
    <w:name w:val="9260A8E5EF5945EB9699E1F5D883C10035"/>
    <w:rsid w:val="00780C1B"/>
    <w:pPr>
      <w:spacing w:after="0"/>
    </w:pPr>
    <w:rPr>
      <w:rFonts w:ascii="Arial" w:eastAsiaTheme="minorHAnsi" w:hAnsi="Arial"/>
      <w:b/>
      <w:color w:val="000000" w:themeColor="text1"/>
      <w:sz w:val="24"/>
      <w:lang w:eastAsia="en-US"/>
    </w:rPr>
  </w:style>
  <w:style w:type="paragraph" w:customStyle="1" w:styleId="A0EFAE007D9743769BE6CB3F3EF47AAA34">
    <w:name w:val="A0EFAE007D9743769BE6CB3F3EF47AAA34"/>
    <w:rsid w:val="00780C1B"/>
    <w:pPr>
      <w:spacing w:after="0"/>
    </w:pPr>
    <w:rPr>
      <w:rFonts w:ascii="Arial" w:eastAsiaTheme="minorHAnsi" w:hAnsi="Arial"/>
      <w:b/>
      <w:color w:val="000000" w:themeColor="text1"/>
      <w:sz w:val="24"/>
      <w:lang w:eastAsia="en-US"/>
    </w:rPr>
  </w:style>
  <w:style w:type="paragraph" w:customStyle="1" w:styleId="622E192E4721431C92589FEFEF4E67D122">
    <w:name w:val="622E192E4721431C92589FEFEF4E67D122"/>
    <w:rsid w:val="00780C1B"/>
    <w:rPr>
      <w:rFonts w:ascii="Arial" w:eastAsiaTheme="minorHAnsi" w:hAnsi="Arial"/>
      <w:sz w:val="24"/>
      <w:lang w:eastAsia="en-US"/>
    </w:rPr>
  </w:style>
  <w:style w:type="paragraph" w:customStyle="1" w:styleId="8BA8B69AB84642F3BFA0C8A70C0A417F20">
    <w:name w:val="8BA8B69AB84642F3BFA0C8A70C0A417F20"/>
    <w:rsid w:val="00780C1B"/>
    <w:rPr>
      <w:rFonts w:ascii="Arial" w:eastAsiaTheme="minorHAnsi" w:hAnsi="Arial"/>
      <w:sz w:val="24"/>
      <w:lang w:eastAsia="en-US"/>
    </w:rPr>
  </w:style>
  <w:style w:type="paragraph" w:customStyle="1" w:styleId="41DE2931FB3B4B1199DAE7AE7C1EE7AB22">
    <w:name w:val="41DE2931FB3B4B1199DAE7AE7C1EE7AB22"/>
    <w:rsid w:val="00780C1B"/>
    <w:rPr>
      <w:rFonts w:ascii="Arial" w:eastAsiaTheme="minorHAnsi" w:hAnsi="Arial"/>
      <w:sz w:val="24"/>
      <w:lang w:eastAsia="en-US"/>
    </w:rPr>
  </w:style>
  <w:style w:type="paragraph" w:customStyle="1" w:styleId="1DB9C89DFF74438B92E830D14547389120">
    <w:name w:val="1DB9C89DFF74438B92E830D14547389120"/>
    <w:rsid w:val="00780C1B"/>
    <w:rPr>
      <w:rFonts w:ascii="Arial" w:eastAsiaTheme="minorHAnsi" w:hAnsi="Arial"/>
      <w:sz w:val="24"/>
      <w:lang w:eastAsia="en-US"/>
    </w:rPr>
  </w:style>
  <w:style w:type="paragraph" w:customStyle="1" w:styleId="E0D4C77393794BDA95CBBDDB44C2058420">
    <w:name w:val="E0D4C77393794BDA95CBBDDB44C2058420"/>
    <w:rsid w:val="00780C1B"/>
    <w:rPr>
      <w:rFonts w:ascii="Arial" w:eastAsiaTheme="minorHAnsi" w:hAnsi="Arial"/>
      <w:sz w:val="24"/>
      <w:lang w:eastAsia="en-US"/>
    </w:rPr>
  </w:style>
  <w:style w:type="paragraph" w:customStyle="1" w:styleId="6CA128E45E37490EAA6F5C5FA16CBBC420">
    <w:name w:val="6CA128E45E37490EAA6F5C5FA16CBBC420"/>
    <w:rsid w:val="00780C1B"/>
    <w:rPr>
      <w:rFonts w:ascii="Arial" w:eastAsiaTheme="minorHAnsi" w:hAnsi="Arial"/>
      <w:sz w:val="24"/>
      <w:lang w:eastAsia="en-US"/>
    </w:rPr>
  </w:style>
  <w:style w:type="paragraph" w:customStyle="1" w:styleId="1B242F1B3B5541899572373CAF6152A120">
    <w:name w:val="1B242F1B3B5541899572373CAF6152A120"/>
    <w:rsid w:val="00780C1B"/>
    <w:rPr>
      <w:rFonts w:ascii="Arial" w:eastAsiaTheme="minorHAnsi" w:hAnsi="Arial"/>
      <w:sz w:val="24"/>
      <w:lang w:eastAsia="en-US"/>
    </w:rPr>
  </w:style>
  <w:style w:type="paragraph" w:customStyle="1" w:styleId="6AAEDA45F4C548ACB36F39A8466E99B020">
    <w:name w:val="6AAEDA45F4C548ACB36F39A8466E99B020"/>
    <w:rsid w:val="00780C1B"/>
    <w:rPr>
      <w:rFonts w:ascii="Arial" w:eastAsiaTheme="minorHAnsi" w:hAnsi="Arial"/>
      <w:sz w:val="24"/>
      <w:lang w:eastAsia="en-US"/>
    </w:rPr>
  </w:style>
  <w:style w:type="paragraph" w:customStyle="1" w:styleId="6E18AD7AADD041D4B91E6DF9A398708520">
    <w:name w:val="6E18AD7AADD041D4B91E6DF9A398708520"/>
    <w:rsid w:val="00780C1B"/>
    <w:rPr>
      <w:rFonts w:ascii="Arial" w:eastAsiaTheme="minorHAnsi" w:hAnsi="Arial"/>
      <w:sz w:val="24"/>
      <w:lang w:eastAsia="en-US"/>
    </w:rPr>
  </w:style>
  <w:style w:type="paragraph" w:customStyle="1" w:styleId="74AD6E3792E14D688C92BDA716D91B8222">
    <w:name w:val="74AD6E3792E14D688C92BDA716D91B8222"/>
    <w:rsid w:val="00E00712"/>
    <w:pPr>
      <w:spacing w:after="0"/>
    </w:pPr>
    <w:rPr>
      <w:rFonts w:ascii="Arial" w:eastAsiaTheme="minorHAnsi" w:hAnsi="Arial"/>
      <w:b/>
      <w:color w:val="000000" w:themeColor="text1"/>
      <w:sz w:val="24"/>
      <w:lang w:eastAsia="en-US"/>
    </w:rPr>
  </w:style>
  <w:style w:type="paragraph" w:customStyle="1" w:styleId="43564265EA3C4164A9C09243F9E4352E22">
    <w:name w:val="43564265EA3C4164A9C09243F9E4352E22"/>
    <w:rsid w:val="00E00712"/>
    <w:rPr>
      <w:rFonts w:ascii="Arial" w:eastAsiaTheme="minorHAnsi" w:hAnsi="Arial"/>
      <w:sz w:val="24"/>
      <w:lang w:eastAsia="en-US"/>
    </w:rPr>
  </w:style>
  <w:style w:type="paragraph" w:customStyle="1" w:styleId="95E0DCC38A064C58934FB5386DC4403D52">
    <w:name w:val="95E0DCC38A064C58934FB5386DC4403D52"/>
    <w:rsid w:val="00E00712"/>
    <w:pPr>
      <w:spacing w:after="0"/>
    </w:pPr>
    <w:rPr>
      <w:rFonts w:ascii="Arial" w:eastAsiaTheme="minorHAnsi" w:hAnsi="Arial"/>
      <w:b/>
      <w:color w:val="000000" w:themeColor="text1"/>
      <w:sz w:val="24"/>
      <w:lang w:eastAsia="en-US"/>
    </w:rPr>
  </w:style>
  <w:style w:type="paragraph" w:customStyle="1" w:styleId="D8372B7F85A24F958B4CF29142F9727552">
    <w:name w:val="D8372B7F85A24F958B4CF29142F9727552"/>
    <w:rsid w:val="00E00712"/>
    <w:pPr>
      <w:spacing w:after="0"/>
    </w:pPr>
    <w:rPr>
      <w:rFonts w:ascii="Arial" w:eastAsiaTheme="minorHAnsi" w:hAnsi="Arial"/>
      <w:b/>
      <w:color w:val="000000" w:themeColor="text1"/>
      <w:sz w:val="24"/>
      <w:lang w:eastAsia="en-US"/>
    </w:rPr>
  </w:style>
  <w:style w:type="paragraph" w:customStyle="1" w:styleId="E57A712CEB5443819E0847D1D1E0A21B52">
    <w:name w:val="E57A712CEB5443819E0847D1D1E0A21B52"/>
    <w:rsid w:val="00E00712"/>
    <w:pPr>
      <w:spacing w:after="0"/>
    </w:pPr>
    <w:rPr>
      <w:rFonts w:ascii="Arial" w:eastAsiaTheme="minorHAnsi" w:hAnsi="Arial"/>
      <w:b/>
      <w:color w:val="000000" w:themeColor="text1"/>
      <w:sz w:val="24"/>
      <w:lang w:eastAsia="en-US"/>
    </w:rPr>
  </w:style>
  <w:style w:type="paragraph" w:customStyle="1" w:styleId="16F42E566D2343C3A4C9789F85C9324435">
    <w:name w:val="16F42E566D2343C3A4C9789F85C9324435"/>
    <w:rsid w:val="00E00712"/>
    <w:pPr>
      <w:spacing w:after="0"/>
    </w:pPr>
    <w:rPr>
      <w:rFonts w:ascii="Arial" w:eastAsiaTheme="minorHAnsi" w:hAnsi="Arial"/>
      <w:b/>
      <w:color w:val="000000" w:themeColor="text1"/>
      <w:sz w:val="24"/>
      <w:lang w:eastAsia="en-US"/>
    </w:rPr>
  </w:style>
  <w:style w:type="paragraph" w:customStyle="1" w:styleId="08FAA5185D9C462BBCE1EB902F1ADDD435">
    <w:name w:val="08FAA5185D9C462BBCE1EB902F1ADDD435"/>
    <w:rsid w:val="00E00712"/>
    <w:pPr>
      <w:spacing w:after="0"/>
    </w:pPr>
    <w:rPr>
      <w:rFonts w:ascii="Arial" w:eastAsiaTheme="minorHAnsi" w:hAnsi="Arial"/>
      <w:b/>
      <w:color w:val="000000" w:themeColor="text1"/>
      <w:sz w:val="24"/>
      <w:lang w:eastAsia="en-US"/>
    </w:rPr>
  </w:style>
  <w:style w:type="paragraph" w:customStyle="1" w:styleId="1C2A1A14C06A46C397C764FF16752F7664">
    <w:name w:val="1C2A1A14C06A46C397C764FF16752F7664"/>
    <w:rsid w:val="00E00712"/>
    <w:pPr>
      <w:spacing w:after="0"/>
    </w:pPr>
    <w:rPr>
      <w:rFonts w:ascii="Arial" w:eastAsiaTheme="minorHAnsi" w:hAnsi="Arial"/>
      <w:b/>
      <w:color w:val="000000" w:themeColor="text1"/>
      <w:sz w:val="24"/>
      <w:lang w:eastAsia="en-US"/>
    </w:rPr>
  </w:style>
  <w:style w:type="paragraph" w:customStyle="1" w:styleId="BC4A08BD52704849B320D644168B4CE365">
    <w:name w:val="BC4A08BD52704849B320D644168B4CE365"/>
    <w:rsid w:val="00E00712"/>
    <w:pPr>
      <w:spacing w:after="0"/>
    </w:pPr>
    <w:rPr>
      <w:rFonts w:ascii="Arial" w:eastAsiaTheme="minorHAnsi" w:hAnsi="Arial"/>
      <w:b/>
      <w:color w:val="000000" w:themeColor="text1"/>
      <w:sz w:val="24"/>
      <w:lang w:eastAsia="en-US"/>
    </w:rPr>
  </w:style>
  <w:style w:type="paragraph" w:customStyle="1" w:styleId="F80809F621284F38A997FFAFDD5DDAD79">
    <w:name w:val="F80809F621284F38A997FFAFDD5DDAD79"/>
    <w:rsid w:val="00E00712"/>
    <w:pPr>
      <w:spacing w:after="0"/>
    </w:pPr>
    <w:rPr>
      <w:rFonts w:ascii="Arial" w:eastAsiaTheme="minorHAnsi" w:hAnsi="Arial"/>
      <w:b/>
      <w:color w:val="000000" w:themeColor="text1"/>
      <w:sz w:val="24"/>
      <w:lang w:eastAsia="en-US"/>
    </w:rPr>
  </w:style>
  <w:style w:type="paragraph" w:customStyle="1" w:styleId="ED9D6DE7D9264488819E206C2193B69864">
    <w:name w:val="ED9D6DE7D9264488819E206C2193B69864"/>
    <w:rsid w:val="00E00712"/>
    <w:pPr>
      <w:spacing w:after="0"/>
    </w:pPr>
    <w:rPr>
      <w:rFonts w:ascii="Arial" w:eastAsiaTheme="minorHAnsi" w:hAnsi="Arial"/>
      <w:b/>
      <w:color w:val="000000" w:themeColor="text1"/>
      <w:sz w:val="24"/>
      <w:lang w:eastAsia="en-US"/>
    </w:rPr>
  </w:style>
  <w:style w:type="paragraph" w:customStyle="1" w:styleId="C6A0B4A8DD6F4A5A90006B02DCDB8C5556">
    <w:name w:val="C6A0B4A8DD6F4A5A90006B02DCDB8C5556"/>
    <w:rsid w:val="00E00712"/>
    <w:rPr>
      <w:rFonts w:ascii="Arial" w:eastAsiaTheme="minorHAnsi" w:hAnsi="Arial"/>
      <w:sz w:val="24"/>
      <w:lang w:eastAsia="en-US"/>
    </w:rPr>
  </w:style>
  <w:style w:type="paragraph" w:customStyle="1" w:styleId="628D1D54DE1A4872AC660A4B53515A0256">
    <w:name w:val="628D1D54DE1A4872AC660A4B53515A0256"/>
    <w:rsid w:val="00E00712"/>
    <w:rPr>
      <w:rFonts w:ascii="Arial" w:eastAsiaTheme="minorHAnsi" w:hAnsi="Arial"/>
      <w:sz w:val="24"/>
      <w:lang w:eastAsia="en-US"/>
    </w:rPr>
  </w:style>
  <w:style w:type="paragraph" w:customStyle="1" w:styleId="32ED938C7EB24CDCBF6836BD375621FC56">
    <w:name w:val="32ED938C7EB24CDCBF6836BD375621FC56"/>
    <w:rsid w:val="00E00712"/>
    <w:rPr>
      <w:rFonts w:ascii="Arial" w:eastAsiaTheme="minorHAnsi" w:hAnsi="Arial"/>
      <w:sz w:val="24"/>
      <w:lang w:eastAsia="en-US"/>
    </w:rPr>
  </w:style>
  <w:style w:type="paragraph" w:customStyle="1" w:styleId="7FDE970EA94A437180C1BFC76C7FA78056">
    <w:name w:val="7FDE970EA94A437180C1BFC76C7FA78056"/>
    <w:rsid w:val="00E00712"/>
    <w:rPr>
      <w:rFonts w:ascii="Arial" w:eastAsiaTheme="minorHAnsi" w:hAnsi="Arial"/>
      <w:sz w:val="24"/>
      <w:lang w:eastAsia="en-US"/>
    </w:rPr>
  </w:style>
  <w:style w:type="paragraph" w:customStyle="1" w:styleId="D17BB891454A402DA4863A2CA3E472E556">
    <w:name w:val="D17BB891454A402DA4863A2CA3E472E556"/>
    <w:rsid w:val="00E00712"/>
    <w:rPr>
      <w:rFonts w:ascii="Arial" w:eastAsiaTheme="minorHAnsi" w:hAnsi="Arial"/>
      <w:sz w:val="24"/>
      <w:lang w:eastAsia="en-US"/>
    </w:rPr>
  </w:style>
  <w:style w:type="paragraph" w:customStyle="1" w:styleId="AE4C08B0108C4B1D83020C78E9147E5B51">
    <w:name w:val="AE4C08B0108C4B1D83020C78E9147E5B51"/>
    <w:rsid w:val="00E00712"/>
    <w:rPr>
      <w:rFonts w:ascii="Arial" w:eastAsiaTheme="minorHAnsi" w:hAnsi="Arial"/>
      <w:sz w:val="24"/>
      <w:lang w:eastAsia="en-US"/>
    </w:rPr>
  </w:style>
  <w:style w:type="paragraph" w:customStyle="1" w:styleId="59D7731B6F4847C68EE5D7050FD8F27651">
    <w:name w:val="59D7731B6F4847C68EE5D7050FD8F27651"/>
    <w:rsid w:val="00E00712"/>
    <w:rPr>
      <w:rFonts w:ascii="Arial" w:eastAsiaTheme="minorHAnsi" w:hAnsi="Arial"/>
      <w:sz w:val="24"/>
      <w:lang w:eastAsia="en-US"/>
    </w:rPr>
  </w:style>
  <w:style w:type="paragraph" w:customStyle="1" w:styleId="E62681E6DCAF488A93AAA32D9B9E5C9451">
    <w:name w:val="E62681E6DCAF488A93AAA32D9B9E5C9451"/>
    <w:rsid w:val="00E00712"/>
    <w:rPr>
      <w:rFonts w:ascii="Arial" w:eastAsiaTheme="minorHAnsi" w:hAnsi="Arial"/>
      <w:sz w:val="24"/>
      <w:lang w:eastAsia="en-US"/>
    </w:rPr>
  </w:style>
  <w:style w:type="paragraph" w:customStyle="1" w:styleId="85DA1DA4C3D746958302A6A26C8B427A49">
    <w:name w:val="85DA1DA4C3D746958302A6A26C8B427A49"/>
    <w:rsid w:val="00E00712"/>
    <w:rPr>
      <w:rFonts w:ascii="Arial" w:eastAsiaTheme="minorHAnsi" w:hAnsi="Arial"/>
      <w:sz w:val="24"/>
      <w:lang w:eastAsia="en-US"/>
    </w:rPr>
  </w:style>
  <w:style w:type="paragraph" w:customStyle="1" w:styleId="C884F645DF0E4CE3BCDC99B9837FA24348">
    <w:name w:val="C884F645DF0E4CE3BCDC99B9837FA24348"/>
    <w:rsid w:val="00E00712"/>
    <w:rPr>
      <w:rFonts w:ascii="Arial" w:eastAsiaTheme="minorHAnsi" w:hAnsi="Arial"/>
      <w:sz w:val="24"/>
      <w:lang w:eastAsia="en-US"/>
    </w:rPr>
  </w:style>
  <w:style w:type="paragraph" w:customStyle="1" w:styleId="1673DA3EB3444C3CB6DDF510A1D3DA9447">
    <w:name w:val="1673DA3EB3444C3CB6DDF510A1D3DA9447"/>
    <w:rsid w:val="00E00712"/>
    <w:rPr>
      <w:rFonts w:ascii="Arial" w:eastAsiaTheme="minorHAnsi" w:hAnsi="Arial"/>
      <w:sz w:val="24"/>
      <w:lang w:eastAsia="en-US"/>
    </w:rPr>
  </w:style>
  <w:style w:type="paragraph" w:customStyle="1" w:styleId="79A14B10FCE540259362430269760D2C45">
    <w:name w:val="79A14B10FCE540259362430269760D2C45"/>
    <w:rsid w:val="00E00712"/>
    <w:rPr>
      <w:rFonts w:ascii="Arial" w:eastAsiaTheme="minorHAnsi" w:hAnsi="Arial"/>
      <w:sz w:val="24"/>
      <w:lang w:eastAsia="en-US"/>
    </w:rPr>
  </w:style>
  <w:style w:type="paragraph" w:customStyle="1" w:styleId="896521D7EF044A7FA23A51ADB7E46B6537">
    <w:name w:val="896521D7EF044A7FA23A51ADB7E46B6537"/>
    <w:rsid w:val="00E00712"/>
    <w:pPr>
      <w:spacing w:after="0"/>
    </w:pPr>
    <w:rPr>
      <w:rFonts w:ascii="Arial" w:eastAsiaTheme="minorHAnsi" w:hAnsi="Arial"/>
      <w:b/>
      <w:color w:val="000000" w:themeColor="text1"/>
      <w:sz w:val="24"/>
      <w:lang w:eastAsia="en-US"/>
    </w:rPr>
  </w:style>
  <w:style w:type="paragraph" w:customStyle="1" w:styleId="9260A8E5EF5945EB9699E1F5D883C10036">
    <w:name w:val="9260A8E5EF5945EB9699E1F5D883C10036"/>
    <w:rsid w:val="00E00712"/>
    <w:pPr>
      <w:spacing w:after="0"/>
    </w:pPr>
    <w:rPr>
      <w:rFonts w:ascii="Arial" w:eastAsiaTheme="minorHAnsi" w:hAnsi="Arial"/>
      <w:b/>
      <w:color w:val="000000" w:themeColor="text1"/>
      <w:sz w:val="24"/>
      <w:lang w:eastAsia="en-US"/>
    </w:rPr>
  </w:style>
  <w:style w:type="paragraph" w:customStyle="1" w:styleId="A0EFAE007D9743769BE6CB3F3EF47AAA35">
    <w:name w:val="A0EFAE007D9743769BE6CB3F3EF47AAA35"/>
    <w:rsid w:val="00E00712"/>
    <w:pPr>
      <w:spacing w:after="0"/>
    </w:pPr>
    <w:rPr>
      <w:rFonts w:ascii="Arial" w:eastAsiaTheme="minorHAnsi" w:hAnsi="Arial"/>
      <w:b/>
      <w:color w:val="000000" w:themeColor="text1"/>
      <w:sz w:val="24"/>
      <w:lang w:eastAsia="en-US"/>
    </w:rPr>
  </w:style>
  <w:style w:type="paragraph" w:customStyle="1" w:styleId="622E192E4721431C92589FEFEF4E67D123">
    <w:name w:val="622E192E4721431C92589FEFEF4E67D123"/>
    <w:rsid w:val="00E00712"/>
    <w:rPr>
      <w:rFonts w:ascii="Arial" w:eastAsiaTheme="minorHAnsi" w:hAnsi="Arial"/>
      <w:sz w:val="24"/>
      <w:lang w:eastAsia="en-US"/>
    </w:rPr>
  </w:style>
  <w:style w:type="paragraph" w:customStyle="1" w:styleId="8BA8B69AB84642F3BFA0C8A70C0A417F21">
    <w:name w:val="8BA8B69AB84642F3BFA0C8A70C0A417F21"/>
    <w:rsid w:val="00E00712"/>
    <w:rPr>
      <w:rFonts w:ascii="Arial" w:eastAsiaTheme="minorHAnsi" w:hAnsi="Arial"/>
      <w:sz w:val="24"/>
      <w:lang w:eastAsia="en-US"/>
    </w:rPr>
  </w:style>
  <w:style w:type="paragraph" w:customStyle="1" w:styleId="41DE2931FB3B4B1199DAE7AE7C1EE7AB23">
    <w:name w:val="41DE2931FB3B4B1199DAE7AE7C1EE7AB23"/>
    <w:rsid w:val="00E00712"/>
    <w:rPr>
      <w:rFonts w:ascii="Arial" w:eastAsiaTheme="minorHAnsi" w:hAnsi="Arial"/>
      <w:sz w:val="24"/>
      <w:lang w:eastAsia="en-US"/>
    </w:rPr>
  </w:style>
  <w:style w:type="paragraph" w:customStyle="1" w:styleId="1DB9C89DFF74438B92E830D14547389121">
    <w:name w:val="1DB9C89DFF74438B92E830D14547389121"/>
    <w:rsid w:val="00E00712"/>
    <w:rPr>
      <w:rFonts w:ascii="Arial" w:eastAsiaTheme="minorHAnsi" w:hAnsi="Arial"/>
      <w:sz w:val="24"/>
      <w:lang w:eastAsia="en-US"/>
    </w:rPr>
  </w:style>
  <w:style w:type="paragraph" w:customStyle="1" w:styleId="E0D4C77393794BDA95CBBDDB44C2058421">
    <w:name w:val="E0D4C77393794BDA95CBBDDB44C2058421"/>
    <w:rsid w:val="00E00712"/>
    <w:rPr>
      <w:rFonts w:ascii="Arial" w:eastAsiaTheme="minorHAnsi" w:hAnsi="Arial"/>
      <w:sz w:val="24"/>
      <w:lang w:eastAsia="en-US"/>
    </w:rPr>
  </w:style>
  <w:style w:type="paragraph" w:customStyle="1" w:styleId="6CA128E45E37490EAA6F5C5FA16CBBC421">
    <w:name w:val="6CA128E45E37490EAA6F5C5FA16CBBC421"/>
    <w:rsid w:val="00E00712"/>
    <w:rPr>
      <w:rFonts w:ascii="Arial" w:eastAsiaTheme="minorHAnsi" w:hAnsi="Arial"/>
      <w:sz w:val="24"/>
      <w:lang w:eastAsia="en-US"/>
    </w:rPr>
  </w:style>
  <w:style w:type="paragraph" w:customStyle="1" w:styleId="1B242F1B3B5541899572373CAF6152A121">
    <w:name w:val="1B242F1B3B5541899572373CAF6152A121"/>
    <w:rsid w:val="00E00712"/>
    <w:rPr>
      <w:rFonts w:ascii="Arial" w:eastAsiaTheme="minorHAnsi" w:hAnsi="Arial"/>
      <w:sz w:val="24"/>
      <w:lang w:eastAsia="en-US"/>
    </w:rPr>
  </w:style>
  <w:style w:type="paragraph" w:customStyle="1" w:styleId="26E65366D9BE4991B02159C365D4D611">
    <w:name w:val="26E65366D9BE4991B02159C365D4D611"/>
    <w:rsid w:val="00E00712"/>
    <w:rPr>
      <w:rFonts w:ascii="Arial" w:eastAsiaTheme="minorHAnsi" w:hAnsi="Arial"/>
      <w:sz w:val="24"/>
      <w:lang w:eastAsia="en-US"/>
    </w:rPr>
  </w:style>
  <w:style w:type="paragraph" w:customStyle="1" w:styleId="869C89CEDAD34D67B4FC039FFA8A9B4C">
    <w:name w:val="869C89CEDAD34D67B4FC039FFA8A9B4C"/>
    <w:rsid w:val="00E00712"/>
    <w:rPr>
      <w:rFonts w:ascii="Arial" w:eastAsiaTheme="minorHAnsi" w:hAnsi="Arial"/>
      <w:sz w:val="24"/>
      <w:lang w:eastAsia="en-US"/>
    </w:rPr>
  </w:style>
  <w:style w:type="paragraph" w:customStyle="1" w:styleId="54426C84593047FCA2801555EBA48F4A">
    <w:name w:val="54426C84593047FCA2801555EBA48F4A"/>
    <w:rsid w:val="00E00712"/>
    <w:rPr>
      <w:rFonts w:ascii="Arial" w:eastAsiaTheme="minorHAnsi" w:hAnsi="Arial"/>
      <w:sz w:val="24"/>
      <w:lang w:eastAsia="en-US"/>
    </w:rPr>
  </w:style>
  <w:style w:type="paragraph" w:customStyle="1" w:styleId="5B221A51A1BA42199D486921E1930EBC">
    <w:name w:val="5B221A51A1BA42199D486921E1930EBC"/>
    <w:rsid w:val="00E00712"/>
    <w:rPr>
      <w:rFonts w:ascii="Arial" w:eastAsiaTheme="minorHAnsi" w:hAnsi="Arial"/>
      <w:sz w:val="24"/>
      <w:lang w:eastAsia="en-US"/>
    </w:rPr>
  </w:style>
  <w:style w:type="paragraph" w:customStyle="1" w:styleId="2620B1929E8749A988396A817E6B5B31">
    <w:name w:val="2620B1929E8749A988396A817E6B5B31"/>
    <w:rsid w:val="00E00712"/>
    <w:rPr>
      <w:rFonts w:ascii="Arial" w:eastAsiaTheme="minorHAnsi" w:hAnsi="Arial"/>
      <w:sz w:val="24"/>
      <w:lang w:eastAsia="en-US"/>
    </w:rPr>
  </w:style>
  <w:style w:type="paragraph" w:customStyle="1" w:styleId="E9A0BB1BE37542C7ABC9C8786B01895C">
    <w:name w:val="E9A0BB1BE37542C7ABC9C8786B01895C"/>
    <w:rsid w:val="00E00712"/>
    <w:rPr>
      <w:rFonts w:ascii="Arial" w:eastAsiaTheme="minorHAnsi" w:hAnsi="Arial"/>
      <w:sz w:val="24"/>
      <w:lang w:eastAsia="en-US"/>
    </w:rPr>
  </w:style>
  <w:style w:type="paragraph" w:customStyle="1" w:styleId="44BB10D06C5E4CF58F882A6046E777D2">
    <w:name w:val="44BB10D06C5E4CF58F882A6046E777D2"/>
    <w:rsid w:val="00E00712"/>
    <w:rPr>
      <w:rFonts w:ascii="Arial" w:eastAsiaTheme="minorHAnsi" w:hAnsi="Arial"/>
      <w:sz w:val="24"/>
      <w:lang w:eastAsia="en-US"/>
    </w:rPr>
  </w:style>
  <w:style w:type="paragraph" w:customStyle="1" w:styleId="B1F60FA7A7754584A84102F9EC5AECDB">
    <w:name w:val="B1F60FA7A7754584A84102F9EC5AECDB"/>
    <w:rsid w:val="00E00712"/>
    <w:rPr>
      <w:rFonts w:ascii="Arial" w:eastAsiaTheme="minorHAnsi" w:hAnsi="Arial"/>
      <w:sz w:val="24"/>
      <w:lang w:eastAsia="en-US"/>
    </w:rPr>
  </w:style>
  <w:style w:type="paragraph" w:customStyle="1" w:styleId="27F25CBEDD094729B2CDAD54BB895EF5">
    <w:name w:val="27F25CBEDD094729B2CDAD54BB895EF5"/>
    <w:rsid w:val="00E00712"/>
    <w:rPr>
      <w:rFonts w:ascii="Arial" w:eastAsiaTheme="minorHAnsi" w:hAnsi="Arial"/>
      <w:sz w:val="24"/>
      <w:lang w:eastAsia="en-US"/>
    </w:rPr>
  </w:style>
  <w:style w:type="paragraph" w:customStyle="1" w:styleId="7A17B48C6C6A49D8A5A48F974B09D8D7">
    <w:name w:val="7A17B48C6C6A49D8A5A48F974B09D8D7"/>
    <w:rsid w:val="00E00712"/>
    <w:rPr>
      <w:rFonts w:ascii="Arial" w:eastAsiaTheme="minorHAnsi" w:hAnsi="Arial"/>
      <w:sz w:val="24"/>
      <w:lang w:eastAsia="en-US"/>
    </w:rPr>
  </w:style>
  <w:style w:type="paragraph" w:customStyle="1" w:styleId="2EFB7BDA08F24E7FABCC64FBEEB5E436">
    <w:name w:val="2EFB7BDA08F24E7FABCC64FBEEB5E436"/>
    <w:rsid w:val="00E00712"/>
    <w:rPr>
      <w:rFonts w:ascii="Arial" w:eastAsiaTheme="minorHAnsi" w:hAnsi="Arial"/>
      <w:sz w:val="24"/>
      <w:lang w:eastAsia="en-US"/>
    </w:rPr>
  </w:style>
  <w:style w:type="paragraph" w:customStyle="1" w:styleId="067881FAED2C476BBB4EE553BAA6A957">
    <w:name w:val="067881FAED2C476BBB4EE553BAA6A957"/>
    <w:rsid w:val="00E0071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3">
    <w:name w:val="74AD6E3792E14D688C92BDA716D91B8223"/>
    <w:rsid w:val="00E00712"/>
    <w:pPr>
      <w:spacing w:after="0"/>
    </w:pPr>
    <w:rPr>
      <w:rFonts w:ascii="Arial" w:eastAsiaTheme="minorHAnsi" w:hAnsi="Arial"/>
      <w:b/>
      <w:color w:val="000000" w:themeColor="text1"/>
      <w:sz w:val="24"/>
      <w:lang w:eastAsia="en-US"/>
    </w:rPr>
  </w:style>
  <w:style w:type="paragraph" w:customStyle="1" w:styleId="43564265EA3C4164A9C09243F9E4352E23">
    <w:name w:val="43564265EA3C4164A9C09243F9E4352E23"/>
    <w:rsid w:val="00E00712"/>
    <w:rPr>
      <w:rFonts w:ascii="Arial" w:eastAsiaTheme="minorHAnsi" w:hAnsi="Arial"/>
      <w:sz w:val="24"/>
      <w:lang w:eastAsia="en-US"/>
    </w:rPr>
  </w:style>
  <w:style w:type="paragraph" w:customStyle="1" w:styleId="95E0DCC38A064C58934FB5386DC4403D53">
    <w:name w:val="95E0DCC38A064C58934FB5386DC4403D53"/>
    <w:rsid w:val="00E00712"/>
    <w:pPr>
      <w:spacing w:after="0"/>
    </w:pPr>
    <w:rPr>
      <w:rFonts w:ascii="Arial" w:eastAsiaTheme="minorHAnsi" w:hAnsi="Arial"/>
      <w:b/>
      <w:color w:val="000000" w:themeColor="text1"/>
      <w:sz w:val="24"/>
      <w:lang w:eastAsia="en-US"/>
    </w:rPr>
  </w:style>
  <w:style w:type="paragraph" w:customStyle="1" w:styleId="D8372B7F85A24F958B4CF29142F9727553">
    <w:name w:val="D8372B7F85A24F958B4CF29142F9727553"/>
    <w:rsid w:val="00E00712"/>
    <w:pPr>
      <w:spacing w:after="0"/>
    </w:pPr>
    <w:rPr>
      <w:rFonts w:ascii="Arial" w:eastAsiaTheme="minorHAnsi" w:hAnsi="Arial"/>
      <w:b/>
      <w:color w:val="000000" w:themeColor="text1"/>
      <w:sz w:val="24"/>
      <w:lang w:eastAsia="en-US"/>
    </w:rPr>
  </w:style>
  <w:style w:type="paragraph" w:customStyle="1" w:styleId="E57A712CEB5443819E0847D1D1E0A21B53">
    <w:name w:val="E57A712CEB5443819E0847D1D1E0A21B53"/>
    <w:rsid w:val="00E00712"/>
    <w:pPr>
      <w:spacing w:after="0"/>
    </w:pPr>
    <w:rPr>
      <w:rFonts w:ascii="Arial" w:eastAsiaTheme="minorHAnsi" w:hAnsi="Arial"/>
      <w:b/>
      <w:color w:val="000000" w:themeColor="text1"/>
      <w:sz w:val="24"/>
      <w:lang w:eastAsia="en-US"/>
    </w:rPr>
  </w:style>
  <w:style w:type="paragraph" w:customStyle="1" w:styleId="16F42E566D2343C3A4C9789F85C9324436">
    <w:name w:val="16F42E566D2343C3A4C9789F85C9324436"/>
    <w:rsid w:val="00E00712"/>
    <w:pPr>
      <w:spacing w:after="0"/>
    </w:pPr>
    <w:rPr>
      <w:rFonts w:ascii="Arial" w:eastAsiaTheme="minorHAnsi" w:hAnsi="Arial"/>
      <w:b/>
      <w:color w:val="000000" w:themeColor="text1"/>
      <w:sz w:val="24"/>
      <w:lang w:eastAsia="en-US"/>
    </w:rPr>
  </w:style>
  <w:style w:type="paragraph" w:customStyle="1" w:styleId="08FAA5185D9C462BBCE1EB902F1ADDD436">
    <w:name w:val="08FAA5185D9C462BBCE1EB902F1ADDD436"/>
    <w:rsid w:val="00E00712"/>
    <w:pPr>
      <w:spacing w:after="0"/>
    </w:pPr>
    <w:rPr>
      <w:rFonts w:ascii="Arial" w:eastAsiaTheme="minorHAnsi" w:hAnsi="Arial"/>
      <w:b/>
      <w:color w:val="000000" w:themeColor="text1"/>
      <w:sz w:val="24"/>
      <w:lang w:eastAsia="en-US"/>
    </w:rPr>
  </w:style>
  <w:style w:type="paragraph" w:customStyle="1" w:styleId="1C2A1A14C06A46C397C764FF16752F7665">
    <w:name w:val="1C2A1A14C06A46C397C764FF16752F7665"/>
    <w:rsid w:val="00E00712"/>
    <w:pPr>
      <w:spacing w:after="0"/>
    </w:pPr>
    <w:rPr>
      <w:rFonts w:ascii="Arial" w:eastAsiaTheme="minorHAnsi" w:hAnsi="Arial"/>
      <w:b/>
      <w:color w:val="000000" w:themeColor="text1"/>
      <w:sz w:val="24"/>
      <w:lang w:eastAsia="en-US"/>
    </w:rPr>
  </w:style>
  <w:style w:type="paragraph" w:customStyle="1" w:styleId="BC4A08BD52704849B320D644168B4CE366">
    <w:name w:val="BC4A08BD52704849B320D644168B4CE366"/>
    <w:rsid w:val="00E00712"/>
    <w:pPr>
      <w:spacing w:after="0"/>
    </w:pPr>
    <w:rPr>
      <w:rFonts w:ascii="Arial" w:eastAsiaTheme="minorHAnsi" w:hAnsi="Arial"/>
      <w:b/>
      <w:color w:val="000000" w:themeColor="text1"/>
      <w:sz w:val="24"/>
      <w:lang w:eastAsia="en-US"/>
    </w:rPr>
  </w:style>
  <w:style w:type="paragraph" w:customStyle="1" w:styleId="F80809F621284F38A997FFAFDD5DDAD710">
    <w:name w:val="F80809F621284F38A997FFAFDD5DDAD710"/>
    <w:rsid w:val="00E00712"/>
    <w:pPr>
      <w:spacing w:after="0"/>
    </w:pPr>
    <w:rPr>
      <w:rFonts w:ascii="Arial" w:eastAsiaTheme="minorHAnsi" w:hAnsi="Arial"/>
      <w:b/>
      <w:color w:val="000000" w:themeColor="text1"/>
      <w:sz w:val="24"/>
      <w:lang w:eastAsia="en-US"/>
    </w:rPr>
  </w:style>
  <w:style w:type="paragraph" w:customStyle="1" w:styleId="ED9D6DE7D9264488819E206C2193B69865">
    <w:name w:val="ED9D6DE7D9264488819E206C2193B69865"/>
    <w:rsid w:val="00E00712"/>
    <w:pPr>
      <w:spacing w:after="0"/>
    </w:pPr>
    <w:rPr>
      <w:rFonts w:ascii="Arial" w:eastAsiaTheme="minorHAnsi" w:hAnsi="Arial"/>
      <w:b/>
      <w:color w:val="000000" w:themeColor="text1"/>
      <w:sz w:val="24"/>
      <w:lang w:eastAsia="en-US"/>
    </w:rPr>
  </w:style>
  <w:style w:type="paragraph" w:customStyle="1" w:styleId="C6A0B4A8DD6F4A5A90006B02DCDB8C5557">
    <w:name w:val="C6A0B4A8DD6F4A5A90006B02DCDB8C5557"/>
    <w:rsid w:val="00E00712"/>
    <w:rPr>
      <w:rFonts w:ascii="Arial" w:eastAsiaTheme="minorHAnsi" w:hAnsi="Arial"/>
      <w:sz w:val="24"/>
      <w:lang w:eastAsia="en-US"/>
    </w:rPr>
  </w:style>
  <w:style w:type="paragraph" w:customStyle="1" w:styleId="628D1D54DE1A4872AC660A4B53515A0257">
    <w:name w:val="628D1D54DE1A4872AC660A4B53515A0257"/>
    <w:rsid w:val="00E00712"/>
    <w:rPr>
      <w:rFonts w:ascii="Arial" w:eastAsiaTheme="minorHAnsi" w:hAnsi="Arial"/>
      <w:sz w:val="24"/>
      <w:lang w:eastAsia="en-US"/>
    </w:rPr>
  </w:style>
  <w:style w:type="paragraph" w:customStyle="1" w:styleId="32ED938C7EB24CDCBF6836BD375621FC57">
    <w:name w:val="32ED938C7EB24CDCBF6836BD375621FC57"/>
    <w:rsid w:val="00E00712"/>
    <w:rPr>
      <w:rFonts w:ascii="Arial" w:eastAsiaTheme="minorHAnsi" w:hAnsi="Arial"/>
      <w:sz w:val="24"/>
      <w:lang w:eastAsia="en-US"/>
    </w:rPr>
  </w:style>
  <w:style w:type="paragraph" w:customStyle="1" w:styleId="7FDE970EA94A437180C1BFC76C7FA78057">
    <w:name w:val="7FDE970EA94A437180C1BFC76C7FA78057"/>
    <w:rsid w:val="00E00712"/>
    <w:rPr>
      <w:rFonts w:ascii="Arial" w:eastAsiaTheme="minorHAnsi" w:hAnsi="Arial"/>
      <w:sz w:val="24"/>
      <w:lang w:eastAsia="en-US"/>
    </w:rPr>
  </w:style>
  <w:style w:type="paragraph" w:customStyle="1" w:styleId="D17BB891454A402DA4863A2CA3E472E557">
    <w:name w:val="D17BB891454A402DA4863A2CA3E472E557"/>
    <w:rsid w:val="00E00712"/>
    <w:rPr>
      <w:rFonts w:ascii="Arial" w:eastAsiaTheme="minorHAnsi" w:hAnsi="Arial"/>
      <w:sz w:val="24"/>
      <w:lang w:eastAsia="en-US"/>
    </w:rPr>
  </w:style>
  <w:style w:type="paragraph" w:customStyle="1" w:styleId="AE4C08B0108C4B1D83020C78E9147E5B52">
    <w:name w:val="AE4C08B0108C4B1D83020C78E9147E5B52"/>
    <w:rsid w:val="00E00712"/>
    <w:rPr>
      <w:rFonts w:ascii="Arial" w:eastAsiaTheme="minorHAnsi" w:hAnsi="Arial"/>
      <w:sz w:val="24"/>
      <w:lang w:eastAsia="en-US"/>
    </w:rPr>
  </w:style>
  <w:style w:type="paragraph" w:customStyle="1" w:styleId="59D7731B6F4847C68EE5D7050FD8F27652">
    <w:name w:val="59D7731B6F4847C68EE5D7050FD8F27652"/>
    <w:rsid w:val="00E00712"/>
    <w:rPr>
      <w:rFonts w:ascii="Arial" w:eastAsiaTheme="minorHAnsi" w:hAnsi="Arial"/>
      <w:sz w:val="24"/>
      <w:lang w:eastAsia="en-US"/>
    </w:rPr>
  </w:style>
  <w:style w:type="paragraph" w:customStyle="1" w:styleId="E62681E6DCAF488A93AAA32D9B9E5C9452">
    <w:name w:val="E62681E6DCAF488A93AAA32D9B9E5C9452"/>
    <w:rsid w:val="00E00712"/>
    <w:rPr>
      <w:rFonts w:ascii="Arial" w:eastAsiaTheme="minorHAnsi" w:hAnsi="Arial"/>
      <w:sz w:val="24"/>
      <w:lang w:eastAsia="en-US"/>
    </w:rPr>
  </w:style>
  <w:style w:type="paragraph" w:customStyle="1" w:styleId="85DA1DA4C3D746958302A6A26C8B427A50">
    <w:name w:val="85DA1DA4C3D746958302A6A26C8B427A50"/>
    <w:rsid w:val="00E00712"/>
    <w:rPr>
      <w:rFonts w:ascii="Arial" w:eastAsiaTheme="minorHAnsi" w:hAnsi="Arial"/>
      <w:sz w:val="24"/>
      <w:lang w:eastAsia="en-US"/>
    </w:rPr>
  </w:style>
  <w:style w:type="paragraph" w:customStyle="1" w:styleId="C884F645DF0E4CE3BCDC99B9837FA24349">
    <w:name w:val="C884F645DF0E4CE3BCDC99B9837FA24349"/>
    <w:rsid w:val="00E00712"/>
    <w:rPr>
      <w:rFonts w:ascii="Arial" w:eastAsiaTheme="minorHAnsi" w:hAnsi="Arial"/>
      <w:sz w:val="24"/>
      <w:lang w:eastAsia="en-US"/>
    </w:rPr>
  </w:style>
  <w:style w:type="paragraph" w:customStyle="1" w:styleId="1673DA3EB3444C3CB6DDF510A1D3DA9448">
    <w:name w:val="1673DA3EB3444C3CB6DDF510A1D3DA9448"/>
    <w:rsid w:val="00E00712"/>
    <w:rPr>
      <w:rFonts w:ascii="Arial" w:eastAsiaTheme="minorHAnsi" w:hAnsi="Arial"/>
      <w:sz w:val="24"/>
      <w:lang w:eastAsia="en-US"/>
    </w:rPr>
  </w:style>
  <w:style w:type="paragraph" w:customStyle="1" w:styleId="79A14B10FCE540259362430269760D2C46">
    <w:name w:val="79A14B10FCE540259362430269760D2C46"/>
    <w:rsid w:val="00E00712"/>
    <w:rPr>
      <w:rFonts w:ascii="Arial" w:eastAsiaTheme="minorHAnsi" w:hAnsi="Arial"/>
      <w:sz w:val="24"/>
      <w:lang w:eastAsia="en-US"/>
    </w:rPr>
  </w:style>
  <w:style w:type="paragraph" w:customStyle="1" w:styleId="896521D7EF044A7FA23A51ADB7E46B6538">
    <w:name w:val="896521D7EF044A7FA23A51ADB7E46B6538"/>
    <w:rsid w:val="00E00712"/>
    <w:pPr>
      <w:spacing w:after="0"/>
    </w:pPr>
    <w:rPr>
      <w:rFonts w:ascii="Arial" w:eastAsiaTheme="minorHAnsi" w:hAnsi="Arial"/>
      <w:b/>
      <w:color w:val="000000" w:themeColor="text1"/>
      <w:sz w:val="24"/>
      <w:lang w:eastAsia="en-US"/>
    </w:rPr>
  </w:style>
  <w:style w:type="paragraph" w:customStyle="1" w:styleId="9260A8E5EF5945EB9699E1F5D883C10037">
    <w:name w:val="9260A8E5EF5945EB9699E1F5D883C10037"/>
    <w:rsid w:val="00E00712"/>
    <w:pPr>
      <w:spacing w:after="0"/>
    </w:pPr>
    <w:rPr>
      <w:rFonts w:ascii="Arial" w:eastAsiaTheme="minorHAnsi" w:hAnsi="Arial"/>
      <w:b/>
      <w:color w:val="000000" w:themeColor="text1"/>
      <w:sz w:val="24"/>
      <w:lang w:eastAsia="en-US"/>
    </w:rPr>
  </w:style>
  <w:style w:type="paragraph" w:customStyle="1" w:styleId="A0EFAE007D9743769BE6CB3F3EF47AAA36">
    <w:name w:val="A0EFAE007D9743769BE6CB3F3EF47AAA36"/>
    <w:rsid w:val="00E00712"/>
    <w:pPr>
      <w:spacing w:after="0"/>
    </w:pPr>
    <w:rPr>
      <w:rFonts w:ascii="Arial" w:eastAsiaTheme="minorHAnsi" w:hAnsi="Arial"/>
      <w:b/>
      <w:color w:val="000000" w:themeColor="text1"/>
      <w:sz w:val="24"/>
      <w:lang w:eastAsia="en-US"/>
    </w:rPr>
  </w:style>
  <w:style w:type="paragraph" w:customStyle="1" w:styleId="622E192E4721431C92589FEFEF4E67D124">
    <w:name w:val="622E192E4721431C92589FEFEF4E67D124"/>
    <w:rsid w:val="00E00712"/>
    <w:rPr>
      <w:rFonts w:ascii="Arial" w:eastAsiaTheme="minorHAnsi" w:hAnsi="Arial"/>
      <w:sz w:val="24"/>
      <w:lang w:eastAsia="en-US"/>
    </w:rPr>
  </w:style>
  <w:style w:type="paragraph" w:customStyle="1" w:styleId="8BA8B69AB84642F3BFA0C8A70C0A417F22">
    <w:name w:val="8BA8B69AB84642F3BFA0C8A70C0A417F22"/>
    <w:rsid w:val="00E00712"/>
    <w:rPr>
      <w:rFonts w:ascii="Arial" w:eastAsiaTheme="minorHAnsi" w:hAnsi="Arial"/>
      <w:sz w:val="24"/>
      <w:lang w:eastAsia="en-US"/>
    </w:rPr>
  </w:style>
  <w:style w:type="paragraph" w:customStyle="1" w:styleId="41DE2931FB3B4B1199DAE7AE7C1EE7AB24">
    <w:name w:val="41DE2931FB3B4B1199DAE7AE7C1EE7AB24"/>
    <w:rsid w:val="00E00712"/>
    <w:rPr>
      <w:rFonts w:ascii="Arial" w:eastAsiaTheme="minorHAnsi" w:hAnsi="Arial"/>
      <w:sz w:val="24"/>
      <w:lang w:eastAsia="en-US"/>
    </w:rPr>
  </w:style>
  <w:style w:type="paragraph" w:customStyle="1" w:styleId="1DB9C89DFF74438B92E830D14547389122">
    <w:name w:val="1DB9C89DFF74438B92E830D14547389122"/>
    <w:rsid w:val="00E00712"/>
    <w:rPr>
      <w:rFonts w:ascii="Arial" w:eastAsiaTheme="minorHAnsi" w:hAnsi="Arial"/>
      <w:sz w:val="24"/>
      <w:lang w:eastAsia="en-US"/>
    </w:rPr>
  </w:style>
  <w:style w:type="paragraph" w:customStyle="1" w:styleId="E0D4C77393794BDA95CBBDDB44C2058422">
    <w:name w:val="E0D4C77393794BDA95CBBDDB44C2058422"/>
    <w:rsid w:val="00E00712"/>
    <w:rPr>
      <w:rFonts w:ascii="Arial" w:eastAsiaTheme="minorHAnsi" w:hAnsi="Arial"/>
      <w:sz w:val="24"/>
      <w:lang w:eastAsia="en-US"/>
    </w:rPr>
  </w:style>
  <w:style w:type="paragraph" w:customStyle="1" w:styleId="6CA128E45E37490EAA6F5C5FA16CBBC422">
    <w:name w:val="6CA128E45E37490EAA6F5C5FA16CBBC422"/>
    <w:rsid w:val="00E00712"/>
    <w:rPr>
      <w:rFonts w:ascii="Arial" w:eastAsiaTheme="minorHAnsi" w:hAnsi="Arial"/>
      <w:sz w:val="24"/>
      <w:lang w:eastAsia="en-US"/>
    </w:rPr>
  </w:style>
  <w:style w:type="paragraph" w:customStyle="1" w:styleId="1B242F1B3B5541899572373CAF6152A122">
    <w:name w:val="1B242F1B3B5541899572373CAF6152A122"/>
    <w:rsid w:val="00E00712"/>
    <w:rPr>
      <w:rFonts w:ascii="Arial" w:eastAsiaTheme="minorHAnsi" w:hAnsi="Arial"/>
      <w:sz w:val="24"/>
      <w:lang w:eastAsia="en-US"/>
    </w:rPr>
  </w:style>
  <w:style w:type="paragraph" w:customStyle="1" w:styleId="26E65366D9BE4991B02159C365D4D6111">
    <w:name w:val="26E65366D9BE4991B02159C365D4D6111"/>
    <w:rsid w:val="00E00712"/>
    <w:rPr>
      <w:rFonts w:ascii="Arial" w:eastAsiaTheme="minorHAnsi" w:hAnsi="Arial"/>
      <w:sz w:val="24"/>
      <w:lang w:eastAsia="en-US"/>
    </w:rPr>
  </w:style>
  <w:style w:type="paragraph" w:customStyle="1" w:styleId="869C89CEDAD34D67B4FC039FFA8A9B4C1">
    <w:name w:val="869C89CEDAD34D67B4FC039FFA8A9B4C1"/>
    <w:rsid w:val="00E00712"/>
    <w:rPr>
      <w:rFonts w:ascii="Arial" w:eastAsiaTheme="minorHAnsi" w:hAnsi="Arial"/>
      <w:sz w:val="24"/>
      <w:lang w:eastAsia="en-US"/>
    </w:rPr>
  </w:style>
  <w:style w:type="paragraph" w:customStyle="1" w:styleId="54426C84593047FCA2801555EBA48F4A1">
    <w:name w:val="54426C84593047FCA2801555EBA48F4A1"/>
    <w:rsid w:val="00E00712"/>
    <w:rPr>
      <w:rFonts w:ascii="Arial" w:eastAsiaTheme="minorHAnsi" w:hAnsi="Arial"/>
      <w:sz w:val="24"/>
      <w:lang w:eastAsia="en-US"/>
    </w:rPr>
  </w:style>
  <w:style w:type="paragraph" w:customStyle="1" w:styleId="5B221A51A1BA42199D486921E1930EBC1">
    <w:name w:val="5B221A51A1BA42199D486921E1930EBC1"/>
    <w:rsid w:val="00E00712"/>
    <w:rPr>
      <w:rFonts w:ascii="Arial" w:eastAsiaTheme="minorHAnsi" w:hAnsi="Arial"/>
      <w:sz w:val="24"/>
      <w:lang w:eastAsia="en-US"/>
    </w:rPr>
  </w:style>
  <w:style w:type="paragraph" w:customStyle="1" w:styleId="2620B1929E8749A988396A817E6B5B311">
    <w:name w:val="2620B1929E8749A988396A817E6B5B311"/>
    <w:rsid w:val="00E00712"/>
    <w:rPr>
      <w:rFonts w:ascii="Arial" w:eastAsiaTheme="minorHAnsi" w:hAnsi="Arial"/>
      <w:sz w:val="24"/>
      <w:lang w:eastAsia="en-US"/>
    </w:rPr>
  </w:style>
  <w:style w:type="paragraph" w:customStyle="1" w:styleId="E9A0BB1BE37542C7ABC9C8786B01895C1">
    <w:name w:val="E9A0BB1BE37542C7ABC9C8786B01895C1"/>
    <w:rsid w:val="00E00712"/>
    <w:rPr>
      <w:rFonts w:ascii="Arial" w:eastAsiaTheme="minorHAnsi" w:hAnsi="Arial"/>
      <w:sz w:val="24"/>
      <w:lang w:eastAsia="en-US"/>
    </w:rPr>
  </w:style>
  <w:style w:type="paragraph" w:customStyle="1" w:styleId="44BB10D06C5E4CF58F882A6046E777D21">
    <w:name w:val="44BB10D06C5E4CF58F882A6046E777D21"/>
    <w:rsid w:val="00E00712"/>
    <w:rPr>
      <w:rFonts w:ascii="Arial" w:eastAsiaTheme="minorHAnsi" w:hAnsi="Arial"/>
      <w:sz w:val="24"/>
      <w:lang w:eastAsia="en-US"/>
    </w:rPr>
  </w:style>
  <w:style w:type="paragraph" w:customStyle="1" w:styleId="B1F60FA7A7754584A84102F9EC5AECDB1">
    <w:name w:val="B1F60FA7A7754584A84102F9EC5AECDB1"/>
    <w:rsid w:val="00E00712"/>
    <w:rPr>
      <w:rFonts w:ascii="Arial" w:eastAsiaTheme="minorHAnsi" w:hAnsi="Arial"/>
      <w:sz w:val="24"/>
      <w:lang w:eastAsia="en-US"/>
    </w:rPr>
  </w:style>
  <w:style w:type="paragraph" w:customStyle="1" w:styleId="27F25CBEDD094729B2CDAD54BB895EF51">
    <w:name w:val="27F25CBEDD094729B2CDAD54BB895EF51"/>
    <w:rsid w:val="00E00712"/>
    <w:rPr>
      <w:rFonts w:ascii="Arial" w:eastAsiaTheme="minorHAnsi" w:hAnsi="Arial"/>
      <w:sz w:val="24"/>
      <w:lang w:eastAsia="en-US"/>
    </w:rPr>
  </w:style>
  <w:style w:type="paragraph" w:customStyle="1" w:styleId="7A17B48C6C6A49D8A5A48F974B09D8D71">
    <w:name w:val="7A17B48C6C6A49D8A5A48F974B09D8D71"/>
    <w:rsid w:val="00E00712"/>
    <w:rPr>
      <w:rFonts w:ascii="Arial" w:eastAsiaTheme="minorHAnsi" w:hAnsi="Arial"/>
      <w:sz w:val="24"/>
      <w:lang w:eastAsia="en-US"/>
    </w:rPr>
  </w:style>
  <w:style w:type="paragraph" w:customStyle="1" w:styleId="2EFB7BDA08F24E7FABCC64FBEEB5E4361">
    <w:name w:val="2EFB7BDA08F24E7FABCC64FBEEB5E4361"/>
    <w:rsid w:val="00E00712"/>
    <w:rPr>
      <w:rFonts w:ascii="Arial" w:eastAsiaTheme="minorHAnsi" w:hAnsi="Arial"/>
      <w:sz w:val="24"/>
      <w:lang w:eastAsia="en-US"/>
    </w:rPr>
  </w:style>
  <w:style w:type="paragraph" w:customStyle="1" w:styleId="067881FAED2C476BBB4EE553BAA6A9571">
    <w:name w:val="067881FAED2C476BBB4EE553BAA6A9571"/>
    <w:rsid w:val="00E00712"/>
    <w:pPr>
      <w:tabs>
        <w:tab w:val="center" w:pos="4513"/>
        <w:tab w:val="right" w:pos="9026"/>
      </w:tabs>
      <w:spacing w:after="0" w:line="240" w:lineRule="auto"/>
    </w:pPr>
    <w:rPr>
      <w:rFonts w:ascii="Arial" w:eastAsiaTheme="minorHAnsi" w:hAnsi="Arial"/>
      <w:sz w:val="24"/>
      <w:lang w:eastAsia="en-US"/>
    </w:rPr>
  </w:style>
  <w:style w:type="paragraph" w:customStyle="1" w:styleId="17C671CEBAC74C22B06EA59AB52BBE90">
    <w:name w:val="17C671CEBAC74C22B06EA59AB52BBE90"/>
    <w:rsid w:val="00E0071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4">
    <w:name w:val="74AD6E3792E14D688C92BDA716D91B8224"/>
    <w:rsid w:val="00E00712"/>
    <w:pPr>
      <w:spacing w:after="0"/>
    </w:pPr>
    <w:rPr>
      <w:rFonts w:ascii="Arial" w:eastAsiaTheme="minorHAnsi" w:hAnsi="Arial"/>
      <w:b/>
      <w:color w:val="000000" w:themeColor="text1"/>
      <w:sz w:val="24"/>
      <w:lang w:eastAsia="en-US"/>
    </w:rPr>
  </w:style>
  <w:style w:type="paragraph" w:customStyle="1" w:styleId="43564265EA3C4164A9C09243F9E4352E24">
    <w:name w:val="43564265EA3C4164A9C09243F9E4352E24"/>
    <w:rsid w:val="00E00712"/>
    <w:rPr>
      <w:rFonts w:ascii="Arial" w:eastAsiaTheme="minorHAnsi" w:hAnsi="Arial"/>
      <w:sz w:val="24"/>
      <w:lang w:eastAsia="en-US"/>
    </w:rPr>
  </w:style>
  <w:style w:type="paragraph" w:customStyle="1" w:styleId="95E0DCC38A064C58934FB5386DC4403D54">
    <w:name w:val="95E0DCC38A064C58934FB5386DC4403D54"/>
    <w:rsid w:val="00E00712"/>
    <w:pPr>
      <w:spacing w:after="0"/>
    </w:pPr>
    <w:rPr>
      <w:rFonts w:ascii="Arial" w:eastAsiaTheme="minorHAnsi" w:hAnsi="Arial"/>
      <w:b/>
      <w:color w:val="000000" w:themeColor="text1"/>
      <w:sz w:val="24"/>
      <w:lang w:eastAsia="en-US"/>
    </w:rPr>
  </w:style>
  <w:style w:type="paragraph" w:customStyle="1" w:styleId="D8372B7F85A24F958B4CF29142F9727554">
    <w:name w:val="D8372B7F85A24F958B4CF29142F9727554"/>
    <w:rsid w:val="00E00712"/>
    <w:pPr>
      <w:spacing w:after="0"/>
    </w:pPr>
    <w:rPr>
      <w:rFonts w:ascii="Arial" w:eastAsiaTheme="minorHAnsi" w:hAnsi="Arial"/>
      <w:b/>
      <w:color w:val="000000" w:themeColor="text1"/>
      <w:sz w:val="24"/>
      <w:lang w:eastAsia="en-US"/>
    </w:rPr>
  </w:style>
  <w:style w:type="paragraph" w:customStyle="1" w:styleId="E57A712CEB5443819E0847D1D1E0A21B54">
    <w:name w:val="E57A712CEB5443819E0847D1D1E0A21B54"/>
    <w:rsid w:val="00E00712"/>
    <w:pPr>
      <w:spacing w:after="0"/>
    </w:pPr>
    <w:rPr>
      <w:rFonts w:ascii="Arial" w:eastAsiaTheme="minorHAnsi" w:hAnsi="Arial"/>
      <w:b/>
      <w:color w:val="000000" w:themeColor="text1"/>
      <w:sz w:val="24"/>
      <w:lang w:eastAsia="en-US"/>
    </w:rPr>
  </w:style>
  <w:style w:type="paragraph" w:customStyle="1" w:styleId="16F42E566D2343C3A4C9789F85C9324437">
    <w:name w:val="16F42E566D2343C3A4C9789F85C9324437"/>
    <w:rsid w:val="00E00712"/>
    <w:pPr>
      <w:spacing w:after="0"/>
    </w:pPr>
    <w:rPr>
      <w:rFonts w:ascii="Arial" w:eastAsiaTheme="minorHAnsi" w:hAnsi="Arial"/>
      <w:b/>
      <w:color w:val="000000" w:themeColor="text1"/>
      <w:sz w:val="24"/>
      <w:lang w:eastAsia="en-US"/>
    </w:rPr>
  </w:style>
  <w:style w:type="paragraph" w:customStyle="1" w:styleId="08FAA5185D9C462BBCE1EB902F1ADDD437">
    <w:name w:val="08FAA5185D9C462BBCE1EB902F1ADDD437"/>
    <w:rsid w:val="00E00712"/>
    <w:pPr>
      <w:spacing w:after="0"/>
    </w:pPr>
    <w:rPr>
      <w:rFonts w:ascii="Arial" w:eastAsiaTheme="minorHAnsi" w:hAnsi="Arial"/>
      <w:b/>
      <w:color w:val="000000" w:themeColor="text1"/>
      <w:sz w:val="24"/>
      <w:lang w:eastAsia="en-US"/>
    </w:rPr>
  </w:style>
  <w:style w:type="paragraph" w:customStyle="1" w:styleId="1C2A1A14C06A46C397C764FF16752F7666">
    <w:name w:val="1C2A1A14C06A46C397C764FF16752F7666"/>
    <w:rsid w:val="00E00712"/>
    <w:pPr>
      <w:spacing w:after="0"/>
    </w:pPr>
    <w:rPr>
      <w:rFonts w:ascii="Arial" w:eastAsiaTheme="minorHAnsi" w:hAnsi="Arial"/>
      <w:b/>
      <w:color w:val="000000" w:themeColor="text1"/>
      <w:sz w:val="24"/>
      <w:lang w:eastAsia="en-US"/>
    </w:rPr>
  </w:style>
  <w:style w:type="paragraph" w:customStyle="1" w:styleId="BC4A08BD52704849B320D644168B4CE367">
    <w:name w:val="BC4A08BD52704849B320D644168B4CE367"/>
    <w:rsid w:val="00E00712"/>
    <w:pPr>
      <w:spacing w:after="0"/>
    </w:pPr>
    <w:rPr>
      <w:rFonts w:ascii="Arial" w:eastAsiaTheme="minorHAnsi" w:hAnsi="Arial"/>
      <w:b/>
      <w:color w:val="000000" w:themeColor="text1"/>
      <w:sz w:val="24"/>
      <w:lang w:eastAsia="en-US"/>
    </w:rPr>
  </w:style>
  <w:style w:type="paragraph" w:customStyle="1" w:styleId="F80809F621284F38A997FFAFDD5DDAD711">
    <w:name w:val="F80809F621284F38A997FFAFDD5DDAD711"/>
    <w:rsid w:val="00E00712"/>
    <w:pPr>
      <w:spacing w:after="0"/>
    </w:pPr>
    <w:rPr>
      <w:rFonts w:ascii="Arial" w:eastAsiaTheme="minorHAnsi" w:hAnsi="Arial"/>
      <w:b/>
      <w:color w:val="000000" w:themeColor="text1"/>
      <w:sz w:val="24"/>
      <w:lang w:eastAsia="en-US"/>
    </w:rPr>
  </w:style>
  <w:style w:type="paragraph" w:customStyle="1" w:styleId="ED9D6DE7D9264488819E206C2193B69866">
    <w:name w:val="ED9D6DE7D9264488819E206C2193B69866"/>
    <w:rsid w:val="00E00712"/>
    <w:pPr>
      <w:spacing w:after="0"/>
    </w:pPr>
    <w:rPr>
      <w:rFonts w:ascii="Arial" w:eastAsiaTheme="minorHAnsi" w:hAnsi="Arial"/>
      <w:b/>
      <w:color w:val="000000" w:themeColor="text1"/>
      <w:sz w:val="24"/>
      <w:lang w:eastAsia="en-US"/>
    </w:rPr>
  </w:style>
  <w:style w:type="paragraph" w:customStyle="1" w:styleId="C6A0B4A8DD6F4A5A90006B02DCDB8C5558">
    <w:name w:val="C6A0B4A8DD6F4A5A90006B02DCDB8C5558"/>
    <w:rsid w:val="00E00712"/>
    <w:rPr>
      <w:rFonts w:ascii="Arial" w:eastAsiaTheme="minorHAnsi" w:hAnsi="Arial"/>
      <w:sz w:val="24"/>
      <w:lang w:eastAsia="en-US"/>
    </w:rPr>
  </w:style>
  <w:style w:type="paragraph" w:customStyle="1" w:styleId="628D1D54DE1A4872AC660A4B53515A0258">
    <w:name w:val="628D1D54DE1A4872AC660A4B53515A0258"/>
    <w:rsid w:val="00E00712"/>
    <w:rPr>
      <w:rFonts w:ascii="Arial" w:eastAsiaTheme="minorHAnsi" w:hAnsi="Arial"/>
      <w:sz w:val="24"/>
      <w:lang w:eastAsia="en-US"/>
    </w:rPr>
  </w:style>
  <w:style w:type="paragraph" w:customStyle="1" w:styleId="32ED938C7EB24CDCBF6836BD375621FC58">
    <w:name w:val="32ED938C7EB24CDCBF6836BD375621FC58"/>
    <w:rsid w:val="00E00712"/>
    <w:rPr>
      <w:rFonts w:ascii="Arial" w:eastAsiaTheme="minorHAnsi" w:hAnsi="Arial"/>
      <w:sz w:val="24"/>
      <w:lang w:eastAsia="en-US"/>
    </w:rPr>
  </w:style>
  <w:style w:type="paragraph" w:customStyle="1" w:styleId="7FDE970EA94A437180C1BFC76C7FA78058">
    <w:name w:val="7FDE970EA94A437180C1BFC76C7FA78058"/>
    <w:rsid w:val="00E00712"/>
    <w:rPr>
      <w:rFonts w:ascii="Arial" w:eastAsiaTheme="minorHAnsi" w:hAnsi="Arial"/>
      <w:sz w:val="24"/>
      <w:lang w:eastAsia="en-US"/>
    </w:rPr>
  </w:style>
  <w:style w:type="paragraph" w:customStyle="1" w:styleId="D17BB891454A402DA4863A2CA3E472E558">
    <w:name w:val="D17BB891454A402DA4863A2CA3E472E558"/>
    <w:rsid w:val="00E00712"/>
    <w:rPr>
      <w:rFonts w:ascii="Arial" w:eastAsiaTheme="minorHAnsi" w:hAnsi="Arial"/>
      <w:sz w:val="24"/>
      <w:lang w:eastAsia="en-US"/>
    </w:rPr>
  </w:style>
  <w:style w:type="paragraph" w:customStyle="1" w:styleId="AE4C08B0108C4B1D83020C78E9147E5B53">
    <w:name w:val="AE4C08B0108C4B1D83020C78E9147E5B53"/>
    <w:rsid w:val="00E00712"/>
    <w:rPr>
      <w:rFonts w:ascii="Arial" w:eastAsiaTheme="minorHAnsi" w:hAnsi="Arial"/>
      <w:sz w:val="24"/>
      <w:lang w:eastAsia="en-US"/>
    </w:rPr>
  </w:style>
  <w:style w:type="paragraph" w:customStyle="1" w:styleId="59D7731B6F4847C68EE5D7050FD8F27653">
    <w:name w:val="59D7731B6F4847C68EE5D7050FD8F27653"/>
    <w:rsid w:val="00E00712"/>
    <w:rPr>
      <w:rFonts w:ascii="Arial" w:eastAsiaTheme="minorHAnsi" w:hAnsi="Arial"/>
      <w:sz w:val="24"/>
      <w:lang w:eastAsia="en-US"/>
    </w:rPr>
  </w:style>
  <w:style w:type="paragraph" w:customStyle="1" w:styleId="E62681E6DCAF488A93AAA32D9B9E5C9453">
    <w:name w:val="E62681E6DCAF488A93AAA32D9B9E5C9453"/>
    <w:rsid w:val="00E00712"/>
    <w:rPr>
      <w:rFonts w:ascii="Arial" w:eastAsiaTheme="minorHAnsi" w:hAnsi="Arial"/>
      <w:sz w:val="24"/>
      <w:lang w:eastAsia="en-US"/>
    </w:rPr>
  </w:style>
  <w:style w:type="paragraph" w:customStyle="1" w:styleId="85DA1DA4C3D746958302A6A26C8B427A51">
    <w:name w:val="85DA1DA4C3D746958302A6A26C8B427A51"/>
    <w:rsid w:val="00E00712"/>
    <w:rPr>
      <w:rFonts w:ascii="Arial" w:eastAsiaTheme="minorHAnsi" w:hAnsi="Arial"/>
      <w:sz w:val="24"/>
      <w:lang w:eastAsia="en-US"/>
    </w:rPr>
  </w:style>
  <w:style w:type="paragraph" w:customStyle="1" w:styleId="C884F645DF0E4CE3BCDC99B9837FA24350">
    <w:name w:val="C884F645DF0E4CE3BCDC99B9837FA24350"/>
    <w:rsid w:val="00E00712"/>
    <w:rPr>
      <w:rFonts w:ascii="Arial" w:eastAsiaTheme="minorHAnsi" w:hAnsi="Arial"/>
      <w:sz w:val="24"/>
      <w:lang w:eastAsia="en-US"/>
    </w:rPr>
  </w:style>
  <w:style w:type="paragraph" w:customStyle="1" w:styleId="1673DA3EB3444C3CB6DDF510A1D3DA9449">
    <w:name w:val="1673DA3EB3444C3CB6DDF510A1D3DA9449"/>
    <w:rsid w:val="00E00712"/>
    <w:rPr>
      <w:rFonts w:ascii="Arial" w:eastAsiaTheme="minorHAnsi" w:hAnsi="Arial"/>
      <w:sz w:val="24"/>
      <w:lang w:eastAsia="en-US"/>
    </w:rPr>
  </w:style>
  <w:style w:type="paragraph" w:customStyle="1" w:styleId="79A14B10FCE540259362430269760D2C47">
    <w:name w:val="79A14B10FCE540259362430269760D2C47"/>
    <w:rsid w:val="00E00712"/>
    <w:rPr>
      <w:rFonts w:ascii="Arial" w:eastAsiaTheme="minorHAnsi" w:hAnsi="Arial"/>
      <w:sz w:val="24"/>
      <w:lang w:eastAsia="en-US"/>
    </w:rPr>
  </w:style>
  <w:style w:type="paragraph" w:customStyle="1" w:styleId="896521D7EF044A7FA23A51ADB7E46B6539">
    <w:name w:val="896521D7EF044A7FA23A51ADB7E46B6539"/>
    <w:rsid w:val="00E00712"/>
    <w:pPr>
      <w:spacing w:after="0"/>
    </w:pPr>
    <w:rPr>
      <w:rFonts w:ascii="Arial" w:eastAsiaTheme="minorHAnsi" w:hAnsi="Arial"/>
      <w:b/>
      <w:color w:val="000000" w:themeColor="text1"/>
      <w:sz w:val="24"/>
      <w:lang w:eastAsia="en-US"/>
    </w:rPr>
  </w:style>
  <w:style w:type="paragraph" w:customStyle="1" w:styleId="9260A8E5EF5945EB9699E1F5D883C10038">
    <w:name w:val="9260A8E5EF5945EB9699E1F5D883C10038"/>
    <w:rsid w:val="00E00712"/>
    <w:pPr>
      <w:spacing w:after="0"/>
    </w:pPr>
    <w:rPr>
      <w:rFonts w:ascii="Arial" w:eastAsiaTheme="minorHAnsi" w:hAnsi="Arial"/>
      <w:b/>
      <w:color w:val="000000" w:themeColor="text1"/>
      <w:sz w:val="24"/>
      <w:lang w:eastAsia="en-US"/>
    </w:rPr>
  </w:style>
  <w:style w:type="paragraph" w:customStyle="1" w:styleId="A0EFAE007D9743769BE6CB3F3EF47AAA37">
    <w:name w:val="A0EFAE007D9743769BE6CB3F3EF47AAA37"/>
    <w:rsid w:val="00E00712"/>
    <w:pPr>
      <w:spacing w:after="0"/>
    </w:pPr>
    <w:rPr>
      <w:rFonts w:ascii="Arial" w:eastAsiaTheme="minorHAnsi" w:hAnsi="Arial"/>
      <w:b/>
      <w:color w:val="000000" w:themeColor="text1"/>
      <w:sz w:val="24"/>
      <w:lang w:eastAsia="en-US"/>
    </w:rPr>
  </w:style>
  <w:style w:type="paragraph" w:customStyle="1" w:styleId="622E192E4721431C92589FEFEF4E67D125">
    <w:name w:val="622E192E4721431C92589FEFEF4E67D125"/>
    <w:rsid w:val="00E00712"/>
    <w:rPr>
      <w:rFonts w:ascii="Arial" w:eastAsiaTheme="minorHAnsi" w:hAnsi="Arial"/>
      <w:sz w:val="24"/>
      <w:lang w:eastAsia="en-US"/>
    </w:rPr>
  </w:style>
  <w:style w:type="paragraph" w:customStyle="1" w:styleId="8BA8B69AB84642F3BFA0C8A70C0A417F23">
    <w:name w:val="8BA8B69AB84642F3BFA0C8A70C0A417F23"/>
    <w:rsid w:val="00E00712"/>
    <w:rPr>
      <w:rFonts w:ascii="Arial" w:eastAsiaTheme="minorHAnsi" w:hAnsi="Arial"/>
      <w:sz w:val="24"/>
      <w:lang w:eastAsia="en-US"/>
    </w:rPr>
  </w:style>
  <w:style w:type="paragraph" w:customStyle="1" w:styleId="41DE2931FB3B4B1199DAE7AE7C1EE7AB25">
    <w:name w:val="41DE2931FB3B4B1199DAE7AE7C1EE7AB25"/>
    <w:rsid w:val="00E00712"/>
    <w:rPr>
      <w:rFonts w:ascii="Arial" w:eastAsiaTheme="minorHAnsi" w:hAnsi="Arial"/>
      <w:sz w:val="24"/>
      <w:lang w:eastAsia="en-US"/>
    </w:rPr>
  </w:style>
  <w:style w:type="paragraph" w:customStyle="1" w:styleId="1DB9C89DFF74438B92E830D14547389123">
    <w:name w:val="1DB9C89DFF74438B92E830D14547389123"/>
    <w:rsid w:val="00E00712"/>
    <w:rPr>
      <w:rFonts w:ascii="Arial" w:eastAsiaTheme="minorHAnsi" w:hAnsi="Arial"/>
      <w:sz w:val="24"/>
      <w:lang w:eastAsia="en-US"/>
    </w:rPr>
  </w:style>
  <w:style w:type="paragraph" w:customStyle="1" w:styleId="E0D4C77393794BDA95CBBDDB44C2058423">
    <w:name w:val="E0D4C77393794BDA95CBBDDB44C2058423"/>
    <w:rsid w:val="00E00712"/>
    <w:rPr>
      <w:rFonts w:ascii="Arial" w:eastAsiaTheme="minorHAnsi" w:hAnsi="Arial"/>
      <w:sz w:val="24"/>
      <w:lang w:eastAsia="en-US"/>
    </w:rPr>
  </w:style>
  <w:style w:type="paragraph" w:customStyle="1" w:styleId="6CA128E45E37490EAA6F5C5FA16CBBC423">
    <w:name w:val="6CA128E45E37490EAA6F5C5FA16CBBC423"/>
    <w:rsid w:val="00E00712"/>
    <w:rPr>
      <w:rFonts w:ascii="Arial" w:eastAsiaTheme="minorHAnsi" w:hAnsi="Arial"/>
      <w:sz w:val="24"/>
      <w:lang w:eastAsia="en-US"/>
    </w:rPr>
  </w:style>
  <w:style w:type="paragraph" w:customStyle="1" w:styleId="1B242F1B3B5541899572373CAF6152A123">
    <w:name w:val="1B242F1B3B5541899572373CAF6152A123"/>
    <w:rsid w:val="00E00712"/>
    <w:rPr>
      <w:rFonts w:ascii="Arial" w:eastAsiaTheme="minorHAnsi" w:hAnsi="Arial"/>
      <w:sz w:val="24"/>
      <w:lang w:eastAsia="en-US"/>
    </w:rPr>
  </w:style>
  <w:style w:type="paragraph" w:customStyle="1" w:styleId="26E65366D9BE4991B02159C365D4D6112">
    <w:name w:val="26E65366D9BE4991B02159C365D4D6112"/>
    <w:rsid w:val="00E00712"/>
    <w:rPr>
      <w:rFonts w:ascii="Arial" w:eastAsiaTheme="minorHAnsi" w:hAnsi="Arial"/>
      <w:sz w:val="24"/>
      <w:lang w:eastAsia="en-US"/>
    </w:rPr>
  </w:style>
  <w:style w:type="paragraph" w:customStyle="1" w:styleId="869C89CEDAD34D67B4FC039FFA8A9B4C2">
    <w:name w:val="869C89CEDAD34D67B4FC039FFA8A9B4C2"/>
    <w:rsid w:val="00E00712"/>
    <w:rPr>
      <w:rFonts w:ascii="Arial" w:eastAsiaTheme="minorHAnsi" w:hAnsi="Arial"/>
      <w:sz w:val="24"/>
      <w:lang w:eastAsia="en-US"/>
    </w:rPr>
  </w:style>
  <w:style w:type="paragraph" w:customStyle="1" w:styleId="54426C84593047FCA2801555EBA48F4A2">
    <w:name w:val="54426C84593047FCA2801555EBA48F4A2"/>
    <w:rsid w:val="00E00712"/>
    <w:rPr>
      <w:rFonts w:ascii="Arial" w:eastAsiaTheme="minorHAnsi" w:hAnsi="Arial"/>
      <w:sz w:val="24"/>
      <w:lang w:eastAsia="en-US"/>
    </w:rPr>
  </w:style>
  <w:style w:type="paragraph" w:customStyle="1" w:styleId="5B221A51A1BA42199D486921E1930EBC2">
    <w:name w:val="5B221A51A1BA42199D486921E1930EBC2"/>
    <w:rsid w:val="00E00712"/>
    <w:rPr>
      <w:rFonts w:ascii="Arial" w:eastAsiaTheme="minorHAnsi" w:hAnsi="Arial"/>
      <w:sz w:val="24"/>
      <w:lang w:eastAsia="en-US"/>
    </w:rPr>
  </w:style>
  <w:style w:type="paragraph" w:customStyle="1" w:styleId="2620B1929E8749A988396A817E6B5B312">
    <w:name w:val="2620B1929E8749A988396A817E6B5B312"/>
    <w:rsid w:val="00E00712"/>
    <w:rPr>
      <w:rFonts w:ascii="Arial" w:eastAsiaTheme="minorHAnsi" w:hAnsi="Arial"/>
      <w:sz w:val="24"/>
      <w:lang w:eastAsia="en-US"/>
    </w:rPr>
  </w:style>
  <w:style w:type="paragraph" w:customStyle="1" w:styleId="E9A0BB1BE37542C7ABC9C8786B01895C2">
    <w:name w:val="E9A0BB1BE37542C7ABC9C8786B01895C2"/>
    <w:rsid w:val="00E00712"/>
    <w:rPr>
      <w:rFonts w:ascii="Arial" w:eastAsiaTheme="minorHAnsi" w:hAnsi="Arial"/>
      <w:sz w:val="24"/>
      <w:lang w:eastAsia="en-US"/>
    </w:rPr>
  </w:style>
  <w:style w:type="paragraph" w:customStyle="1" w:styleId="44BB10D06C5E4CF58F882A6046E777D22">
    <w:name w:val="44BB10D06C5E4CF58F882A6046E777D22"/>
    <w:rsid w:val="00E00712"/>
    <w:rPr>
      <w:rFonts w:ascii="Arial" w:eastAsiaTheme="minorHAnsi" w:hAnsi="Arial"/>
      <w:sz w:val="24"/>
      <w:lang w:eastAsia="en-US"/>
    </w:rPr>
  </w:style>
  <w:style w:type="paragraph" w:customStyle="1" w:styleId="B1F60FA7A7754584A84102F9EC5AECDB2">
    <w:name w:val="B1F60FA7A7754584A84102F9EC5AECDB2"/>
    <w:rsid w:val="00E00712"/>
    <w:rPr>
      <w:rFonts w:ascii="Arial" w:eastAsiaTheme="minorHAnsi" w:hAnsi="Arial"/>
      <w:sz w:val="24"/>
      <w:lang w:eastAsia="en-US"/>
    </w:rPr>
  </w:style>
  <w:style w:type="paragraph" w:customStyle="1" w:styleId="27F25CBEDD094729B2CDAD54BB895EF52">
    <w:name w:val="27F25CBEDD094729B2CDAD54BB895EF52"/>
    <w:rsid w:val="00E00712"/>
    <w:rPr>
      <w:rFonts w:ascii="Arial" w:eastAsiaTheme="minorHAnsi" w:hAnsi="Arial"/>
      <w:sz w:val="24"/>
      <w:lang w:eastAsia="en-US"/>
    </w:rPr>
  </w:style>
  <w:style w:type="paragraph" w:customStyle="1" w:styleId="7A17B48C6C6A49D8A5A48F974B09D8D72">
    <w:name w:val="7A17B48C6C6A49D8A5A48F974B09D8D72"/>
    <w:rsid w:val="00E00712"/>
    <w:rPr>
      <w:rFonts w:ascii="Arial" w:eastAsiaTheme="minorHAnsi" w:hAnsi="Arial"/>
      <w:sz w:val="24"/>
      <w:lang w:eastAsia="en-US"/>
    </w:rPr>
  </w:style>
  <w:style w:type="paragraph" w:customStyle="1" w:styleId="2EFB7BDA08F24E7FABCC64FBEEB5E4362">
    <w:name w:val="2EFB7BDA08F24E7FABCC64FBEEB5E4362"/>
    <w:rsid w:val="00E00712"/>
    <w:rPr>
      <w:rFonts w:ascii="Arial" w:eastAsiaTheme="minorHAnsi" w:hAnsi="Arial"/>
      <w:sz w:val="24"/>
      <w:lang w:eastAsia="en-US"/>
    </w:rPr>
  </w:style>
  <w:style w:type="paragraph" w:customStyle="1" w:styleId="17C671CEBAC74C22B06EA59AB52BBE901">
    <w:name w:val="17C671CEBAC74C22B06EA59AB52BBE901"/>
    <w:rsid w:val="00E00712"/>
    <w:pPr>
      <w:tabs>
        <w:tab w:val="center" w:pos="4513"/>
        <w:tab w:val="right" w:pos="9026"/>
      </w:tabs>
      <w:spacing w:after="0" w:line="240" w:lineRule="auto"/>
    </w:pPr>
    <w:rPr>
      <w:rFonts w:ascii="Arial" w:eastAsiaTheme="minorHAnsi" w:hAnsi="Arial"/>
      <w:sz w:val="24"/>
      <w:lang w:eastAsia="en-US"/>
    </w:rPr>
  </w:style>
  <w:style w:type="paragraph" w:customStyle="1" w:styleId="31E01D9ACFCE431F88EBACA127808E82">
    <w:name w:val="31E01D9ACFCE431F88EBACA127808E82"/>
    <w:rsid w:val="00987567"/>
  </w:style>
  <w:style w:type="paragraph" w:customStyle="1" w:styleId="9E6F608327DF4765BD86258A642E78BB">
    <w:name w:val="9E6F608327DF4765BD86258A642E78BB"/>
    <w:rsid w:val="00987567"/>
  </w:style>
  <w:style w:type="paragraph" w:customStyle="1" w:styleId="FE6C7B8179CD472991FE839439D9D9C5">
    <w:name w:val="FE6C7B8179CD472991FE839439D9D9C5"/>
    <w:rsid w:val="00987567"/>
  </w:style>
  <w:style w:type="paragraph" w:customStyle="1" w:styleId="5C0F8753C727450BA7800854350C0DD2">
    <w:name w:val="5C0F8753C727450BA7800854350C0DD2"/>
    <w:rsid w:val="00987567"/>
  </w:style>
  <w:style w:type="paragraph" w:customStyle="1" w:styleId="545F50F7C6144576A8B5E81FF037E3BC">
    <w:name w:val="545F50F7C6144576A8B5E81FF037E3BC"/>
    <w:rsid w:val="00987567"/>
  </w:style>
  <w:style w:type="paragraph" w:customStyle="1" w:styleId="7EB865AC9C074F08A67E88883AD8EC6B">
    <w:name w:val="7EB865AC9C074F08A67E88883AD8EC6B"/>
    <w:rsid w:val="00987567"/>
  </w:style>
  <w:style w:type="paragraph" w:customStyle="1" w:styleId="8FA27CA2B4C846FDBBD6BC1CE974BCD2">
    <w:name w:val="8FA27CA2B4C846FDBBD6BC1CE974BCD2"/>
    <w:rsid w:val="00987567"/>
  </w:style>
  <w:style w:type="paragraph" w:customStyle="1" w:styleId="63AA74095F9543438F50F243779B33B9">
    <w:name w:val="63AA74095F9543438F50F243779B33B9"/>
    <w:rsid w:val="00987567"/>
  </w:style>
  <w:style w:type="paragraph" w:customStyle="1" w:styleId="B59688815B2C427F881928E799747A70">
    <w:name w:val="B59688815B2C427F881928E799747A70"/>
    <w:rsid w:val="00987567"/>
  </w:style>
  <w:style w:type="paragraph" w:customStyle="1" w:styleId="96EAEDF3755148B0A6DDA8F3E568D96F">
    <w:name w:val="96EAEDF3755148B0A6DDA8F3E568D96F"/>
    <w:rsid w:val="00987567"/>
  </w:style>
  <w:style w:type="paragraph" w:customStyle="1" w:styleId="8541D0CDBC714949ABEC76FBE812E6DC">
    <w:name w:val="8541D0CDBC714949ABEC76FBE812E6DC"/>
    <w:rsid w:val="00987567"/>
  </w:style>
  <w:style w:type="paragraph" w:customStyle="1" w:styleId="9747872032F647A28CF738801439EB23">
    <w:name w:val="9747872032F647A28CF738801439EB23"/>
    <w:rsid w:val="00987567"/>
  </w:style>
  <w:style w:type="paragraph" w:customStyle="1" w:styleId="F019F249BE354006B2AD72F61981DC66">
    <w:name w:val="F019F249BE354006B2AD72F61981DC66"/>
    <w:rsid w:val="00987567"/>
  </w:style>
  <w:style w:type="paragraph" w:customStyle="1" w:styleId="670EBF736A5A4F89A7172DA3ABA6E31B">
    <w:name w:val="670EBF736A5A4F89A7172DA3ABA6E31B"/>
    <w:rsid w:val="00987567"/>
  </w:style>
  <w:style w:type="paragraph" w:customStyle="1" w:styleId="5552F0406202496EB51BE51CEBE506F8">
    <w:name w:val="5552F0406202496EB51BE51CEBE506F8"/>
    <w:rsid w:val="00987567"/>
  </w:style>
  <w:style w:type="paragraph" w:customStyle="1" w:styleId="C93BD943EAD04629BC0D39A286637621">
    <w:name w:val="C93BD943EAD04629BC0D39A286637621"/>
    <w:rsid w:val="00987567"/>
  </w:style>
  <w:style w:type="paragraph" w:customStyle="1" w:styleId="C3488A08AB7141F6A3EFFD74F064A026">
    <w:name w:val="C3488A08AB7141F6A3EFFD74F064A026"/>
    <w:rsid w:val="00987567"/>
  </w:style>
  <w:style w:type="paragraph" w:customStyle="1" w:styleId="4E64893DD82C4939918A1C57D760D885">
    <w:name w:val="4E64893DD82C4939918A1C57D760D885"/>
    <w:rsid w:val="00987567"/>
  </w:style>
  <w:style w:type="paragraph" w:customStyle="1" w:styleId="04D85C99C63748E8B3966A5B42E61027">
    <w:name w:val="04D85C99C63748E8B3966A5B42E61027"/>
    <w:rsid w:val="00987567"/>
  </w:style>
  <w:style w:type="paragraph" w:customStyle="1" w:styleId="02B500E787014B8F9FA9A56A357C97D9">
    <w:name w:val="02B500E787014B8F9FA9A56A357C97D9"/>
    <w:rsid w:val="00987567"/>
  </w:style>
  <w:style w:type="paragraph" w:customStyle="1" w:styleId="74AD6E3792E14D688C92BDA716D91B8225">
    <w:name w:val="74AD6E3792E14D688C92BDA716D91B8225"/>
    <w:rsid w:val="004E2FC3"/>
    <w:pPr>
      <w:spacing w:after="0"/>
    </w:pPr>
    <w:rPr>
      <w:rFonts w:ascii="Arial" w:eastAsiaTheme="minorHAnsi" w:hAnsi="Arial"/>
      <w:b/>
      <w:color w:val="000000" w:themeColor="text1"/>
      <w:sz w:val="24"/>
      <w:lang w:eastAsia="en-US"/>
    </w:rPr>
  </w:style>
  <w:style w:type="paragraph" w:customStyle="1" w:styleId="43564265EA3C4164A9C09243F9E4352E25">
    <w:name w:val="43564265EA3C4164A9C09243F9E4352E25"/>
    <w:rsid w:val="004E2FC3"/>
    <w:rPr>
      <w:rFonts w:ascii="Arial" w:eastAsiaTheme="minorHAnsi" w:hAnsi="Arial"/>
      <w:sz w:val="24"/>
      <w:lang w:eastAsia="en-US"/>
    </w:rPr>
  </w:style>
  <w:style w:type="paragraph" w:customStyle="1" w:styleId="95E0DCC38A064C58934FB5386DC4403D55">
    <w:name w:val="95E0DCC38A064C58934FB5386DC4403D55"/>
    <w:rsid w:val="004E2FC3"/>
    <w:pPr>
      <w:spacing w:after="0"/>
    </w:pPr>
    <w:rPr>
      <w:rFonts w:ascii="Arial" w:eastAsiaTheme="minorHAnsi" w:hAnsi="Arial"/>
      <w:b/>
      <w:color w:val="000000" w:themeColor="text1"/>
      <w:sz w:val="24"/>
      <w:lang w:eastAsia="en-US"/>
    </w:rPr>
  </w:style>
  <w:style w:type="paragraph" w:customStyle="1" w:styleId="D8372B7F85A24F958B4CF29142F9727555">
    <w:name w:val="D8372B7F85A24F958B4CF29142F9727555"/>
    <w:rsid w:val="004E2FC3"/>
    <w:pPr>
      <w:spacing w:after="0"/>
    </w:pPr>
    <w:rPr>
      <w:rFonts w:ascii="Arial" w:eastAsiaTheme="minorHAnsi" w:hAnsi="Arial"/>
      <w:b/>
      <w:color w:val="000000" w:themeColor="text1"/>
      <w:sz w:val="24"/>
      <w:lang w:eastAsia="en-US"/>
    </w:rPr>
  </w:style>
  <w:style w:type="paragraph" w:customStyle="1" w:styleId="E57A712CEB5443819E0847D1D1E0A21B55">
    <w:name w:val="E57A712CEB5443819E0847D1D1E0A21B55"/>
    <w:rsid w:val="004E2FC3"/>
    <w:pPr>
      <w:spacing w:after="0"/>
    </w:pPr>
    <w:rPr>
      <w:rFonts w:ascii="Arial" w:eastAsiaTheme="minorHAnsi" w:hAnsi="Arial"/>
      <w:b/>
      <w:color w:val="000000" w:themeColor="text1"/>
      <w:sz w:val="24"/>
      <w:lang w:eastAsia="en-US"/>
    </w:rPr>
  </w:style>
  <w:style w:type="paragraph" w:customStyle="1" w:styleId="16F42E566D2343C3A4C9789F85C9324438">
    <w:name w:val="16F42E566D2343C3A4C9789F85C9324438"/>
    <w:rsid w:val="004E2FC3"/>
    <w:pPr>
      <w:spacing w:after="0"/>
    </w:pPr>
    <w:rPr>
      <w:rFonts w:ascii="Arial" w:eastAsiaTheme="minorHAnsi" w:hAnsi="Arial"/>
      <w:b/>
      <w:color w:val="000000" w:themeColor="text1"/>
      <w:sz w:val="24"/>
      <w:lang w:eastAsia="en-US"/>
    </w:rPr>
  </w:style>
  <w:style w:type="paragraph" w:customStyle="1" w:styleId="08FAA5185D9C462BBCE1EB902F1ADDD438">
    <w:name w:val="08FAA5185D9C462BBCE1EB902F1ADDD438"/>
    <w:rsid w:val="004E2FC3"/>
    <w:pPr>
      <w:spacing w:after="0"/>
    </w:pPr>
    <w:rPr>
      <w:rFonts w:ascii="Arial" w:eastAsiaTheme="minorHAnsi" w:hAnsi="Arial"/>
      <w:b/>
      <w:color w:val="000000" w:themeColor="text1"/>
      <w:sz w:val="24"/>
      <w:lang w:eastAsia="en-US"/>
    </w:rPr>
  </w:style>
  <w:style w:type="paragraph" w:customStyle="1" w:styleId="1C2A1A14C06A46C397C764FF16752F7667">
    <w:name w:val="1C2A1A14C06A46C397C764FF16752F7667"/>
    <w:rsid w:val="004E2FC3"/>
    <w:pPr>
      <w:spacing w:after="0"/>
    </w:pPr>
    <w:rPr>
      <w:rFonts w:ascii="Arial" w:eastAsiaTheme="minorHAnsi" w:hAnsi="Arial"/>
      <w:b/>
      <w:color w:val="000000" w:themeColor="text1"/>
      <w:sz w:val="24"/>
      <w:lang w:eastAsia="en-US"/>
    </w:rPr>
  </w:style>
  <w:style w:type="paragraph" w:customStyle="1" w:styleId="BC4A08BD52704849B320D644168B4CE368">
    <w:name w:val="BC4A08BD52704849B320D644168B4CE368"/>
    <w:rsid w:val="004E2FC3"/>
    <w:pPr>
      <w:spacing w:after="0"/>
    </w:pPr>
    <w:rPr>
      <w:rFonts w:ascii="Arial" w:eastAsiaTheme="minorHAnsi" w:hAnsi="Arial"/>
      <w:b/>
      <w:color w:val="000000" w:themeColor="text1"/>
      <w:sz w:val="24"/>
      <w:lang w:eastAsia="en-US"/>
    </w:rPr>
  </w:style>
  <w:style w:type="paragraph" w:customStyle="1" w:styleId="F80809F621284F38A997FFAFDD5DDAD712">
    <w:name w:val="F80809F621284F38A997FFAFDD5DDAD712"/>
    <w:rsid w:val="004E2FC3"/>
    <w:pPr>
      <w:spacing w:after="0"/>
    </w:pPr>
    <w:rPr>
      <w:rFonts w:ascii="Arial" w:eastAsiaTheme="minorHAnsi" w:hAnsi="Arial"/>
      <w:b/>
      <w:color w:val="000000" w:themeColor="text1"/>
      <w:sz w:val="24"/>
      <w:lang w:eastAsia="en-US"/>
    </w:rPr>
  </w:style>
  <w:style w:type="paragraph" w:customStyle="1" w:styleId="ED9D6DE7D9264488819E206C2193B69867">
    <w:name w:val="ED9D6DE7D9264488819E206C2193B69867"/>
    <w:rsid w:val="004E2FC3"/>
    <w:pPr>
      <w:spacing w:after="0"/>
    </w:pPr>
    <w:rPr>
      <w:rFonts w:ascii="Arial" w:eastAsiaTheme="minorHAnsi" w:hAnsi="Arial"/>
      <w:b/>
      <w:color w:val="000000" w:themeColor="text1"/>
      <w:sz w:val="24"/>
      <w:lang w:eastAsia="en-US"/>
    </w:rPr>
  </w:style>
  <w:style w:type="paragraph" w:customStyle="1" w:styleId="C6A0B4A8DD6F4A5A90006B02DCDB8C5559">
    <w:name w:val="C6A0B4A8DD6F4A5A90006B02DCDB8C5559"/>
    <w:rsid w:val="004E2FC3"/>
    <w:rPr>
      <w:rFonts w:ascii="Arial" w:eastAsiaTheme="minorHAnsi" w:hAnsi="Arial"/>
      <w:sz w:val="24"/>
      <w:lang w:eastAsia="en-US"/>
    </w:rPr>
  </w:style>
  <w:style w:type="paragraph" w:customStyle="1" w:styleId="628D1D54DE1A4872AC660A4B53515A0259">
    <w:name w:val="628D1D54DE1A4872AC660A4B53515A0259"/>
    <w:rsid w:val="004E2FC3"/>
    <w:rPr>
      <w:rFonts w:ascii="Arial" w:eastAsiaTheme="minorHAnsi" w:hAnsi="Arial"/>
      <w:sz w:val="24"/>
      <w:lang w:eastAsia="en-US"/>
    </w:rPr>
  </w:style>
  <w:style w:type="paragraph" w:customStyle="1" w:styleId="32ED938C7EB24CDCBF6836BD375621FC59">
    <w:name w:val="32ED938C7EB24CDCBF6836BD375621FC59"/>
    <w:rsid w:val="004E2FC3"/>
    <w:rPr>
      <w:rFonts w:ascii="Arial" w:eastAsiaTheme="minorHAnsi" w:hAnsi="Arial"/>
      <w:sz w:val="24"/>
      <w:lang w:eastAsia="en-US"/>
    </w:rPr>
  </w:style>
  <w:style w:type="paragraph" w:customStyle="1" w:styleId="7FDE970EA94A437180C1BFC76C7FA78059">
    <w:name w:val="7FDE970EA94A437180C1BFC76C7FA78059"/>
    <w:rsid w:val="004E2FC3"/>
    <w:rPr>
      <w:rFonts w:ascii="Arial" w:eastAsiaTheme="minorHAnsi" w:hAnsi="Arial"/>
      <w:sz w:val="24"/>
      <w:lang w:eastAsia="en-US"/>
    </w:rPr>
  </w:style>
  <w:style w:type="paragraph" w:customStyle="1" w:styleId="D17BB891454A402DA4863A2CA3E472E559">
    <w:name w:val="D17BB891454A402DA4863A2CA3E472E559"/>
    <w:rsid w:val="004E2FC3"/>
    <w:rPr>
      <w:rFonts w:ascii="Arial" w:eastAsiaTheme="minorHAnsi" w:hAnsi="Arial"/>
      <w:sz w:val="24"/>
      <w:lang w:eastAsia="en-US"/>
    </w:rPr>
  </w:style>
  <w:style w:type="paragraph" w:customStyle="1" w:styleId="AE4C08B0108C4B1D83020C78E9147E5B54">
    <w:name w:val="AE4C08B0108C4B1D83020C78E9147E5B54"/>
    <w:rsid w:val="004E2FC3"/>
    <w:rPr>
      <w:rFonts w:ascii="Arial" w:eastAsiaTheme="minorHAnsi" w:hAnsi="Arial"/>
      <w:sz w:val="24"/>
      <w:lang w:eastAsia="en-US"/>
    </w:rPr>
  </w:style>
  <w:style w:type="paragraph" w:customStyle="1" w:styleId="59D7731B6F4847C68EE5D7050FD8F27654">
    <w:name w:val="59D7731B6F4847C68EE5D7050FD8F27654"/>
    <w:rsid w:val="004E2FC3"/>
    <w:rPr>
      <w:rFonts w:ascii="Arial" w:eastAsiaTheme="minorHAnsi" w:hAnsi="Arial"/>
      <w:sz w:val="24"/>
      <w:lang w:eastAsia="en-US"/>
    </w:rPr>
  </w:style>
  <w:style w:type="paragraph" w:customStyle="1" w:styleId="E62681E6DCAF488A93AAA32D9B9E5C9454">
    <w:name w:val="E62681E6DCAF488A93AAA32D9B9E5C9454"/>
    <w:rsid w:val="004E2FC3"/>
    <w:rPr>
      <w:rFonts w:ascii="Arial" w:eastAsiaTheme="minorHAnsi" w:hAnsi="Arial"/>
      <w:sz w:val="24"/>
      <w:lang w:eastAsia="en-US"/>
    </w:rPr>
  </w:style>
  <w:style w:type="paragraph" w:customStyle="1" w:styleId="85DA1DA4C3D746958302A6A26C8B427A52">
    <w:name w:val="85DA1DA4C3D746958302A6A26C8B427A52"/>
    <w:rsid w:val="004E2FC3"/>
    <w:rPr>
      <w:rFonts w:ascii="Arial" w:eastAsiaTheme="minorHAnsi" w:hAnsi="Arial"/>
      <w:sz w:val="24"/>
      <w:lang w:eastAsia="en-US"/>
    </w:rPr>
  </w:style>
  <w:style w:type="paragraph" w:customStyle="1" w:styleId="C884F645DF0E4CE3BCDC99B9837FA24351">
    <w:name w:val="C884F645DF0E4CE3BCDC99B9837FA24351"/>
    <w:rsid w:val="004E2FC3"/>
    <w:rPr>
      <w:rFonts w:ascii="Arial" w:eastAsiaTheme="minorHAnsi" w:hAnsi="Arial"/>
      <w:sz w:val="24"/>
      <w:lang w:eastAsia="en-US"/>
    </w:rPr>
  </w:style>
  <w:style w:type="paragraph" w:customStyle="1" w:styleId="1673DA3EB3444C3CB6DDF510A1D3DA9450">
    <w:name w:val="1673DA3EB3444C3CB6DDF510A1D3DA9450"/>
    <w:rsid w:val="004E2FC3"/>
    <w:rPr>
      <w:rFonts w:ascii="Arial" w:eastAsiaTheme="minorHAnsi" w:hAnsi="Arial"/>
      <w:sz w:val="24"/>
      <w:lang w:eastAsia="en-US"/>
    </w:rPr>
  </w:style>
  <w:style w:type="paragraph" w:customStyle="1" w:styleId="79A14B10FCE540259362430269760D2C48">
    <w:name w:val="79A14B10FCE540259362430269760D2C48"/>
    <w:rsid w:val="004E2FC3"/>
    <w:rPr>
      <w:rFonts w:ascii="Arial" w:eastAsiaTheme="minorHAnsi" w:hAnsi="Arial"/>
      <w:sz w:val="24"/>
      <w:lang w:eastAsia="en-US"/>
    </w:rPr>
  </w:style>
  <w:style w:type="paragraph" w:customStyle="1" w:styleId="896521D7EF044A7FA23A51ADB7E46B6540">
    <w:name w:val="896521D7EF044A7FA23A51ADB7E46B6540"/>
    <w:rsid w:val="004E2FC3"/>
    <w:pPr>
      <w:spacing w:after="0"/>
    </w:pPr>
    <w:rPr>
      <w:rFonts w:ascii="Arial" w:eastAsiaTheme="minorHAnsi" w:hAnsi="Arial"/>
      <w:b/>
      <w:color w:val="000000" w:themeColor="text1"/>
      <w:sz w:val="24"/>
      <w:lang w:eastAsia="en-US"/>
    </w:rPr>
  </w:style>
  <w:style w:type="paragraph" w:customStyle="1" w:styleId="9260A8E5EF5945EB9699E1F5D883C10039">
    <w:name w:val="9260A8E5EF5945EB9699E1F5D883C10039"/>
    <w:rsid w:val="004E2FC3"/>
    <w:pPr>
      <w:spacing w:after="0"/>
    </w:pPr>
    <w:rPr>
      <w:rFonts w:ascii="Arial" w:eastAsiaTheme="minorHAnsi" w:hAnsi="Arial"/>
      <w:b/>
      <w:color w:val="000000" w:themeColor="text1"/>
      <w:sz w:val="24"/>
      <w:lang w:eastAsia="en-US"/>
    </w:rPr>
  </w:style>
  <w:style w:type="paragraph" w:customStyle="1" w:styleId="A0EFAE007D9743769BE6CB3F3EF47AAA38">
    <w:name w:val="A0EFAE007D9743769BE6CB3F3EF47AAA38"/>
    <w:rsid w:val="004E2FC3"/>
    <w:pPr>
      <w:spacing w:after="0"/>
    </w:pPr>
    <w:rPr>
      <w:rFonts w:ascii="Arial" w:eastAsiaTheme="minorHAnsi" w:hAnsi="Arial"/>
      <w:b/>
      <w:color w:val="000000" w:themeColor="text1"/>
      <w:sz w:val="24"/>
      <w:lang w:eastAsia="en-US"/>
    </w:rPr>
  </w:style>
  <w:style w:type="paragraph" w:customStyle="1" w:styleId="54426C84593047FCA2801555EBA48F4A3">
    <w:name w:val="54426C84593047FCA2801555EBA48F4A3"/>
    <w:rsid w:val="004E2FC3"/>
    <w:rPr>
      <w:rFonts w:ascii="Arial" w:eastAsiaTheme="minorHAnsi" w:hAnsi="Arial"/>
      <w:sz w:val="24"/>
      <w:lang w:eastAsia="en-US"/>
    </w:rPr>
  </w:style>
  <w:style w:type="paragraph" w:customStyle="1" w:styleId="5B221A51A1BA42199D486921E1930EBC3">
    <w:name w:val="5B221A51A1BA42199D486921E1930EBC3"/>
    <w:rsid w:val="004E2FC3"/>
    <w:rPr>
      <w:rFonts w:ascii="Arial" w:eastAsiaTheme="minorHAnsi" w:hAnsi="Arial"/>
      <w:sz w:val="24"/>
      <w:lang w:eastAsia="en-US"/>
    </w:rPr>
  </w:style>
  <w:style w:type="paragraph" w:customStyle="1" w:styleId="199D1B98D01D4E00B0BE4A293EF8FC84">
    <w:name w:val="199D1B98D01D4E00B0BE4A293EF8FC84"/>
    <w:rsid w:val="004E2FC3"/>
    <w:rPr>
      <w:rFonts w:ascii="Arial" w:eastAsiaTheme="minorHAnsi" w:hAnsi="Arial"/>
      <w:sz w:val="24"/>
      <w:lang w:eastAsia="en-US"/>
    </w:rPr>
  </w:style>
  <w:style w:type="paragraph" w:customStyle="1" w:styleId="37CBDB1AFF0848D088E8F0EDDF34ED9C">
    <w:name w:val="37CBDB1AFF0848D088E8F0EDDF34ED9C"/>
    <w:rsid w:val="004E2FC3"/>
    <w:rPr>
      <w:rFonts w:ascii="Arial" w:eastAsiaTheme="minorHAnsi" w:hAnsi="Arial"/>
      <w:sz w:val="24"/>
      <w:lang w:eastAsia="en-US"/>
    </w:rPr>
  </w:style>
  <w:style w:type="paragraph" w:customStyle="1" w:styleId="5BB457168297473DB388A9FA6A755CE1">
    <w:name w:val="5BB457168297473DB388A9FA6A755CE1"/>
    <w:rsid w:val="004E2FC3"/>
    <w:rPr>
      <w:rFonts w:ascii="Arial" w:eastAsiaTheme="minorHAnsi" w:hAnsi="Arial"/>
      <w:sz w:val="24"/>
      <w:lang w:eastAsia="en-US"/>
    </w:rPr>
  </w:style>
  <w:style w:type="paragraph" w:customStyle="1" w:styleId="8754E822CA414EECA9B407318BB7E502">
    <w:name w:val="8754E822CA414EECA9B407318BB7E502"/>
    <w:rsid w:val="004E2FC3"/>
    <w:rPr>
      <w:rFonts w:ascii="Arial" w:eastAsiaTheme="minorHAnsi" w:hAnsi="Arial"/>
      <w:sz w:val="24"/>
      <w:lang w:eastAsia="en-US"/>
    </w:rPr>
  </w:style>
  <w:style w:type="paragraph" w:customStyle="1" w:styleId="169FDC864641477E924168774F3D434B">
    <w:name w:val="169FDC864641477E924168774F3D434B"/>
    <w:rsid w:val="004E2FC3"/>
    <w:rPr>
      <w:rFonts w:ascii="Arial" w:eastAsiaTheme="minorHAnsi" w:hAnsi="Arial"/>
      <w:sz w:val="24"/>
      <w:lang w:eastAsia="en-US"/>
    </w:rPr>
  </w:style>
  <w:style w:type="paragraph" w:customStyle="1" w:styleId="6AED71E39B42458FB2B2810A672AAF1A">
    <w:name w:val="6AED71E39B42458FB2B2810A672AAF1A"/>
    <w:rsid w:val="004E2FC3"/>
    <w:pPr>
      <w:spacing w:after="0"/>
    </w:pPr>
    <w:rPr>
      <w:rFonts w:ascii="Arial" w:eastAsiaTheme="minorHAnsi" w:hAnsi="Arial"/>
      <w:b/>
      <w:color w:val="000000" w:themeColor="text1"/>
      <w:sz w:val="24"/>
      <w:lang w:eastAsia="en-US"/>
    </w:rPr>
  </w:style>
  <w:style w:type="paragraph" w:customStyle="1" w:styleId="C91C9592CDF34F7BB9AD1B00DF006481">
    <w:name w:val="C91C9592CDF34F7BB9AD1B00DF006481"/>
    <w:rsid w:val="004E2FC3"/>
    <w:rPr>
      <w:rFonts w:ascii="Arial" w:eastAsiaTheme="minorHAnsi" w:hAnsi="Arial"/>
      <w:sz w:val="24"/>
      <w:lang w:eastAsia="en-US"/>
    </w:rPr>
  </w:style>
  <w:style w:type="paragraph" w:customStyle="1" w:styleId="C6A2318F55034A44AACC6916BD7B6678">
    <w:name w:val="C6A2318F55034A44AACC6916BD7B6678"/>
    <w:rsid w:val="004E2FC3"/>
    <w:pPr>
      <w:spacing w:after="0"/>
    </w:pPr>
    <w:rPr>
      <w:rFonts w:ascii="Arial" w:eastAsiaTheme="minorHAnsi" w:hAnsi="Arial"/>
      <w:b/>
      <w:color w:val="000000" w:themeColor="text1"/>
      <w:sz w:val="24"/>
      <w:lang w:eastAsia="en-US"/>
    </w:rPr>
  </w:style>
  <w:style w:type="paragraph" w:customStyle="1" w:styleId="F6E8B8CCC5B64C0AA1AD1C2F67A4D54F">
    <w:name w:val="F6E8B8CCC5B64C0AA1AD1C2F67A4D54F"/>
    <w:rsid w:val="004E2FC3"/>
    <w:rPr>
      <w:rFonts w:ascii="Arial" w:eastAsiaTheme="minorHAnsi" w:hAnsi="Arial"/>
      <w:sz w:val="24"/>
      <w:lang w:eastAsia="en-US"/>
    </w:rPr>
  </w:style>
  <w:style w:type="paragraph" w:customStyle="1" w:styleId="C20BF2FF2B6C47AE923A53DCCDAE01B4">
    <w:name w:val="C20BF2FF2B6C47AE923A53DCCDAE01B4"/>
    <w:rsid w:val="004E2FC3"/>
    <w:rPr>
      <w:rFonts w:ascii="Arial" w:eastAsiaTheme="minorHAnsi" w:hAnsi="Arial"/>
      <w:sz w:val="24"/>
      <w:lang w:eastAsia="en-US"/>
    </w:rPr>
  </w:style>
  <w:style w:type="paragraph" w:customStyle="1" w:styleId="E3A7D4662EE049B4AAFF1A553B09F026">
    <w:name w:val="E3A7D4662EE049B4AAFF1A553B09F026"/>
    <w:rsid w:val="004E2FC3"/>
    <w:rPr>
      <w:rFonts w:ascii="Arial" w:eastAsiaTheme="minorHAnsi" w:hAnsi="Arial"/>
      <w:sz w:val="24"/>
      <w:lang w:eastAsia="en-US"/>
    </w:rPr>
  </w:style>
  <w:style w:type="paragraph" w:customStyle="1" w:styleId="39F11AB764884030B1F064A88E186E9E">
    <w:name w:val="39F11AB764884030B1F064A88E186E9E"/>
    <w:rsid w:val="004E2FC3"/>
    <w:rPr>
      <w:rFonts w:ascii="Arial" w:eastAsiaTheme="minorHAnsi" w:hAnsi="Arial"/>
      <w:sz w:val="24"/>
      <w:lang w:eastAsia="en-US"/>
    </w:rPr>
  </w:style>
  <w:style w:type="paragraph" w:customStyle="1" w:styleId="1A999F21B376490AB8D575907CE59E7B">
    <w:name w:val="1A999F21B376490AB8D575907CE59E7B"/>
    <w:rsid w:val="004E2FC3"/>
    <w:rPr>
      <w:rFonts w:ascii="Arial" w:eastAsiaTheme="minorHAnsi" w:hAnsi="Arial"/>
      <w:sz w:val="24"/>
      <w:lang w:eastAsia="en-US"/>
    </w:rPr>
  </w:style>
  <w:style w:type="paragraph" w:customStyle="1" w:styleId="8EAEA33C31644D28A4306484094DAF29">
    <w:name w:val="8EAEA33C31644D28A4306484094DAF29"/>
    <w:rsid w:val="004E2FC3"/>
    <w:rPr>
      <w:rFonts w:ascii="Arial" w:eastAsiaTheme="minorHAnsi" w:hAnsi="Arial"/>
      <w:sz w:val="24"/>
      <w:lang w:eastAsia="en-US"/>
    </w:rPr>
  </w:style>
  <w:style w:type="paragraph" w:customStyle="1" w:styleId="7E8EC04E88984B5584976201F2779921">
    <w:name w:val="7E8EC04E88984B5584976201F2779921"/>
    <w:rsid w:val="004E2FC3"/>
    <w:rPr>
      <w:rFonts w:ascii="Arial" w:eastAsiaTheme="minorHAnsi" w:hAnsi="Arial"/>
      <w:sz w:val="24"/>
      <w:lang w:eastAsia="en-US"/>
    </w:rPr>
  </w:style>
  <w:style w:type="paragraph" w:customStyle="1" w:styleId="6020CC53C6D54DCC87E814609E1A1BF6">
    <w:name w:val="6020CC53C6D54DCC87E814609E1A1BF6"/>
    <w:rsid w:val="004E2FC3"/>
    <w:rPr>
      <w:rFonts w:ascii="Arial" w:eastAsiaTheme="minorHAnsi" w:hAnsi="Arial"/>
      <w:sz w:val="24"/>
      <w:lang w:eastAsia="en-US"/>
    </w:rPr>
  </w:style>
  <w:style w:type="paragraph" w:customStyle="1" w:styleId="3BF5ED9F310143A5A8A9BCE7EBC5ACCD">
    <w:name w:val="3BF5ED9F310143A5A8A9BCE7EBC5ACCD"/>
    <w:rsid w:val="004E2FC3"/>
    <w:rPr>
      <w:rFonts w:ascii="Arial" w:eastAsiaTheme="minorHAnsi" w:hAnsi="Arial"/>
      <w:sz w:val="24"/>
      <w:lang w:eastAsia="en-US"/>
    </w:rPr>
  </w:style>
  <w:style w:type="paragraph" w:customStyle="1" w:styleId="7C94BDCDB31448ED82EB637AE874BD6C">
    <w:name w:val="7C94BDCDB31448ED82EB637AE874BD6C"/>
    <w:rsid w:val="004E2FC3"/>
    <w:rPr>
      <w:rFonts w:ascii="Arial" w:eastAsiaTheme="minorHAnsi" w:hAnsi="Arial"/>
      <w:sz w:val="24"/>
      <w:lang w:eastAsia="en-US"/>
    </w:rPr>
  </w:style>
  <w:style w:type="paragraph" w:customStyle="1" w:styleId="55D43482999F4BFBB2CE7322DEAFF8A6">
    <w:name w:val="55D43482999F4BFBB2CE7322DEAFF8A6"/>
    <w:rsid w:val="004E2FC3"/>
    <w:rPr>
      <w:rFonts w:ascii="Arial" w:eastAsiaTheme="minorHAnsi" w:hAnsi="Arial"/>
      <w:sz w:val="24"/>
      <w:lang w:eastAsia="en-US"/>
    </w:rPr>
  </w:style>
  <w:style w:type="paragraph" w:customStyle="1" w:styleId="A7AFBE60B98C4BA3A821E8837C4D0A3B">
    <w:name w:val="A7AFBE60B98C4BA3A821E8837C4D0A3B"/>
    <w:rsid w:val="004E2FC3"/>
    <w:rPr>
      <w:rFonts w:ascii="Arial" w:eastAsiaTheme="minorHAnsi" w:hAnsi="Arial"/>
      <w:sz w:val="24"/>
      <w:lang w:eastAsia="en-US"/>
    </w:rPr>
  </w:style>
  <w:style w:type="paragraph" w:customStyle="1" w:styleId="9AFDD60054FF45EFB3E31A0922E81FCE">
    <w:name w:val="9AFDD60054FF45EFB3E31A0922E81FCE"/>
    <w:rsid w:val="004E2FC3"/>
    <w:rPr>
      <w:rFonts w:ascii="Arial" w:eastAsiaTheme="minorHAnsi" w:hAnsi="Arial"/>
      <w:sz w:val="24"/>
      <w:lang w:eastAsia="en-US"/>
    </w:rPr>
  </w:style>
  <w:style w:type="paragraph" w:customStyle="1" w:styleId="429C6AD6202545B98003FF9F0024D988">
    <w:name w:val="429C6AD6202545B98003FF9F0024D988"/>
    <w:rsid w:val="004E2FC3"/>
    <w:rPr>
      <w:rFonts w:ascii="Arial" w:eastAsiaTheme="minorHAnsi" w:hAnsi="Arial"/>
      <w:sz w:val="24"/>
      <w:lang w:eastAsia="en-US"/>
    </w:rPr>
  </w:style>
  <w:style w:type="paragraph" w:customStyle="1" w:styleId="ABC86FE9068E44C8AA271DBBBD1A8B3B">
    <w:name w:val="ABC86FE9068E44C8AA271DBBBD1A8B3B"/>
    <w:rsid w:val="004E2FC3"/>
    <w:rPr>
      <w:rFonts w:ascii="Arial" w:eastAsiaTheme="minorHAnsi" w:hAnsi="Arial"/>
      <w:sz w:val="24"/>
      <w:lang w:eastAsia="en-US"/>
    </w:rPr>
  </w:style>
  <w:style w:type="paragraph" w:customStyle="1" w:styleId="D9E4545A27BF4B9997FD0A747C350D6A">
    <w:name w:val="D9E4545A27BF4B9997FD0A747C350D6A"/>
    <w:rsid w:val="004E2FC3"/>
    <w:rPr>
      <w:rFonts w:ascii="Arial" w:eastAsiaTheme="minorHAnsi" w:hAnsi="Arial"/>
      <w:sz w:val="24"/>
      <w:lang w:eastAsia="en-US"/>
    </w:rPr>
  </w:style>
  <w:style w:type="paragraph" w:customStyle="1" w:styleId="F4DA1893E5704D3285E6ACC7FB682C81">
    <w:name w:val="F4DA1893E5704D3285E6ACC7FB682C81"/>
    <w:rsid w:val="004E2FC3"/>
    <w:rPr>
      <w:rFonts w:ascii="Arial" w:eastAsiaTheme="minorHAnsi" w:hAnsi="Arial"/>
      <w:sz w:val="24"/>
      <w:lang w:eastAsia="en-US"/>
    </w:rPr>
  </w:style>
  <w:style w:type="paragraph" w:customStyle="1" w:styleId="9B200F4E44774F2FBC68C76F2CAF4769">
    <w:name w:val="9B200F4E44774F2FBC68C76F2CAF4769"/>
    <w:rsid w:val="004E2FC3"/>
    <w:rPr>
      <w:rFonts w:ascii="Arial" w:eastAsiaTheme="minorHAnsi" w:hAnsi="Arial"/>
      <w:sz w:val="24"/>
      <w:lang w:eastAsia="en-US"/>
    </w:rPr>
  </w:style>
  <w:style w:type="paragraph" w:customStyle="1" w:styleId="1FF65E2BF2CE46D0AD253E7E416EFDE7">
    <w:name w:val="1FF65E2BF2CE46D0AD253E7E416EFDE7"/>
    <w:rsid w:val="004E2FC3"/>
    <w:rPr>
      <w:rFonts w:ascii="Arial" w:eastAsiaTheme="minorHAnsi" w:hAnsi="Arial"/>
      <w:sz w:val="24"/>
      <w:lang w:eastAsia="en-US"/>
    </w:rPr>
  </w:style>
  <w:style w:type="paragraph" w:customStyle="1" w:styleId="9CC0EA190DFE43C89BC747BE7BB49A62">
    <w:name w:val="9CC0EA190DFE43C89BC747BE7BB49A62"/>
    <w:rsid w:val="004E2FC3"/>
    <w:rPr>
      <w:rFonts w:ascii="Arial" w:eastAsiaTheme="minorHAnsi" w:hAnsi="Arial"/>
      <w:sz w:val="24"/>
      <w:lang w:eastAsia="en-US"/>
    </w:rPr>
  </w:style>
  <w:style w:type="paragraph" w:customStyle="1" w:styleId="A598746A05BA40BC9049C80E78F5D9C0">
    <w:name w:val="A598746A05BA40BC9049C80E78F5D9C0"/>
    <w:rsid w:val="004E2FC3"/>
    <w:rPr>
      <w:rFonts w:ascii="Arial" w:eastAsiaTheme="minorHAnsi" w:hAnsi="Arial"/>
      <w:sz w:val="24"/>
      <w:lang w:eastAsia="en-US"/>
    </w:rPr>
  </w:style>
  <w:style w:type="paragraph" w:customStyle="1" w:styleId="531CBCA6141E4C309DDA53BB7792DB25">
    <w:name w:val="531CBCA6141E4C309DDA53BB7792DB25"/>
    <w:rsid w:val="004E2FC3"/>
    <w:rPr>
      <w:rFonts w:ascii="Arial" w:eastAsiaTheme="minorHAnsi" w:hAnsi="Arial"/>
      <w:sz w:val="24"/>
      <w:lang w:eastAsia="en-US"/>
    </w:rPr>
  </w:style>
  <w:style w:type="paragraph" w:customStyle="1" w:styleId="C7A428092E64425D9E1E25ACA54279EE">
    <w:name w:val="C7A428092E64425D9E1E25ACA54279EE"/>
    <w:rsid w:val="004E2FC3"/>
    <w:rPr>
      <w:rFonts w:ascii="Arial" w:eastAsiaTheme="minorHAnsi" w:hAnsi="Arial"/>
      <w:sz w:val="24"/>
      <w:lang w:eastAsia="en-US"/>
    </w:rPr>
  </w:style>
  <w:style w:type="paragraph" w:customStyle="1" w:styleId="130953120544485C8D9B920F998B4D7E">
    <w:name w:val="130953120544485C8D9B920F998B4D7E"/>
    <w:rsid w:val="004E2FC3"/>
    <w:rPr>
      <w:rFonts w:ascii="Arial" w:eastAsiaTheme="minorHAnsi" w:hAnsi="Arial"/>
      <w:sz w:val="24"/>
      <w:lang w:eastAsia="en-US"/>
    </w:rPr>
  </w:style>
  <w:style w:type="paragraph" w:customStyle="1" w:styleId="0A2B5D60567342029C65DD3FF6A31C53">
    <w:name w:val="0A2B5D60567342029C65DD3FF6A31C53"/>
    <w:rsid w:val="004E2FC3"/>
    <w:rPr>
      <w:rFonts w:ascii="Arial" w:eastAsiaTheme="minorHAnsi" w:hAnsi="Arial"/>
      <w:sz w:val="24"/>
      <w:lang w:eastAsia="en-US"/>
    </w:rPr>
  </w:style>
  <w:style w:type="paragraph" w:customStyle="1" w:styleId="C4631880F0CE4531994D76E3BEE26BDD">
    <w:name w:val="C4631880F0CE4531994D76E3BEE26BDD"/>
    <w:rsid w:val="004E2FC3"/>
    <w:rPr>
      <w:rFonts w:ascii="Arial" w:eastAsiaTheme="minorHAnsi" w:hAnsi="Arial"/>
      <w:sz w:val="24"/>
      <w:lang w:eastAsia="en-US"/>
    </w:rPr>
  </w:style>
  <w:style w:type="paragraph" w:customStyle="1" w:styleId="FF0C09B9E24A4ED484FAB61D54BD297B">
    <w:name w:val="FF0C09B9E24A4ED484FAB61D54BD297B"/>
    <w:rsid w:val="004E2FC3"/>
    <w:rPr>
      <w:rFonts w:ascii="Arial" w:eastAsiaTheme="minorHAnsi" w:hAnsi="Arial"/>
      <w:sz w:val="24"/>
      <w:lang w:eastAsia="en-US"/>
    </w:rPr>
  </w:style>
  <w:style w:type="paragraph" w:customStyle="1" w:styleId="D29349CAB8564B8C9A7E29744D8D5576">
    <w:name w:val="D29349CAB8564B8C9A7E29744D8D5576"/>
    <w:rsid w:val="004E2FC3"/>
    <w:rPr>
      <w:rFonts w:ascii="Arial" w:eastAsiaTheme="minorHAnsi" w:hAnsi="Arial"/>
      <w:sz w:val="24"/>
      <w:lang w:eastAsia="en-US"/>
    </w:rPr>
  </w:style>
  <w:style w:type="paragraph" w:customStyle="1" w:styleId="3428B77E008E40089707BD840BC71C0E">
    <w:name w:val="3428B77E008E40089707BD840BC71C0E"/>
    <w:rsid w:val="004E2FC3"/>
    <w:rPr>
      <w:rFonts w:ascii="Arial" w:eastAsiaTheme="minorHAnsi" w:hAnsi="Arial"/>
      <w:sz w:val="24"/>
      <w:lang w:eastAsia="en-US"/>
    </w:rPr>
  </w:style>
  <w:style w:type="paragraph" w:customStyle="1" w:styleId="07EBB1E09DD9475791C590C5E01010BE">
    <w:name w:val="07EBB1E09DD9475791C590C5E01010BE"/>
    <w:rsid w:val="004E2FC3"/>
    <w:rPr>
      <w:rFonts w:ascii="Arial" w:eastAsiaTheme="minorHAnsi" w:hAnsi="Arial"/>
      <w:sz w:val="24"/>
      <w:lang w:eastAsia="en-US"/>
    </w:rPr>
  </w:style>
  <w:style w:type="paragraph" w:customStyle="1" w:styleId="96B07C94D21A4D66B786DE1632A1B402">
    <w:name w:val="96B07C94D21A4D66B786DE1632A1B402"/>
    <w:rsid w:val="004E2FC3"/>
    <w:rPr>
      <w:rFonts w:ascii="Arial" w:eastAsiaTheme="minorHAnsi" w:hAnsi="Arial"/>
      <w:sz w:val="24"/>
      <w:lang w:eastAsia="en-US"/>
    </w:rPr>
  </w:style>
  <w:style w:type="paragraph" w:customStyle="1" w:styleId="CAD65103E3494FA8A88785C016BBF520">
    <w:name w:val="CAD65103E3494FA8A88785C016BBF520"/>
    <w:rsid w:val="004E2FC3"/>
    <w:pPr>
      <w:spacing w:after="0"/>
    </w:pPr>
    <w:rPr>
      <w:rFonts w:ascii="Arial" w:eastAsiaTheme="minorHAnsi" w:hAnsi="Arial"/>
      <w:b/>
      <w:color w:val="000000" w:themeColor="text1"/>
      <w:sz w:val="24"/>
      <w:lang w:eastAsia="en-US"/>
    </w:rPr>
  </w:style>
  <w:style w:type="paragraph" w:customStyle="1" w:styleId="A72E4093A3284487A1414B33F3DABFB8">
    <w:name w:val="A72E4093A3284487A1414B33F3DABFB8"/>
    <w:rsid w:val="004E2FC3"/>
    <w:rPr>
      <w:rFonts w:ascii="Arial" w:eastAsiaTheme="minorHAnsi" w:hAnsi="Arial"/>
      <w:sz w:val="24"/>
      <w:lang w:eastAsia="en-US"/>
    </w:rPr>
  </w:style>
  <w:style w:type="paragraph" w:customStyle="1" w:styleId="661A0193AEAB42988418B23BFCF10179">
    <w:name w:val="661A0193AEAB42988418B23BFCF10179"/>
    <w:rsid w:val="004E2FC3"/>
    <w:pPr>
      <w:spacing w:after="0"/>
    </w:pPr>
    <w:rPr>
      <w:rFonts w:ascii="Arial" w:eastAsiaTheme="minorHAnsi" w:hAnsi="Arial"/>
      <w:b/>
      <w:color w:val="000000" w:themeColor="text1"/>
      <w:sz w:val="24"/>
      <w:lang w:eastAsia="en-US"/>
    </w:rPr>
  </w:style>
  <w:style w:type="paragraph" w:customStyle="1" w:styleId="D2583409CFFA4342A856E7E79FC03978">
    <w:name w:val="D2583409CFFA4342A856E7E79FC03978"/>
    <w:rsid w:val="004E2FC3"/>
    <w:rPr>
      <w:rFonts w:ascii="Arial" w:eastAsiaTheme="minorHAnsi" w:hAnsi="Arial"/>
      <w:sz w:val="24"/>
      <w:lang w:eastAsia="en-US"/>
    </w:rPr>
  </w:style>
  <w:style w:type="paragraph" w:customStyle="1" w:styleId="E5F82D7AAB964CEA93EA8C4120B130BA">
    <w:name w:val="E5F82D7AAB964CEA93EA8C4120B130BA"/>
    <w:rsid w:val="004E2FC3"/>
    <w:pPr>
      <w:spacing w:after="0"/>
    </w:pPr>
    <w:rPr>
      <w:rFonts w:ascii="Arial" w:eastAsiaTheme="minorHAnsi" w:hAnsi="Arial"/>
      <w:b/>
      <w:color w:val="000000" w:themeColor="text1"/>
      <w:sz w:val="24"/>
      <w:lang w:eastAsia="en-US"/>
    </w:rPr>
  </w:style>
  <w:style w:type="paragraph" w:customStyle="1" w:styleId="366FC5CD647143E8A09994D28EF3C096">
    <w:name w:val="366FC5CD647143E8A09994D28EF3C096"/>
    <w:rsid w:val="004E2FC3"/>
    <w:rPr>
      <w:rFonts w:ascii="Arial" w:eastAsiaTheme="minorHAnsi" w:hAnsi="Arial"/>
      <w:sz w:val="24"/>
      <w:lang w:eastAsia="en-US"/>
    </w:rPr>
  </w:style>
  <w:style w:type="paragraph" w:customStyle="1" w:styleId="71A764E323D6420DB4B3515AF65F0C4B">
    <w:name w:val="71A764E323D6420DB4B3515AF65F0C4B"/>
    <w:rsid w:val="004E2FC3"/>
    <w:pPr>
      <w:spacing w:after="0"/>
    </w:pPr>
    <w:rPr>
      <w:rFonts w:ascii="Arial" w:eastAsiaTheme="minorHAnsi" w:hAnsi="Arial"/>
      <w:b/>
      <w:color w:val="000000" w:themeColor="text1"/>
      <w:sz w:val="24"/>
      <w:lang w:eastAsia="en-US"/>
    </w:rPr>
  </w:style>
  <w:style w:type="paragraph" w:customStyle="1" w:styleId="E5A003DA70294302A5C38C22422C0CB9">
    <w:name w:val="E5A003DA70294302A5C38C22422C0CB9"/>
    <w:rsid w:val="004E2FC3"/>
    <w:rPr>
      <w:rFonts w:ascii="Arial" w:eastAsiaTheme="minorHAnsi" w:hAnsi="Arial"/>
      <w:sz w:val="24"/>
      <w:lang w:eastAsia="en-US"/>
    </w:rPr>
  </w:style>
  <w:style w:type="paragraph" w:customStyle="1" w:styleId="0A3A80ED31CB497FB54B3F170A1117A6">
    <w:name w:val="0A3A80ED31CB497FB54B3F170A1117A6"/>
    <w:rsid w:val="004E2FC3"/>
    <w:rPr>
      <w:rFonts w:ascii="Arial" w:eastAsiaTheme="minorHAnsi" w:hAnsi="Arial"/>
      <w:sz w:val="24"/>
      <w:lang w:eastAsia="en-US"/>
    </w:rPr>
  </w:style>
  <w:style w:type="paragraph" w:customStyle="1" w:styleId="51E5506872AE4F5692ED2BCDDA73CFEB">
    <w:name w:val="51E5506872AE4F5692ED2BCDDA73CFEB"/>
    <w:rsid w:val="004E2FC3"/>
    <w:rPr>
      <w:rFonts w:ascii="Arial" w:eastAsiaTheme="minorHAnsi" w:hAnsi="Arial"/>
      <w:sz w:val="24"/>
      <w:lang w:eastAsia="en-US"/>
    </w:rPr>
  </w:style>
  <w:style w:type="paragraph" w:customStyle="1" w:styleId="C1C7055A8EFD4F80BBA7D4D56753EFD4">
    <w:name w:val="C1C7055A8EFD4F80BBA7D4D56753EFD4"/>
    <w:rsid w:val="004E2FC3"/>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6">
    <w:name w:val="74AD6E3792E14D688C92BDA716D91B8226"/>
    <w:rsid w:val="00AA078B"/>
    <w:pPr>
      <w:spacing w:after="0"/>
    </w:pPr>
    <w:rPr>
      <w:rFonts w:ascii="Arial" w:eastAsiaTheme="minorHAnsi" w:hAnsi="Arial"/>
      <w:b/>
      <w:color w:val="000000" w:themeColor="text1"/>
      <w:sz w:val="24"/>
      <w:lang w:eastAsia="en-US"/>
    </w:rPr>
  </w:style>
  <w:style w:type="paragraph" w:customStyle="1" w:styleId="43564265EA3C4164A9C09243F9E4352E26">
    <w:name w:val="43564265EA3C4164A9C09243F9E4352E26"/>
    <w:rsid w:val="00AA078B"/>
    <w:rPr>
      <w:rFonts w:ascii="Arial" w:eastAsiaTheme="minorHAnsi" w:hAnsi="Arial"/>
      <w:sz w:val="24"/>
      <w:lang w:eastAsia="en-US"/>
    </w:rPr>
  </w:style>
  <w:style w:type="paragraph" w:customStyle="1" w:styleId="95E0DCC38A064C58934FB5386DC4403D56">
    <w:name w:val="95E0DCC38A064C58934FB5386DC4403D56"/>
    <w:rsid w:val="00AA078B"/>
    <w:pPr>
      <w:spacing w:after="0"/>
    </w:pPr>
    <w:rPr>
      <w:rFonts w:ascii="Arial" w:eastAsiaTheme="minorHAnsi" w:hAnsi="Arial"/>
      <w:b/>
      <w:color w:val="000000" w:themeColor="text1"/>
      <w:sz w:val="24"/>
      <w:lang w:eastAsia="en-US"/>
    </w:rPr>
  </w:style>
  <w:style w:type="paragraph" w:customStyle="1" w:styleId="D8372B7F85A24F958B4CF29142F9727556">
    <w:name w:val="D8372B7F85A24F958B4CF29142F9727556"/>
    <w:rsid w:val="00AA078B"/>
    <w:pPr>
      <w:spacing w:after="0"/>
    </w:pPr>
    <w:rPr>
      <w:rFonts w:ascii="Arial" w:eastAsiaTheme="minorHAnsi" w:hAnsi="Arial"/>
      <w:b/>
      <w:color w:val="000000" w:themeColor="text1"/>
      <w:sz w:val="24"/>
      <w:lang w:eastAsia="en-US"/>
    </w:rPr>
  </w:style>
  <w:style w:type="paragraph" w:customStyle="1" w:styleId="E57A712CEB5443819E0847D1D1E0A21B56">
    <w:name w:val="E57A712CEB5443819E0847D1D1E0A21B56"/>
    <w:rsid w:val="00AA078B"/>
    <w:pPr>
      <w:spacing w:after="0"/>
    </w:pPr>
    <w:rPr>
      <w:rFonts w:ascii="Arial" w:eastAsiaTheme="minorHAnsi" w:hAnsi="Arial"/>
      <w:b/>
      <w:color w:val="000000" w:themeColor="text1"/>
      <w:sz w:val="24"/>
      <w:lang w:eastAsia="en-US"/>
    </w:rPr>
  </w:style>
  <w:style w:type="paragraph" w:customStyle="1" w:styleId="16F42E566D2343C3A4C9789F85C9324439">
    <w:name w:val="16F42E566D2343C3A4C9789F85C9324439"/>
    <w:rsid w:val="00AA078B"/>
    <w:pPr>
      <w:spacing w:after="0"/>
    </w:pPr>
    <w:rPr>
      <w:rFonts w:ascii="Arial" w:eastAsiaTheme="minorHAnsi" w:hAnsi="Arial"/>
      <w:b/>
      <w:color w:val="000000" w:themeColor="text1"/>
      <w:sz w:val="24"/>
      <w:lang w:eastAsia="en-US"/>
    </w:rPr>
  </w:style>
  <w:style w:type="paragraph" w:customStyle="1" w:styleId="08FAA5185D9C462BBCE1EB902F1ADDD439">
    <w:name w:val="08FAA5185D9C462BBCE1EB902F1ADDD439"/>
    <w:rsid w:val="00AA078B"/>
    <w:pPr>
      <w:spacing w:after="0"/>
    </w:pPr>
    <w:rPr>
      <w:rFonts w:ascii="Arial" w:eastAsiaTheme="minorHAnsi" w:hAnsi="Arial"/>
      <w:b/>
      <w:color w:val="000000" w:themeColor="text1"/>
      <w:sz w:val="24"/>
      <w:lang w:eastAsia="en-US"/>
    </w:rPr>
  </w:style>
  <w:style w:type="paragraph" w:customStyle="1" w:styleId="1C2A1A14C06A46C397C764FF16752F7668">
    <w:name w:val="1C2A1A14C06A46C397C764FF16752F7668"/>
    <w:rsid w:val="00AA078B"/>
    <w:pPr>
      <w:spacing w:after="0"/>
    </w:pPr>
    <w:rPr>
      <w:rFonts w:ascii="Arial" w:eastAsiaTheme="minorHAnsi" w:hAnsi="Arial"/>
      <w:b/>
      <w:color w:val="000000" w:themeColor="text1"/>
      <w:sz w:val="24"/>
      <w:lang w:eastAsia="en-US"/>
    </w:rPr>
  </w:style>
  <w:style w:type="paragraph" w:customStyle="1" w:styleId="BC4A08BD52704849B320D644168B4CE369">
    <w:name w:val="BC4A08BD52704849B320D644168B4CE369"/>
    <w:rsid w:val="00AA078B"/>
    <w:pPr>
      <w:spacing w:after="0"/>
    </w:pPr>
    <w:rPr>
      <w:rFonts w:ascii="Arial" w:eastAsiaTheme="minorHAnsi" w:hAnsi="Arial"/>
      <w:b/>
      <w:color w:val="000000" w:themeColor="text1"/>
      <w:sz w:val="24"/>
      <w:lang w:eastAsia="en-US"/>
    </w:rPr>
  </w:style>
  <w:style w:type="paragraph" w:customStyle="1" w:styleId="F80809F621284F38A997FFAFDD5DDAD713">
    <w:name w:val="F80809F621284F38A997FFAFDD5DDAD713"/>
    <w:rsid w:val="00AA078B"/>
    <w:pPr>
      <w:spacing w:after="0"/>
    </w:pPr>
    <w:rPr>
      <w:rFonts w:ascii="Arial" w:eastAsiaTheme="minorHAnsi" w:hAnsi="Arial"/>
      <w:b/>
      <w:color w:val="000000" w:themeColor="text1"/>
      <w:sz w:val="24"/>
      <w:lang w:eastAsia="en-US"/>
    </w:rPr>
  </w:style>
  <w:style w:type="paragraph" w:customStyle="1" w:styleId="ED9D6DE7D9264488819E206C2193B69868">
    <w:name w:val="ED9D6DE7D9264488819E206C2193B69868"/>
    <w:rsid w:val="00AA078B"/>
    <w:pPr>
      <w:spacing w:after="0"/>
    </w:pPr>
    <w:rPr>
      <w:rFonts w:ascii="Arial" w:eastAsiaTheme="minorHAnsi" w:hAnsi="Arial"/>
      <w:b/>
      <w:color w:val="000000" w:themeColor="text1"/>
      <w:sz w:val="24"/>
      <w:lang w:eastAsia="en-US"/>
    </w:rPr>
  </w:style>
  <w:style w:type="paragraph" w:customStyle="1" w:styleId="C6A0B4A8DD6F4A5A90006B02DCDB8C5560">
    <w:name w:val="C6A0B4A8DD6F4A5A90006B02DCDB8C5560"/>
    <w:rsid w:val="00AA078B"/>
    <w:rPr>
      <w:rFonts w:ascii="Arial" w:eastAsiaTheme="minorHAnsi" w:hAnsi="Arial"/>
      <w:sz w:val="24"/>
      <w:lang w:eastAsia="en-US"/>
    </w:rPr>
  </w:style>
  <w:style w:type="paragraph" w:customStyle="1" w:styleId="628D1D54DE1A4872AC660A4B53515A0260">
    <w:name w:val="628D1D54DE1A4872AC660A4B53515A0260"/>
    <w:rsid w:val="00AA078B"/>
    <w:rPr>
      <w:rFonts w:ascii="Arial" w:eastAsiaTheme="minorHAnsi" w:hAnsi="Arial"/>
      <w:sz w:val="24"/>
      <w:lang w:eastAsia="en-US"/>
    </w:rPr>
  </w:style>
  <w:style w:type="paragraph" w:customStyle="1" w:styleId="32ED938C7EB24CDCBF6836BD375621FC60">
    <w:name w:val="32ED938C7EB24CDCBF6836BD375621FC60"/>
    <w:rsid w:val="00AA078B"/>
    <w:rPr>
      <w:rFonts w:ascii="Arial" w:eastAsiaTheme="minorHAnsi" w:hAnsi="Arial"/>
      <w:sz w:val="24"/>
      <w:lang w:eastAsia="en-US"/>
    </w:rPr>
  </w:style>
  <w:style w:type="paragraph" w:customStyle="1" w:styleId="7FDE970EA94A437180C1BFC76C7FA78060">
    <w:name w:val="7FDE970EA94A437180C1BFC76C7FA78060"/>
    <w:rsid w:val="00AA078B"/>
    <w:rPr>
      <w:rFonts w:ascii="Arial" w:eastAsiaTheme="minorHAnsi" w:hAnsi="Arial"/>
      <w:sz w:val="24"/>
      <w:lang w:eastAsia="en-US"/>
    </w:rPr>
  </w:style>
  <w:style w:type="paragraph" w:customStyle="1" w:styleId="D17BB891454A402DA4863A2CA3E472E560">
    <w:name w:val="D17BB891454A402DA4863A2CA3E472E560"/>
    <w:rsid w:val="00AA078B"/>
    <w:rPr>
      <w:rFonts w:ascii="Arial" w:eastAsiaTheme="minorHAnsi" w:hAnsi="Arial"/>
      <w:sz w:val="24"/>
      <w:lang w:eastAsia="en-US"/>
    </w:rPr>
  </w:style>
  <w:style w:type="paragraph" w:customStyle="1" w:styleId="AE4C08B0108C4B1D83020C78E9147E5B55">
    <w:name w:val="AE4C08B0108C4B1D83020C78E9147E5B55"/>
    <w:rsid w:val="00AA078B"/>
    <w:rPr>
      <w:rFonts w:ascii="Arial" w:eastAsiaTheme="minorHAnsi" w:hAnsi="Arial"/>
      <w:sz w:val="24"/>
      <w:lang w:eastAsia="en-US"/>
    </w:rPr>
  </w:style>
  <w:style w:type="paragraph" w:customStyle="1" w:styleId="59D7731B6F4847C68EE5D7050FD8F27655">
    <w:name w:val="59D7731B6F4847C68EE5D7050FD8F27655"/>
    <w:rsid w:val="00AA078B"/>
    <w:rPr>
      <w:rFonts w:ascii="Arial" w:eastAsiaTheme="minorHAnsi" w:hAnsi="Arial"/>
      <w:sz w:val="24"/>
      <w:lang w:eastAsia="en-US"/>
    </w:rPr>
  </w:style>
  <w:style w:type="paragraph" w:customStyle="1" w:styleId="E62681E6DCAF488A93AAA32D9B9E5C9455">
    <w:name w:val="E62681E6DCAF488A93AAA32D9B9E5C9455"/>
    <w:rsid w:val="00AA078B"/>
    <w:rPr>
      <w:rFonts w:ascii="Arial" w:eastAsiaTheme="minorHAnsi" w:hAnsi="Arial"/>
      <w:sz w:val="24"/>
      <w:lang w:eastAsia="en-US"/>
    </w:rPr>
  </w:style>
  <w:style w:type="paragraph" w:customStyle="1" w:styleId="85DA1DA4C3D746958302A6A26C8B427A53">
    <w:name w:val="85DA1DA4C3D746958302A6A26C8B427A53"/>
    <w:rsid w:val="00AA078B"/>
    <w:rPr>
      <w:rFonts w:ascii="Arial" w:eastAsiaTheme="minorHAnsi" w:hAnsi="Arial"/>
      <w:sz w:val="24"/>
      <w:lang w:eastAsia="en-US"/>
    </w:rPr>
  </w:style>
  <w:style w:type="paragraph" w:customStyle="1" w:styleId="C884F645DF0E4CE3BCDC99B9837FA24352">
    <w:name w:val="C884F645DF0E4CE3BCDC99B9837FA24352"/>
    <w:rsid w:val="00AA078B"/>
    <w:rPr>
      <w:rFonts w:ascii="Arial" w:eastAsiaTheme="minorHAnsi" w:hAnsi="Arial"/>
      <w:sz w:val="24"/>
      <w:lang w:eastAsia="en-US"/>
    </w:rPr>
  </w:style>
  <w:style w:type="paragraph" w:customStyle="1" w:styleId="1673DA3EB3444C3CB6DDF510A1D3DA9451">
    <w:name w:val="1673DA3EB3444C3CB6DDF510A1D3DA9451"/>
    <w:rsid w:val="00AA078B"/>
    <w:rPr>
      <w:rFonts w:ascii="Arial" w:eastAsiaTheme="minorHAnsi" w:hAnsi="Arial"/>
      <w:sz w:val="24"/>
      <w:lang w:eastAsia="en-US"/>
    </w:rPr>
  </w:style>
  <w:style w:type="paragraph" w:customStyle="1" w:styleId="79A14B10FCE540259362430269760D2C49">
    <w:name w:val="79A14B10FCE540259362430269760D2C49"/>
    <w:rsid w:val="00AA078B"/>
    <w:rPr>
      <w:rFonts w:ascii="Arial" w:eastAsiaTheme="minorHAnsi" w:hAnsi="Arial"/>
      <w:sz w:val="24"/>
      <w:lang w:eastAsia="en-US"/>
    </w:rPr>
  </w:style>
  <w:style w:type="paragraph" w:customStyle="1" w:styleId="896521D7EF044A7FA23A51ADB7E46B6541">
    <w:name w:val="896521D7EF044A7FA23A51ADB7E46B6541"/>
    <w:rsid w:val="00AA078B"/>
    <w:pPr>
      <w:spacing w:after="0"/>
    </w:pPr>
    <w:rPr>
      <w:rFonts w:ascii="Arial" w:eastAsiaTheme="minorHAnsi" w:hAnsi="Arial"/>
      <w:b/>
      <w:color w:val="000000" w:themeColor="text1"/>
      <w:sz w:val="24"/>
      <w:lang w:eastAsia="en-US"/>
    </w:rPr>
  </w:style>
  <w:style w:type="paragraph" w:customStyle="1" w:styleId="9260A8E5EF5945EB9699E1F5D883C10040">
    <w:name w:val="9260A8E5EF5945EB9699E1F5D883C10040"/>
    <w:rsid w:val="00AA078B"/>
    <w:pPr>
      <w:spacing w:after="0"/>
    </w:pPr>
    <w:rPr>
      <w:rFonts w:ascii="Arial" w:eastAsiaTheme="minorHAnsi" w:hAnsi="Arial"/>
      <w:b/>
      <w:color w:val="000000" w:themeColor="text1"/>
      <w:sz w:val="24"/>
      <w:lang w:eastAsia="en-US"/>
    </w:rPr>
  </w:style>
  <w:style w:type="paragraph" w:customStyle="1" w:styleId="A0EFAE007D9743769BE6CB3F3EF47AAA39">
    <w:name w:val="A0EFAE007D9743769BE6CB3F3EF47AAA39"/>
    <w:rsid w:val="00AA078B"/>
    <w:pPr>
      <w:spacing w:after="0"/>
    </w:pPr>
    <w:rPr>
      <w:rFonts w:ascii="Arial" w:eastAsiaTheme="minorHAnsi" w:hAnsi="Arial"/>
      <w:b/>
      <w:color w:val="000000" w:themeColor="text1"/>
      <w:sz w:val="24"/>
      <w:lang w:eastAsia="en-US"/>
    </w:rPr>
  </w:style>
  <w:style w:type="paragraph" w:customStyle="1" w:styleId="54426C84593047FCA2801555EBA48F4A4">
    <w:name w:val="54426C84593047FCA2801555EBA48F4A4"/>
    <w:rsid w:val="00AA078B"/>
    <w:rPr>
      <w:rFonts w:ascii="Arial" w:eastAsiaTheme="minorHAnsi" w:hAnsi="Arial"/>
      <w:sz w:val="24"/>
      <w:lang w:eastAsia="en-US"/>
    </w:rPr>
  </w:style>
  <w:style w:type="paragraph" w:customStyle="1" w:styleId="5B221A51A1BA42199D486921E1930EBC4">
    <w:name w:val="5B221A51A1BA42199D486921E1930EBC4"/>
    <w:rsid w:val="00AA078B"/>
    <w:rPr>
      <w:rFonts w:ascii="Arial" w:eastAsiaTheme="minorHAnsi" w:hAnsi="Arial"/>
      <w:sz w:val="24"/>
      <w:lang w:eastAsia="en-US"/>
    </w:rPr>
  </w:style>
  <w:style w:type="paragraph" w:customStyle="1" w:styleId="199D1B98D01D4E00B0BE4A293EF8FC841">
    <w:name w:val="199D1B98D01D4E00B0BE4A293EF8FC841"/>
    <w:rsid w:val="00AA078B"/>
    <w:rPr>
      <w:rFonts w:ascii="Arial" w:eastAsiaTheme="minorHAnsi" w:hAnsi="Arial"/>
      <w:sz w:val="24"/>
      <w:lang w:eastAsia="en-US"/>
    </w:rPr>
  </w:style>
  <w:style w:type="paragraph" w:customStyle="1" w:styleId="37CBDB1AFF0848D088E8F0EDDF34ED9C1">
    <w:name w:val="37CBDB1AFF0848D088E8F0EDDF34ED9C1"/>
    <w:rsid w:val="00AA078B"/>
    <w:rPr>
      <w:rFonts w:ascii="Arial" w:eastAsiaTheme="minorHAnsi" w:hAnsi="Arial"/>
      <w:sz w:val="24"/>
      <w:lang w:eastAsia="en-US"/>
    </w:rPr>
  </w:style>
  <w:style w:type="paragraph" w:customStyle="1" w:styleId="5BB457168297473DB388A9FA6A755CE11">
    <w:name w:val="5BB457168297473DB388A9FA6A755CE11"/>
    <w:rsid w:val="00AA078B"/>
    <w:rPr>
      <w:rFonts w:ascii="Arial" w:eastAsiaTheme="minorHAnsi" w:hAnsi="Arial"/>
      <w:sz w:val="24"/>
      <w:lang w:eastAsia="en-US"/>
    </w:rPr>
  </w:style>
  <w:style w:type="paragraph" w:customStyle="1" w:styleId="8754E822CA414EECA9B407318BB7E5021">
    <w:name w:val="8754E822CA414EECA9B407318BB7E5021"/>
    <w:rsid w:val="00AA078B"/>
    <w:rPr>
      <w:rFonts w:ascii="Arial" w:eastAsiaTheme="minorHAnsi" w:hAnsi="Arial"/>
      <w:sz w:val="24"/>
      <w:lang w:eastAsia="en-US"/>
    </w:rPr>
  </w:style>
  <w:style w:type="paragraph" w:customStyle="1" w:styleId="169FDC864641477E924168774F3D434B1">
    <w:name w:val="169FDC864641477E924168774F3D434B1"/>
    <w:rsid w:val="00AA078B"/>
    <w:rPr>
      <w:rFonts w:ascii="Arial" w:eastAsiaTheme="minorHAnsi" w:hAnsi="Arial"/>
      <w:sz w:val="24"/>
      <w:lang w:eastAsia="en-US"/>
    </w:rPr>
  </w:style>
  <w:style w:type="paragraph" w:customStyle="1" w:styleId="6AED71E39B42458FB2B2810A672AAF1A1">
    <w:name w:val="6AED71E39B42458FB2B2810A672AAF1A1"/>
    <w:rsid w:val="00AA078B"/>
    <w:pPr>
      <w:spacing w:after="0"/>
    </w:pPr>
    <w:rPr>
      <w:rFonts w:ascii="Arial" w:eastAsiaTheme="minorHAnsi" w:hAnsi="Arial"/>
      <w:b/>
      <w:color w:val="000000" w:themeColor="text1"/>
      <w:sz w:val="24"/>
      <w:lang w:eastAsia="en-US"/>
    </w:rPr>
  </w:style>
  <w:style w:type="paragraph" w:customStyle="1" w:styleId="C91C9592CDF34F7BB9AD1B00DF0064811">
    <w:name w:val="C91C9592CDF34F7BB9AD1B00DF0064811"/>
    <w:rsid w:val="00AA078B"/>
    <w:rPr>
      <w:rFonts w:ascii="Arial" w:eastAsiaTheme="minorHAnsi" w:hAnsi="Arial"/>
      <w:sz w:val="24"/>
      <w:lang w:eastAsia="en-US"/>
    </w:rPr>
  </w:style>
  <w:style w:type="paragraph" w:customStyle="1" w:styleId="C6A2318F55034A44AACC6916BD7B66781">
    <w:name w:val="C6A2318F55034A44AACC6916BD7B66781"/>
    <w:rsid w:val="00AA078B"/>
    <w:pPr>
      <w:spacing w:after="0"/>
    </w:pPr>
    <w:rPr>
      <w:rFonts w:ascii="Arial" w:eastAsiaTheme="minorHAnsi" w:hAnsi="Arial"/>
      <w:b/>
      <w:color w:val="000000" w:themeColor="text1"/>
      <w:sz w:val="24"/>
      <w:lang w:eastAsia="en-US"/>
    </w:rPr>
  </w:style>
  <w:style w:type="paragraph" w:customStyle="1" w:styleId="F6E8B8CCC5B64C0AA1AD1C2F67A4D54F1">
    <w:name w:val="F6E8B8CCC5B64C0AA1AD1C2F67A4D54F1"/>
    <w:rsid w:val="00AA078B"/>
    <w:rPr>
      <w:rFonts w:ascii="Arial" w:eastAsiaTheme="minorHAnsi" w:hAnsi="Arial"/>
      <w:sz w:val="24"/>
      <w:lang w:eastAsia="en-US"/>
    </w:rPr>
  </w:style>
  <w:style w:type="paragraph" w:customStyle="1" w:styleId="C20BF2FF2B6C47AE923A53DCCDAE01B41">
    <w:name w:val="C20BF2FF2B6C47AE923A53DCCDAE01B41"/>
    <w:rsid w:val="00AA078B"/>
    <w:rPr>
      <w:rFonts w:ascii="Arial" w:eastAsiaTheme="minorHAnsi" w:hAnsi="Arial"/>
      <w:sz w:val="24"/>
      <w:lang w:eastAsia="en-US"/>
    </w:rPr>
  </w:style>
  <w:style w:type="paragraph" w:customStyle="1" w:styleId="E3A7D4662EE049B4AAFF1A553B09F0261">
    <w:name w:val="E3A7D4662EE049B4AAFF1A553B09F0261"/>
    <w:rsid w:val="00AA078B"/>
    <w:rPr>
      <w:rFonts w:ascii="Arial" w:eastAsiaTheme="minorHAnsi" w:hAnsi="Arial"/>
      <w:sz w:val="24"/>
      <w:lang w:eastAsia="en-US"/>
    </w:rPr>
  </w:style>
  <w:style w:type="paragraph" w:customStyle="1" w:styleId="39F11AB764884030B1F064A88E186E9E1">
    <w:name w:val="39F11AB764884030B1F064A88E186E9E1"/>
    <w:rsid w:val="00AA078B"/>
    <w:rPr>
      <w:rFonts w:ascii="Arial" w:eastAsiaTheme="minorHAnsi" w:hAnsi="Arial"/>
      <w:sz w:val="24"/>
      <w:lang w:eastAsia="en-US"/>
    </w:rPr>
  </w:style>
  <w:style w:type="paragraph" w:customStyle="1" w:styleId="1A999F21B376490AB8D575907CE59E7B1">
    <w:name w:val="1A999F21B376490AB8D575907CE59E7B1"/>
    <w:rsid w:val="00AA078B"/>
    <w:rPr>
      <w:rFonts w:ascii="Arial" w:eastAsiaTheme="minorHAnsi" w:hAnsi="Arial"/>
      <w:sz w:val="24"/>
      <w:lang w:eastAsia="en-US"/>
    </w:rPr>
  </w:style>
  <w:style w:type="paragraph" w:customStyle="1" w:styleId="8EAEA33C31644D28A4306484094DAF291">
    <w:name w:val="8EAEA33C31644D28A4306484094DAF291"/>
    <w:rsid w:val="00AA078B"/>
    <w:rPr>
      <w:rFonts w:ascii="Arial" w:eastAsiaTheme="minorHAnsi" w:hAnsi="Arial"/>
      <w:sz w:val="24"/>
      <w:lang w:eastAsia="en-US"/>
    </w:rPr>
  </w:style>
  <w:style w:type="paragraph" w:customStyle="1" w:styleId="7E8EC04E88984B5584976201F27799211">
    <w:name w:val="7E8EC04E88984B5584976201F27799211"/>
    <w:rsid w:val="00AA078B"/>
    <w:rPr>
      <w:rFonts w:ascii="Arial" w:eastAsiaTheme="minorHAnsi" w:hAnsi="Arial"/>
      <w:sz w:val="24"/>
      <w:lang w:eastAsia="en-US"/>
    </w:rPr>
  </w:style>
  <w:style w:type="paragraph" w:customStyle="1" w:styleId="6020CC53C6D54DCC87E814609E1A1BF61">
    <w:name w:val="6020CC53C6D54DCC87E814609E1A1BF61"/>
    <w:rsid w:val="00AA078B"/>
    <w:rPr>
      <w:rFonts w:ascii="Arial" w:eastAsiaTheme="minorHAnsi" w:hAnsi="Arial"/>
      <w:sz w:val="24"/>
      <w:lang w:eastAsia="en-US"/>
    </w:rPr>
  </w:style>
  <w:style w:type="paragraph" w:customStyle="1" w:styleId="3BF5ED9F310143A5A8A9BCE7EBC5ACCD1">
    <w:name w:val="3BF5ED9F310143A5A8A9BCE7EBC5ACCD1"/>
    <w:rsid w:val="00AA078B"/>
    <w:rPr>
      <w:rFonts w:ascii="Arial" w:eastAsiaTheme="minorHAnsi" w:hAnsi="Arial"/>
      <w:sz w:val="24"/>
      <w:lang w:eastAsia="en-US"/>
    </w:rPr>
  </w:style>
  <w:style w:type="paragraph" w:customStyle="1" w:styleId="7C94BDCDB31448ED82EB637AE874BD6C1">
    <w:name w:val="7C94BDCDB31448ED82EB637AE874BD6C1"/>
    <w:rsid w:val="00AA078B"/>
    <w:rPr>
      <w:rFonts w:ascii="Arial" w:eastAsiaTheme="minorHAnsi" w:hAnsi="Arial"/>
      <w:sz w:val="24"/>
      <w:lang w:eastAsia="en-US"/>
    </w:rPr>
  </w:style>
  <w:style w:type="paragraph" w:customStyle="1" w:styleId="55D43482999F4BFBB2CE7322DEAFF8A61">
    <w:name w:val="55D43482999F4BFBB2CE7322DEAFF8A61"/>
    <w:rsid w:val="00AA078B"/>
    <w:rPr>
      <w:rFonts w:ascii="Arial" w:eastAsiaTheme="minorHAnsi" w:hAnsi="Arial"/>
      <w:sz w:val="24"/>
      <w:lang w:eastAsia="en-US"/>
    </w:rPr>
  </w:style>
  <w:style w:type="paragraph" w:customStyle="1" w:styleId="A7AFBE60B98C4BA3A821E8837C4D0A3B1">
    <w:name w:val="A7AFBE60B98C4BA3A821E8837C4D0A3B1"/>
    <w:rsid w:val="00AA078B"/>
    <w:rPr>
      <w:rFonts w:ascii="Arial" w:eastAsiaTheme="minorHAnsi" w:hAnsi="Arial"/>
      <w:sz w:val="24"/>
      <w:lang w:eastAsia="en-US"/>
    </w:rPr>
  </w:style>
  <w:style w:type="paragraph" w:customStyle="1" w:styleId="9AFDD60054FF45EFB3E31A0922E81FCE1">
    <w:name w:val="9AFDD60054FF45EFB3E31A0922E81FCE1"/>
    <w:rsid w:val="00AA078B"/>
    <w:rPr>
      <w:rFonts w:ascii="Arial" w:eastAsiaTheme="minorHAnsi" w:hAnsi="Arial"/>
      <w:sz w:val="24"/>
      <w:lang w:eastAsia="en-US"/>
    </w:rPr>
  </w:style>
  <w:style w:type="paragraph" w:customStyle="1" w:styleId="429C6AD6202545B98003FF9F0024D9881">
    <w:name w:val="429C6AD6202545B98003FF9F0024D9881"/>
    <w:rsid w:val="00AA078B"/>
    <w:rPr>
      <w:rFonts w:ascii="Arial" w:eastAsiaTheme="minorHAnsi" w:hAnsi="Arial"/>
      <w:sz w:val="24"/>
      <w:lang w:eastAsia="en-US"/>
    </w:rPr>
  </w:style>
  <w:style w:type="paragraph" w:customStyle="1" w:styleId="ABC86FE9068E44C8AA271DBBBD1A8B3B1">
    <w:name w:val="ABC86FE9068E44C8AA271DBBBD1A8B3B1"/>
    <w:rsid w:val="00AA078B"/>
    <w:rPr>
      <w:rFonts w:ascii="Arial" w:eastAsiaTheme="minorHAnsi" w:hAnsi="Arial"/>
      <w:sz w:val="24"/>
      <w:lang w:eastAsia="en-US"/>
    </w:rPr>
  </w:style>
  <w:style w:type="paragraph" w:customStyle="1" w:styleId="D9E4545A27BF4B9997FD0A747C350D6A1">
    <w:name w:val="D9E4545A27BF4B9997FD0A747C350D6A1"/>
    <w:rsid w:val="00AA078B"/>
    <w:rPr>
      <w:rFonts w:ascii="Arial" w:eastAsiaTheme="minorHAnsi" w:hAnsi="Arial"/>
      <w:sz w:val="24"/>
      <w:lang w:eastAsia="en-US"/>
    </w:rPr>
  </w:style>
  <w:style w:type="paragraph" w:customStyle="1" w:styleId="F4DA1893E5704D3285E6ACC7FB682C811">
    <w:name w:val="F4DA1893E5704D3285E6ACC7FB682C811"/>
    <w:rsid w:val="00AA078B"/>
    <w:rPr>
      <w:rFonts w:ascii="Arial" w:eastAsiaTheme="minorHAnsi" w:hAnsi="Arial"/>
      <w:sz w:val="24"/>
      <w:lang w:eastAsia="en-US"/>
    </w:rPr>
  </w:style>
  <w:style w:type="paragraph" w:customStyle="1" w:styleId="9B200F4E44774F2FBC68C76F2CAF47691">
    <w:name w:val="9B200F4E44774F2FBC68C76F2CAF47691"/>
    <w:rsid w:val="00AA078B"/>
    <w:rPr>
      <w:rFonts w:ascii="Arial" w:eastAsiaTheme="minorHAnsi" w:hAnsi="Arial"/>
      <w:sz w:val="24"/>
      <w:lang w:eastAsia="en-US"/>
    </w:rPr>
  </w:style>
  <w:style w:type="paragraph" w:customStyle="1" w:styleId="1FF65E2BF2CE46D0AD253E7E416EFDE71">
    <w:name w:val="1FF65E2BF2CE46D0AD253E7E416EFDE71"/>
    <w:rsid w:val="00AA078B"/>
    <w:rPr>
      <w:rFonts w:ascii="Arial" w:eastAsiaTheme="minorHAnsi" w:hAnsi="Arial"/>
      <w:sz w:val="24"/>
      <w:lang w:eastAsia="en-US"/>
    </w:rPr>
  </w:style>
  <w:style w:type="paragraph" w:customStyle="1" w:styleId="9CC0EA190DFE43C89BC747BE7BB49A621">
    <w:name w:val="9CC0EA190DFE43C89BC747BE7BB49A621"/>
    <w:rsid w:val="00AA078B"/>
    <w:rPr>
      <w:rFonts w:ascii="Arial" w:eastAsiaTheme="minorHAnsi" w:hAnsi="Arial"/>
      <w:sz w:val="24"/>
      <w:lang w:eastAsia="en-US"/>
    </w:rPr>
  </w:style>
  <w:style w:type="paragraph" w:customStyle="1" w:styleId="A598746A05BA40BC9049C80E78F5D9C01">
    <w:name w:val="A598746A05BA40BC9049C80E78F5D9C01"/>
    <w:rsid w:val="00AA078B"/>
    <w:rPr>
      <w:rFonts w:ascii="Arial" w:eastAsiaTheme="minorHAnsi" w:hAnsi="Arial"/>
      <w:sz w:val="24"/>
      <w:lang w:eastAsia="en-US"/>
    </w:rPr>
  </w:style>
  <w:style w:type="paragraph" w:customStyle="1" w:styleId="531CBCA6141E4C309DDA53BB7792DB251">
    <w:name w:val="531CBCA6141E4C309DDA53BB7792DB251"/>
    <w:rsid w:val="00AA078B"/>
    <w:rPr>
      <w:rFonts w:ascii="Arial" w:eastAsiaTheme="minorHAnsi" w:hAnsi="Arial"/>
      <w:sz w:val="24"/>
      <w:lang w:eastAsia="en-US"/>
    </w:rPr>
  </w:style>
  <w:style w:type="paragraph" w:customStyle="1" w:styleId="C7A428092E64425D9E1E25ACA54279EE1">
    <w:name w:val="C7A428092E64425D9E1E25ACA54279EE1"/>
    <w:rsid w:val="00AA078B"/>
    <w:rPr>
      <w:rFonts w:ascii="Arial" w:eastAsiaTheme="minorHAnsi" w:hAnsi="Arial"/>
      <w:sz w:val="24"/>
      <w:lang w:eastAsia="en-US"/>
    </w:rPr>
  </w:style>
  <w:style w:type="paragraph" w:customStyle="1" w:styleId="130953120544485C8D9B920F998B4D7E1">
    <w:name w:val="130953120544485C8D9B920F998B4D7E1"/>
    <w:rsid w:val="00AA078B"/>
    <w:rPr>
      <w:rFonts w:ascii="Arial" w:eastAsiaTheme="minorHAnsi" w:hAnsi="Arial"/>
      <w:sz w:val="24"/>
      <w:lang w:eastAsia="en-US"/>
    </w:rPr>
  </w:style>
  <w:style w:type="paragraph" w:customStyle="1" w:styleId="0A2B5D60567342029C65DD3FF6A31C531">
    <w:name w:val="0A2B5D60567342029C65DD3FF6A31C531"/>
    <w:rsid w:val="00AA078B"/>
    <w:rPr>
      <w:rFonts w:ascii="Arial" w:eastAsiaTheme="minorHAnsi" w:hAnsi="Arial"/>
      <w:sz w:val="24"/>
      <w:lang w:eastAsia="en-US"/>
    </w:rPr>
  </w:style>
  <w:style w:type="paragraph" w:customStyle="1" w:styleId="C4631880F0CE4531994D76E3BEE26BDD1">
    <w:name w:val="C4631880F0CE4531994D76E3BEE26BDD1"/>
    <w:rsid w:val="00AA078B"/>
    <w:rPr>
      <w:rFonts w:ascii="Arial" w:eastAsiaTheme="minorHAnsi" w:hAnsi="Arial"/>
      <w:sz w:val="24"/>
      <w:lang w:eastAsia="en-US"/>
    </w:rPr>
  </w:style>
  <w:style w:type="paragraph" w:customStyle="1" w:styleId="FF0C09B9E24A4ED484FAB61D54BD297B1">
    <w:name w:val="FF0C09B9E24A4ED484FAB61D54BD297B1"/>
    <w:rsid w:val="00AA078B"/>
    <w:rPr>
      <w:rFonts w:ascii="Arial" w:eastAsiaTheme="minorHAnsi" w:hAnsi="Arial"/>
      <w:sz w:val="24"/>
      <w:lang w:eastAsia="en-US"/>
    </w:rPr>
  </w:style>
  <w:style w:type="paragraph" w:customStyle="1" w:styleId="D29349CAB8564B8C9A7E29744D8D55761">
    <w:name w:val="D29349CAB8564B8C9A7E29744D8D55761"/>
    <w:rsid w:val="00AA078B"/>
    <w:rPr>
      <w:rFonts w:ascii="Arial" w:eastAsiaTheme="minorHAnsi" w:hAnsi="Arial"/>
      <w:sz w:val="24"/>
      <w:lang w:eastAsia="en-US"/>
    </w:rPr>
  </w:style>
  <w:style w:type="paragraph" w:customStyle="1" w:styleId="EDA5D2FA292842FAA42584007E95833B">
    <w:name w:val="EDA5D2FA292842FAA42584007E95833B"/>
    <w:rsid w:val="00AA078B"/>
    <w:rPr>
      <w:rFonts w:ascii="Arial" w:eastAsiaTheme="minorHAnsi" w:hAnsi="Arial"/>
      <w:sz w:val="24"/>
      <w:lang w:eastAsia="en-US"/>
    </w:rPr>
  </w:style>
  <w:style w:type="paragraph" w:customStyle="1" w:styleId="93357CB956534A93AE86B9BFE1DFA1C0">
    <w:name w:val="93357CB956534A93AE86B9BFE1DFA1C0"/>
    <w:rsid w:val="00AA078B"/>
    <w:rPr>
      <w:rFonts w:ascii="Arial" w:eastAsiaTheme="minorHAnsi" w:hAnsi="Arial"/>
      <w:sz w:val="24"/>
      <w:lang w:eastAsia="en-US"/>
    </w:rPr>
  </w:style>
  <w:style w:type="paragraph" w:customStyle="1" w:styleId="CA54A4FB27694235BFD7CE52A719823B">
    <w:name w:val="CA54A4FB27694235BFD7CE52A719823B"/>
    <w:rsid w:val="00AA078B"/>
    <w:rPr>
      <w:rFonts w:ascii="Arial" w:eastAsiaTheme="minorHAnsi" w:hAnsi="Arial"/>
      <w:sz w:val="24"/>
      <w:lang w:eastAsia="en-US"/>
    </w:rPr>
  </w:style>
  <w:style w:type="paragraph" w:customStyle="1" w:styleId="A9399E082AA0443B998822789F739F6C">
    <w:name w:val="A9399E082AA0443B998822789F739F6C"/>
    <w:rsid w:val="00AA078B"/>
    <w:pPr>
      <w:spacing w:after="0"/>
    </w:pPr>
    <w:rPr>
      <w:rFonts w:ascii="Arial" w:eastAsiaTheme="minorHAnsi" w:hAnsi="Arial"/>
      <w:b/>
      <w:color w:val="000000" w:themeColor="text1"/>
      <w:sz w:val="24"/>
      <w:lang w:eastAsia="en-US"/>
    </w:rPr>
  </w:style>
  <w:style w:type="paragraph" w:customStyle="1" w:styleId="EEB6A64FD99C488E868C9075F5FAF223">
    <w:name w:val="EEB6A64FD99C488E868C9075F5FAF223"/>
    <w:rsid w:val="00AA078B"/>
    <w:rPr>
      <w:rFonts w:ascii="Arial" w:eastAsiaTheme="minorHAnsi" w:hAnsi="Arial"/>
      <w:sz w:val="24"/>
      <w:lang w:eastAsia="en-US"/>
    </w:rPr>
  </w:style>
  <w:style w:type="paragraph" w:customStyle="1" w:styleId="F40A8A0ACDEA403D8409787410F47A90">
    <w:name w:val="F40A8A0ACDEA403D8409787410F47A90"/>
    <w:rsid w:val="00AA078B"/>
    <w:pPr>
      <w:spacing w:after="0"/>
    </w:pPr>
    <w:rPr>
      <w:rFonts w:ascii="Arial" w:eastAsiaTheme="minorHAnsi" w:hAnsi="Arial"/>
      <w:b/>
      <w:color w:val="000000" w:themeColor="text1"/>
      <w:sz w:val="24"/>
      <w:lang w:eastAsia="en-US"/>
    </w:rPr>
  </w:style>
  <w:style w:type="paragraph" w:customStyle="1" w:styleId="07892907A6F947C5930EFCCDD42D8AF7">
    <w:name w:val="07892907A6F947C5930EFCCDD42D8AF7"/>
    <w:rsid w:val="00AA078B"/>
    <w:rPr>
      <w:rFonts w:ascii="Arial" w:eastAsiaTheme="minorHAnsi" w:hAnsi="Arial"/>
      <w:sz w:val="24"/>
      <w:lang w:eastAsia="en-US"/>
    </w:rPr>
  </w:style>
  <w:style w:type="paragraph" w:customStyle="1" w:styleId="13D99BEF66CF4754B48C4311277A68E0">
    <w:name w:val="13D99BEF66CF4754B48C4311277A68E0"/>
    <w:rsid w:val="00AA078B"/>
    <w:pPr>
      <w:spacing w:after="0"/>
    </w:pPr>
    <w:rPr>
      <w:rFonts w:ascii="Arial" w:eastAsiaTheme="minorHAnsi" w:hAnsi="Arial"/>
      <w:b/>
      <w:color w:val="000000" w:themeColor="text1"/>
      <w:sz w:val="24"/>
      <w:lang w:eastAsia="en-US"/>
    </w:rPr>
  </w:style>
  <w:style w:type="paragraph" w:customStyle="1" w:styleId="7FB0E188AB624A90AC00124114B9605D">
    <w:name w:val="7FB0E188AB624A90AC00124114B9605D"/>
    <w:rsid w:val="00AA078B"/>
    <w:rPr>
      <w:rFonts w:ascii="Arial" w:eastAsiaTheme="minorHAnsi" w:hAnsi="Arial"/>
      <w:sz w:val="24"/>
      <w:lang w:eastAsia="en-US"/>
    </w:rPr>
  </w:style>
  <w:style w:type="paragraph" w:customStyle="1" w:styleId="D6C1D9397B2C4F4CA52D5D6C5717C3A7">
    <w:name w:val="D6C1D9397B2C4F4CA52D5D6C5717C3A7"/>
    <w:rsid w:val="00AA078B"/>
    <w:pPr>
      <w:spacing w:after="0"/>
    </w:pPr>
    <w:rPr>
      <w:rFonts w:ascii="Arial" w:eastAsiaTheme="minorHAnsi" w:hAnsi="Arial"/>
      <w:b/>
      <w:color w:val="000000" w:themeColor="text1"/>
      <w:sz w:val="24"/>
      <w:lang w:eastAsia="en-US"/>
    </w:rPr>
  </w:style>
  <w:style w:type="paragraph" w:customStyle="1" w:styleId="EB02AEC52227486F9B9ACB24C85A3691">
    <w:name w:val="EB02AEC52227486F9B9ACB24C85A3691"/>
    <w:rsid w:val="00AA078B"/>
    <w:rPr>
      <w:rFonts w:ascii="Arial" w:eastAsiaTheme="minorHAnsi" w:hAnsi="Arial"/>
      <w:sz w:val="24"/>
      <w:lang w:eastAsia="en-US"/>
    </w:rPr>
  </w:style>
  <w:style w:type="paragraph" w:customStyle="1" w:styleId="9AB15C92056E4B91B2A3AF23026C5F21">
    <w:name w:val="9AB15C92056E4B91B2A3AF23026C5F21"/>
    <w:rsid w:val="00AA078B"/>
    <w:rPr>
      <w:rFonts w:ascii="Arial" w:eastAsiaTheme="minorHAnsi" w:hAnsi="Arial"/>
      <w:sz w:val="24"/>
      <w:lang w:eastAsia="en-US"/>
    </w:rPr>
  </w:style>
  <w:style w:type="paragraph" w:customStyle="1" w:styleId="E8ECAA70CE3544CB803A9F2AA9685857">
    <w:name w:val="E8ECAA70CE3544CB803A9F2AA9685857"/>
    <w:rsid w:val="00AA078B"/>
    <w:rPr>
      <w:rFonts w:ascii="Arial" w:eastAsiaTheme="minorHAnsi" w:hAnsi="Arial"/>
      <w:sz w:val="24"/>
      <w:lang w:eastAsia="en-US"/>
    </w:rPr>
  </w:style>
  <w:style w:type="paragraph" w:customStyle="1" w:styleId="4F7CBEF371A643D09E26F46F8CEA551F">
    <w:name w:val="4F7CBEF371A643D09E26F46F8CEA551F"/>
    <w:rsid w:val="00AA078B"/>
    <w:pPr>
      <w:tabs>
        <w:tab w:val="center" w:pos="4513"/>
        <w:tab w:val="right" w:pos="9026"/>
      </w:tabs>
      <w:spacing w:after="0" w:line="240" w:lineRule="auto"/>
    </w:pPr>
    <w:rPr>
      <w:rFonts w:ascii="Arial" w:eastAsiaTheme="minorHAnsi" w:hAnsi="Arial"/>
      <w:sz w:val="24"/>
      <w:lang w:eastAsia="en-US"/>
    </w:rPr>
  </w:style>
  <w:style w:type="paragraph" w:customStyle="1" w:styleId="81B2AAD4A00C48A382D5DB0F393CB9B5">
    <w:name w:val="81B2AAD4A00C48A382D5DB0F393CB9B5"/>
    <w:rsid w:val="00AA078B"/>
  </w:style>
  <w:style w:type="paragraph" w:customStyle="1" w:styleId="31B458956ED34D08AE8B5C55A00FCF04">
    <w:name w:val="31B458956ED34D08AE8B5C55A00FCF04"/>
    <w:rsid w:val="00AA078B"/>
  </w:style>
  <w:style w:type="paragraph" w:customStyle="1" w:styleId="E0858FBC32DA42E9B316D34171F2B2B5">
    <w:name w:val="E0858FBC32DA42E9B316D34171F2B2B5"/>
    <w:rsid w:val="00AA078B"/>
  </w:style>
  <w:style w:type="paragraph" w:customStyle="1" w:styleId="51ACBF309EAE43FDB9B2B0AFAC43632C">
    <w:name w:val="51ACBF309EAE43FDB9B2B0AFAC43632C"/>
    <w:rsid w:val="00AA078B"/>
  </w:style>
  <w:style w:type="paragraph" w:customStyle="1" w:styleId="4BB4D010090F491A97FF3E8B2441CE8A">
    <w:name w:val="4BB4D010090F491A97FF3E8B2441CE8A"/>
    <w:rsid w:val="00AA078B"/>
  </w:style>
  <w:style w:type="paragraph" w:customStyle="1" w:styleId="4D2E921D832544DDBB15E6CF9BADDACB">
    <w:name w:val="4D2E921D832544DDBB15E6CF9BADDACB"/>
    <w:rsid w:val="00AA078B"/>
  </w:style>
  <w:style w:type="paragraph" w:customStyle="1" w:styleId="B7B6A9DA9E1647C1A6950FE791563ABE">
    <w:name w:val="B7B6A9DA9E1647C1A6950FE791563ABE"/>
    <w:rsid w:val="00E72DD0"/>
  </w:style>
  <w:style w:type="paragraph" w:customStyle="1" w:styleId="4A1C28C0E28D4C859EECD4E3BCCCB21B">
    <w:name w:val="4A1C28C0E28D4C859EECD4E3BCCCB21B"/>
    <w:rsid w:val="00E72DD0"/>
  </w:style>
  <w:style w:type="paragraph" w:customStyle="1" w:styleId="CE3F8893E955486E8DD48FB10E97D5CE">
    <w:name w:val="CE3F8893E955486E8DD48FB10E97D5CE"/>
    <w:rsid w:val="00E72DD0"/>
  </w:style>
  <w:style w:type="paragraph" w:customStyle="1" w:styleId="26043B22343842C88DB556C69FF89751">
    <w:name w:val="26043B22343842C88DB556C69FF89751"/>
    <w:rsid w:val="00E72DD0"/>
  </w:style>
  <w:style w:type="paragraph" w:customStyle="1" w:styleId="A2B3EB74C8E44D2092FDD04D0AFAA1DF">
    <w:name w:val="A2B3EB74C8E44D2092FDD04D0AFAA1DF"/>
    <w:rsid w:val="00E72DD0"/>
  </w:style>
  <w:style w:type="paragraph" w:customStyle="1" w:styleId="36931D7583054EDCB31FE3CE909B5332">
    <w:name w:val="36931D7583054EDCB31FE3CE909B5332"/>
    <w:rsid w:val="00E72DD0"/>
  </w:style>
  <w:style w:type="paragraph" w:customStyle="1" w:styleId="E306680B8B8047F9B9F3FC7F4852B1B6">
    <w:name w:val="E306680B8B8047F9B9F3FC7F4852B1B6"/>
    <w:rsid w:val="00E72DD0"/>
  </w:style>
  <w:style w:type="paragraph" w:customStyle="1" w:styleId="27AD71656ADF4CE8A82BCC5D4881A675">
    <w:name w:val="27AD71656ADF4CE8A82BCC5D4881A675"/>
    <w:rsid w:val="00E72DD0"/>
  </w:style>
  <w:style w:type="paragraph" w:customStyle="1" w:styleId="1A292920EFE14BEA825F9CC7FCEA0DD7">
    <w:name w:val="1A292920EFE14BEA825F9CC7FCEA0DD7"/>
    <w:rsid w:val="00E72DD0"/>
  </w:style>
  <w:style w:type="paragraph" w:customStyle="1" w:styleId="057D023C4E3C465F89B1EBF1A18709B1">
    <w:name w:val="057D023C4E3C465F89B1EBF1A18709B1"/>
    <w:rsid w:val="00E72DD0"/>
  </w:style>
  <w:style w:type="paragraph" w:customStyle="1" w:styleId="65B901B55617414B868A832C324928D9">
    <w:name w:val="65B901B55617414B868A832C324928D9"/>
    <w:rsid w:val="00E72DD0"/>
  </w:style>
  <w:style w:type="paragraph" w:customStyle="1" w:styleId="AA3C5942F6B64E52AA89A73522FAEF57">
    <w:name w:val="AA3C5942F6B64E52AA89A73522FAEF57"/>
    <w:rsid w:val="00E72DD0"/>
  </w:style>
  <w:style w:type="paragraph" w:customStyle="1" w:styleId="40961627E2274C90A8DBF0352AF304FA">
    <w:name w:val="40961627E2274C90A8DBF0352AF304FA"/>
    <w:rsid w:val="00E72DD0"/>
  </w:style>
  <w:style w:type="paragraph" w:customStyle="1" w:styleId="2E10DBAEE53747B49C6492F9E78441A4">
    <w:name w:val="2E10DBAEE53747B49C6492F9E78441A4"/>
    <w:rsid w:val="00E72DD0"/>
  </w:style>
  <w:style w:type="paragraph" w:customStyle="1" w:styleId="4305F4DD513946CF8F8D4FF5DFCF956A">
    <w:name w:val="4305F4DD513946CF8F8D4FF5DFCF956A"/>
    <w:rsid w:val="00E72DD0"/>
  </w:style>
  <w:style w:type="paragraph" w:customStyle="1" w:styleId="6B9B81113FEC4C4BA06898A90AF364BB">
    <w:name w:val="6B9B81113FEC4C4BA06898A90AF364BB"/>
    <w:rsid w:val="00E72DD0"/>
  </w:style>
  <w:style w:type="paragraph" w:customStyle="1" w:styleId="C00CD879ED20455FA3AE581A66D2CEEC">
    <w:name w:val="C00CD879ED20455FA3AE581A66D2CEEC"/>
    <w:rsid w:val="00E72DD0"/>
  </w:style>
  <w:style w:type="paragraph" w:customStyle="1" w:styleId="BC06F1BDCF72481B9C221EDFA6051443">
    <w:name w:val="BC06F1BDCF72481B9C221EDFA6051443"/>
    <w:rsid w:val="00E72DD0"/>
  </w:style>
  <w:style w:type="paragraph" w:customStyle="1" w:styleId="74AD6E3792E14D688C92BDA716D91B8227">
    <w:name w:val="74AD6E3792E14D688C92BDA716D91B8227"/>
    <w:rsid w:val="00E72DD0"/>
    <w:pPr>
      <w:spacing w:after="0"/>
    </w:pPr>
    <w:rPr>
      <w:rFonts w:ascii="Arial" w:eastAsiaTheme="minorHAnsi" w:hAnsi="Arial"/>
      <w:b/>
      <w:color w:val="000000" w:themeColor="text1"/>
      <w:sz w:val="24"/>
      <w:lang w:eastAsia="en-US"/>
    </w:rPr>
  </w:style>
  <w:style w:type="paragraph" w:customStyle="1" w:styleId="43564265EA3C4164A9C09243F9E4352E27">
    <w:name w:val="43564265EA3C4164A9C09243F9E4352E27"/>
    <w:rsid w:val="00E72DD0"/>
    <w:rPr>
      <w:rFonts w:ascii="Arial" w:eastAsiaTheme="minorHAnsi" w:hAnsi="Arial"/>
      <w:sz w:val="24"/>
      <w:lang w:eastAsia="en-US"/>
    </w:rPr>
  </w:style>
  <w:style w:type="paragraph" w:customStyle="1" w:styleId="81B2AAD4A00C48A382D5DB0F393CB9B51">
    <w:name w:val="81B2AAD4A00C48A382D5DB0F393CB9B51"/>
    <w:rsid w:val="00E72DD0"/>
    <w:pPr>
      <w:spacing w:after="0"/>
    </w:pPr>
    <w:rPr>
      <w:rFonts w:ascii="Arial" w:eastAsiaTheme="minorHAnsi" w:hAnsi="Arial"/>
      <w:b/>
      <w:color w:val="000000" w:themeColor="text1"/>
      <w:sz w:val="24"/>
      <w:lang w:eastAsia="en-US"/>
    </w:rPr>
  </w:style>
  <w:style w:type="paragraph" w:customStyle="1" w:styleId="31B458956ED34D08AE8B5C55A00FCF041">
    <w:name w:val="31B458956ED34D08AE8B5C55A00FCF041"/>
    <w:rsid w:val="00E72DD0"/>
    <w:pPr>
      <w:spacing w:after="0"/>
    </w:pPr>
    <w:rPr>
      <w:rFonts w:ascii="Arial" w:eastAsiaTheme="minorHAnsi" w:hAnsi="Arial"/>
      <w:b/>
      <w:color w:val="000000" w:themeColor="text1"/>
      <w:sz w:val="24"/>
      <w:lang w:eastAsia="en-US"/>
    </w:rPr>
  </w:style>
  <w:style w:type="paragraph" w:customStyle="1" w:styleId="E0858FBC32DA42E9B316D34171F2B2B51">
    <w:name w:val="E0858FBC32DA42E9B316D34171F2B2B51"/>
    <w:rsid w:val="00E72DD0"/>
    <w:pPr>
      <w:spacing w:after="0"/>
    </w:pPr>
    <w:rPr>
      <w:rFonts w:ascii="Arial" w:eastAsiaTheme="minorHAnsi" w:hAnsi="Arial"/>
      <w:b/>
      <w:color w:val="000000" w:themeColor="text1"/>
      <w:sz w:val="24"/>
      <w:lang w:eastAsia="en-US"/>
    </w:rPr>
  </w:style>
  <w:style w:type="paragraph" w:customStyle="1" w:styleId="51ACBF309EAE43FDB9B2B0AFAC43632C1">
    <w:name w:val="51ACBF309EAE43FDB9B2B0AFAC43632C1"/>
    <w:rsid w:val="00E72DD0"/>
    <w:pPr>
      <w:spacing w:after="0"/>
    </w:pPr>
    <w:rPr>
      <w:rFonts w:ascii="Arial" w:eastAsiaTheme="minorHAnsi" w:hAnsi="Arial"/>
      <w:b/>
      <w:color w:val="000000" w:themeColor="text1"/>
      <w:sz w:val="24"/>
      <w:lang w:eastAsia="en-US"/>
    </w:rPr>
  </w:style>
  <w:style w:type="paragraph" w:customStyle="1" w:styleId="4BB4D010090F491A97FF3E8B2441CE8A1">
    <w:name w:val="4BB4D010090F491A97FF3E8B2441CE8A1"/>
    <w:rsid w:val="00E72DD0"/>
    <w:pPr>
      <w:spacing w:after="0"/>
    </w:pPr>
    <w:rPr>
      <w:rFonts w:ascii="Arial" w:eastAsiaTheme="minorHAnsi" w:hAnsi="Arial"/>
      <w:b/>
      <w:color w:val="000000" w:themeColor="text1"/>
      <w:sz w:val="24"/>
      <w:lang w:eastAsia="en-US"/>
    </w:rPr>
  </w:style>
  <w:style w:type="paragraph" w:customStyle="1" w:styleId="4D2E921D832544DDBB15E6CF9BADDACB1">
    <w:name w:val="4D2E921D832544DDBB15E6CF9BADDACB1"/>
    <w:rsid w:val="00E72DD0"/>
    <w:pPr>
      <w:spacing w:after="0"/>
    </w:pPr>
    <w:rPr>
      <w:rFonts w:ascii="Arial" w:eastAsiaTheme="minorHAnsi" w:hAnsi="Arial"/>
      <w:b/>
      <w:color w:val="000000" w:themeColor="text1"/>
      <w:sz w:val="24"/>
      <w:lang w:eastAsia="en-US"/>
    </w:rPr>
  </w:style>
  <w:style w:type="paragraph" w:customStyle="1" w:styleId="B7B6A9DA9E1647C1A6950FE791563ABE1">
    <w:name w:val="B7B6A9DA9E1647C1A6950FE791563ABE1"/>
    <w:rsid w:val="00E72DD0"/>
    <w:rPr>
      <w:rFonts w:ascii="Arial" w:eastAsiaTheme="minorHAnsi" w:hAnsi="Arial"/>
      <w:sz w:val="24"/>
      <w:lang w:eastAsia="en-US"/>
    </w:rPr>
  </w:style>
  <w:style w:type="paragraph" w:customStyle="1" w:styleId="C6A0B4A8DD6F4A5A90006B02DCDB8C5561">
    <w:name w:val="C6A0B4A8DD6F4A5A90006B02DCDB8C5561"/>
    <w:rsid w:val="00E72DD0"/>
    <w:rPr>
      <w:rFonts w:ascii="Arial" w:eastAsiaTheme="minorHAnsi" w:hAnsi="Arial"/>
      <w:sz w:val="24"/>
      <w:lang w:eastAsia="en-US"/>
    </w:rPr>
  </w:style>
  <w:style w:type="paragraph" w:customStyle="1" w:styleId="628D1D54DE1A4872AC660A4B53515A0261">
    <w:name w:val="628D1D54DE1A4872AC660A4B53515A0261"/>
    <w:rsid w:val="00E72DD0"/>
    <w:rPr>
      <w:rFonts w:ascii="Arial" w:eastAsiaTheme="minorHAnsi" w:hAnsi="Arial"/>
      <w:sz w:val="24"/>
      <w:lang w:eastAsia="en-US"/>
    </w:rPr>
  </w:style>
  <w:style w:type="paragraph" w:customStyle="1" w:styleId="32ED938C7EB24CDCBF6836BD375621FC61">
    <w:name w:val="32ED938C7EB24CDCBF6836BD375621FC61"/>
    <w:rsid w:val="00E72DD0"/>
    <w:rPr>
      <w:rFonts w:ascii="Arial" w:eastAsiaTheme="minorHAnsi" w:hAnsi="Arial"/>
      <w:sz w:val="24"/>
      <w:lang w:eastAsia="en-US"/>
    </w:rPr>
  </w:style>
  <w:style w:type="paragraph" w:customStyle="1" w:styleId="7FDE970EA94A437180C1BFC76C7FA78061">
    <w:name w:val="7FDE970EA94A437180C1BFC76C7FA78061"/>
    <w:rsid w:val="00E72DD0"/>
    <w:rPr>
      <w:rFonts w:ascii="Arial" w:eastAsiaTheme="minorHAnsi" w:hAnsi="Arial"/>
      <w:sz w:val="24"/>
      <w:lang w:eastAsia="en-US"/>
    </w:rPr>
  </w:style>
  <w:style w:type="paragraph" w:customStyle="1" w:styleId="D17BB891454A402DA4863A2CA3E472E561">
    <w:name w:val="D17BB891454A402DA4863A2CA3E472E561"/>
    <w:rsid w:val="00E72DD0"/>
    <w:rPr>
      <w:rFonts w:ascii="Arial" w:eastAsiaTheme="minorHAnsi" w:hAnsi="Arial"/>
      <w:sz w:val="24"/>
      <w:lang w:eastAsia="en-US"/>
    </w:rPr>
  </w:style>
  <w:style w:type="paragraph" w:customStyle="1" w:styleId="1A292920EFE14BEA825F9CC7FCEA0DD71">
    <w:name w:val="1A292920EFE14BEA825F9CC7FCEA0DD71"/>
    <w:rsid w:val="00E72DD0"/>
    <w:pPr>
      <w:spacing w:after="0"/>
    </w:pPr>
    <w:rPr>
      <w:rFonts w:ascii="Arial" w:eastAsiaTheme="minorHAnsi" w:hAnsi="Arial"/>
      <w:b/>
      <w:color w:val="000000" w:themeColor="text1"/>
      <w:sz w:val="24"/>
      <w:lang w:eastAsia="en-US"/>
    </w:rPr>
  </w:style>
  <w:style w:type="paragraph" w:customStyle="1" w:styleId="057D023C4E3C465F89B1EBF1A18709B11">
    <w:name w:val="057D023C4E3C465F89B1EBF1A18709B11"/>
    <w:rsid w:val="00E72DD0"/>
    <w:pPr>
      <w:spacing w:after="0"/>
    </w:pPr>
    <w:rPr>
      <w:rFonts w:ascii="Arial" w:eastAsiaTheme="minorHAnsi" w:hAnsi="Arial"/>
      <w:b/>
      <w:color w:val="000000" w:themeColor="text1"/>
      <w:sz w:val="24"/>
      <w:lang w:eastAsia="en-US"/>
    </w:rPr>
  </w:style>
  <w:style w:type="paragraph" w:customStyle="1" w:styleId="65B901B55617414B868A832C324928D91">
    <w:name w:val="65B901B55617414B868A832C324928D91"/>
    <w:rsid w:val="00E72DD0"/>
    <w:pPr>
      <w:spacing w:after="0"/>
    </w:pPr>
    <w:rPr>
      <w:rFonts w:ascii="Arial" w:eastAsiaTheme="minorHAnsi" w:hAnsi="Arial"/>
      <w:b/>
      <w:color w:val="000000" w:themeColor="text1"/>
      <w:sz w:val="24"/>
      <w:lang w:eastAsia="en-US"/>
    </w:rPr>
  </w:style>
  <w:style w:type="paragraph" w:customStyle="1" w:styleId="AA3C5942F6B64E52AA89A73522FAEF571">
    <w:name w:val="AA3C5942F6B64E52AA89A73522FAEF571"/>
    <w:rsid w:val="00E72DD0"/>
    <w:pPr>
      <w:spacing w:after="0"/>
    </w:pPr>
    <w:rPr>
      <w:rFonts w:ascii="Arial" w:eastAsiaTheme="minorHAnsi" w:hAnsi="Arial"/>
      <w:b/>
      <w:color w:val="000000" w:themeColor="text1"/>
      <w:sz w:val="24"/>
      <w:lang w:eastAsia="en-US"/>
    </w:rPr>
  </w:style>
  <w:style w:type="paragraph" w:customStyle="1" w:styleId="40961627E2274C90A8DBF0352AF304FA1">
    <w:name w:val="40961627E2274C90A8DBF0352AF304FA1"/>
    <w:rsid w:val="00E72DD0"/>
    <w:pPr>
      <w:spacing w:after="0"/>
    </w:pPr>
    <w:rPr>
      <w:rFonts w:ascii="Arial" w:eastAsiaTheme="minorHAnsi" w:hAnsi="Arial"/>
      <w:b/>
      <w:color w:val="000000" w:themeColor="text1"/>
      <w:sz w:val="24"/>
      <w:lang w:eastAsia="en-US"/>
    </w:rPr>
  </w:style>
  <w:style w:type="paragraph" w:customStyle="1" w:styleId="2E10DBAEE53747B49C6492F9E78441A41">
    <w:name w:val="2E10DBAEE53747B49C6492F9E78441A41"/>
    <w:rsid w:val="00E72DD0"/>
    <w:pPr>
      <w:spacing w:after="0"/>
    </w:pPr>
    <w:rPr>
      <w:rFonts w:ascii="Arial" w:eastAsiaTheme="minorHAnsi" w:hAnsi="Arial"/>
      <w:b/>
      <w:color w:val="000000" w:themeColor="text1"/>
      <w:sz w:val="24"/>
      <w:lang w:eastAsia="en-US"/>
    </w:rPr>
  </w:style>
  <w:style w:type="paragraph" w:customStyle="1" w:styleId="4305F4DD513946CF8F8D4FF5DFCF956A1">
    <w:name w:val="4305F4DD513946CF8F8D4FF5DFCF956A1"/>
    <w:rsid w:val="00E72DD0"/>
    <w:pPr>
      <w:spacing w:after="0"/>
    </w:pPr>
    <w:rPr>
      <w:rFonts w:ascii="Arial" w:eastAsiaTheme="minorHAnsi" w:hAnsi="Arial"/>
      <w:b/>
      <w:color w:val="000000" w:themeColor="text1"/>
      <w:sz w:val="24"/>
      <w:lang w:eastAsia="en-US"/>
    </w:rPr>
  </w:style>
  <w:style w:type="paragraph" w:customStyle="1" w:styleId="6B9B81113FEC4C4BA06898A90AF364BB1">
    <w:name w:val="6B9B81113FEC4C4BA06898A90AF364BB1"/>
    <w:rsid w:val="00E72DD0"/>
    <w:pPr>
      <w:spacing w:after="0"/>
    </w:pPr>
    <w:rPr>
      <w:rFonts w:ascii="Arial" w:eastAsiaTheme="minorHAnsi" w:hAnsi="Arial"/>
      <w:b/>
      <w:color w:val="000000" w:themeColor="text1"/>
      <w:sz w:val="24"/>
      <w:lang w:eastAsia="en-US"/>
    </w:rPr>
  </w:style>
  <w:style w:type="paragraph" w:customStyle="1" w:styleId="C00CD879ED20455FA3AE581A66D2CEEC1">
    <w:name w:val="C00CD879ED20455FA3AE581A66D2CEEC1"/>
    <w:rsid w:val="00E72DD0"/>
    <w:pPr>
      <w:spacing w:after="0"/>
    </w:pPr>
    <w:rPr>
      <w:rFonts w:ascii="Arial" w:eastAsiaTheme="minorHAnsi" w:hAnsi="Arial"/>
      <w:b/>
      <w:color w:val="000000" w:themeColor="text1"/>
      <w:sz w:val="24"/>
      <w:lang w:eastAsia="en-US"/>
    </w:rPr>
  </w:style>
  <w:style w:type="paragraph" w:customStyle="1" w:styleId="BC06F1BDCF72481B9C221EDFA60514431">
    <w:name w:val="BC06F1BDCF72481B9C221EDFA60514431"/>
    <w:rsid w:val="00E72DD0"/>
    <w:pPr>
      <w:spacing w:after="0"/>
    </w:pPr>
    <w:rPr>
      <w:rFonts w:ascii="Arial" w:eastAsiaTheme="minorHAnsi" w:hAnsi="Arial"/>
      <w:b/>
      <w:color w:val="000000" w:themeColor="text1"/>
      <w:sz w:val="24"/>
      <w:lang w:eastAsia="en-US"/>
    </w:rPr>
  </w:style>
  <w:style w:type="paragraph" w:customStyle="1" w:styleId="54426C84593047FCA2801555EBA48F4A5">
    <w:name w:val="54426C84593047FCA2801555EBA48F4A5"/>
    <w:rsid w:val="00E72DD0"/>
    <w:rPr>
      <w:rFonts w:ascii="Arial" w:eastAsiaTheme="minorHAnsi" w:hAnsi="Arial"/>
      <w:sz w:val="24"/>
      <w:lang w:eastAsia="en-US"/>
    </w:rPr>
  </w:style>
  <w:style w:type="paragraph" w:customStyle="1" w:styleId="5B221A51A1BA42199D486921E1930EBC5">
    <w:name w:val="5B221A51A1BA42199D486921E1930EBC5"/>
    <w:rsid w:val="00E72DD0"/>
    <w:rPr>
      <w:rFonts w:ascii="Arial" w:eastAsiaTheme="minorHAnsi" w:hAnsi="Arial"/>
      <w:sz w:val="24"/>
      <w:lang w:eastAsia="en-US"/>
    </w:rPr>
  </w:style>
  <w:style w:type="paragraph" w:customStyle="1" w:styleId="8452C3ACC7ED4658B983EC9DD08A2EFB">
    <w:name w:val="8452C3ACC7ED4658B983EC9DD08A2EFB"/>
    <w:rsid w:val="00E72DD0"/>
    <w:rPr>
      <w:rFonts w:ascii="Arial" w:eastAsiaTheme="minorHAnsi" w:hAnsi="Arial"/>
      <w:sz w:val="24"/>
      <w:lang w:eastAsia="en-US"/>
    </w:rPr>
  </w:style>
  <w:style w:type="paragraph" w:customStyle="1" w:styleId="199D1B98D01D4E00B0BE4A293EF8FC842">
    <w:name w:val="199D1B98D01D4E00B0BE4A293EF8FC842"/>
    <w:rsid w:val="00E72DD0"/>
    <w:rPr>
      <w:rFonts w:ascii="Arial" w:eastAsiaTheme="minorHAnsi" w:hAnsi="Arial"/>
      <w:sz w:val="24"/>
      <w:lang w:eastAsia="en-US"/>
    </w:rPr>
  </w:style>
  <w:style w:type="paragraph" w:customStyle="1" w:styleId="37CBDB1AFF0848D088E8F0EDDF34ED9C2">
    <w:name w:val="37CBDB1AFF0848D088E8F0EDDF34ED9C2"/>
    <w:rsid w:val="00E72DD0"/>
    <w:rPr>
      <w:rFonts w:ascii="Arial" w:eastAsiaTheme="minorHAnsi" w:hAnsi="Arial"/>
      <w:sz w:val="24"/>
      <w:lang w:eastAsia="en-US"/>
    </w:rPr>
  </w:style>
  <w:style w:type="paragraph" w:customStyle="1" w:styleId="5BB457168297473DB388A9FA6A755CE12">
    <w:name w:val="5BB457168297473DB388A9FA6A755CE12"/>
    <w:rsid w:val="00E72DD0"/>
    <w:rPr>
      <w:rFonts w:ascii="Arial" w:eastAsiaTheme="minorHAnsi" w:hAnsi="Arial"/>
      <w:sz w:val="24"/>
      <w:lang w:eastAsia="en-US"/>
    </w:rPr>
  </w:style>
  <w:style w:type="paragraph" w:customStyle="1" w:styleId="8754E822CA414EECA9B407318BB7E5022">
    <w:name w:val="8754E822CA414EECA9B407318BB7E5022"/>
    <w:rsid w:val="00E72DD0"/>
    <w:rPr>
      <w:rFonts w:ascii="Arial" w:eastAsiaTheme="minorHAnsi" w:hAnsi="Arial"/>
      <w:sz w:val="24"/>
      <w:lang w:eastAsia="en-US"/>
    </w:rPr>
  </w:style>
  <w:style w:type="paragraph" w:customStyle="1" w:styleId="169FDC864641477E924168774F3D434B2">
    <w:name w:val="169FDC864641477E924168774F3D434B2"/>
    <w:rsid w:val="00E72DD0"/>
    <w:rPr>
      <w:rFonts w:ascii="Arial" w:eastAsiaTheme="minorHAnsi" w:hAnsi="Arial"/>
      <w:sz w:val="24"/>
      <w:lang w:eastAsia="en-US"/>
    </w:rPr>
  </w:style>
  <w:style w:type="paragraph" w:customStyle="1" w:styleId="6AED71E39B42458FB2B2810A672AAF1A2">
    <w:name w:val="6AED71E39B42458FB2B2810A672AAF1A2"/>
    <w:rsid w:val="00E72DD0"/>
    <w:pPr>
      <w:spacing w:after="0"/>
    </w:pPr>
    <w:rPr>
      <w:rFonts w:ascii="Arial" w:eastAsiaTheme="minorHAnsi" w:hAnsi="Arial"/>
      <w:b/>
      <w:color w:val="000000" w:themeColor="text1"/>
      <w:sz w:val="24"/>
      <w:lang w:eastAsia="en-US"/>
    </w:rPr>
  </w:style>
  <w:style w:type="paragraph" w:customStyle="1" w:styleId="C91C9592CDF34F7BB9AD1B00DF0064812">
    <w:name w:val="C91C9592CDF34F7BB9AD1B00DF0064812"/>
    <w:rsid w:val="00E72DD0"/>
    <w:rPr>
      <w:rFonts w:ascii="Arial" w:eastAsiaTheme="minorHAnsi" w:hAnsi="Arial"/>
      <w:sz w:val="24"/>
      <w:lang w:eastAsia="en-US"/>
    </w:rPr>
  </w:style>
  <w:style w:type="paragraph" w:customStyle="1" w:styleId="C6A2318F55034A44AACC6916BD7B66782">
    <w:name w:val="C6A2318F55034A44AACC6916BD7B66782"/>
    <w:rsid w:val="00E72DD0"/>
    <w:pPr>
      <w:spacing w:after="0"/>
    </w:pPr>
    <w:rPr>
      <w:rFonts w:ascii="Arial" w:eastAsiaTheme="minorHAnsi" w:hAnsi="Arial"/>
      <w:b/>
      <w:color w:val="000000" w:themeColor="text1"/>
      <w:sz w:val="24"/>
      <w:lang w:eastAsia="en-US"/>
    </w:rPr>
  </w:style>
  <w:style w:type="paragraph" w:customStyle="1" w:styleId="F6E8B8CCC5B64C0AA1AD1C2F67A4D54F2">
    <w:name w:val="F6E8B8CCC5B64C0AA1AD1C2F67A4D54F2"/>
    <w:rsid w:val="00E72DD0"/>
    <w:rPr>
      <w:rFonts w:ascii="Arial" w:eastAsiaTheme="minorHAnsi" w:hAnsi="Arial"/>
      <w:sz w:val="24"/>
      <w:lang w:eastAsia="en-US"/>
    </w:rPr>
  </w:style>
  <w:style w:type="paragraph" w:customStyle="1" w:styleId="C20BF2FF2B6C47AE923A53DCCDAE01B42">
    <w:name w:val="C20BF2FF2B6C47AE923A53DCCDAE01B42"/>
    <w:rsid w:val="00E72DD0"/>
    <w:rPr>
      <w:rFonts w:ascii="Arial" w:eastAsiaTheme="minorHAnsi" w:hAnsi="Arial"/>
      <w:sz w:val="24"/>
      <w:lang w:eastAsia="en-US"/>
    </w:rPr>
  </w:style>
  <w:style w:type="paragraph" w:customStyle="1" w:styleId="E3A7D4662EE049B4AAFF1A553B09F0262">
    <w:name w:val="E3A7D4662EE049B4AAFF1A553B09F0262"/>
    <w:rsid w:val="00E72DD0"/>
    <w:rPr>
      <w:rFonts w:ascii="Arial" w:eastAsiaTheme="minorHAnsi" w:hAnsi="Arial"/>
      <w:sz w:val="24"/>
      <w:lang w:eastAsia="en-US"/>
    </w:rPr>
  </w:style>
  <w:style w:type="paragraph" w:customStyle="1" w:styleId="39F11AB764884030B1F064A88E186E9E2">
    <w:name w:val="39F11AB764884030B1F064A88E186E9E2"/>
    <w:rsid w:val="00E72DD0"/>
    <w:rPr>
      <w:rFonts w:ascii="Arial" w:eastAsiaTheme="minorHAnsi" w:hAnsi="Arial"/>
      <w:sz w:val="24"/>
      <w:lang w:eastAsia="en-US"/>
    </w:rPr>
  </w:style>
  <w:style w:type="paragraph" w:customStyle="1" w:styleId="1A999F21B376490AB8D575907CE59E7B2">
    <w:name w:val="1A999F21B376490AB8D575907CE59E7B2"/>
    <w:rsid w:val="00E72DD0"/>
    <w:rPr>
      <w:rFonts w:ascii="Arial" w:eastAsiaTheme="minorHAnsi" w:hAnsi="Arial"/>
      <w:sz w:val="24"/>
      <w:lang w:eastAsia="en-US"/>
    </w:rPr>
  </w:style>
  <w:style w:type="paragraph" w:customStyle="1" w:styleId="8EAEA33C31644D28A4306484094DAF292">
    <w:name w:val="8EAEA33C31644D28A4306484094DAF292"/>
    <w:rsid w:val="00E72DD0"/>
    <w:rPr>
      <w:rFonts w:ascii="Arial" w:eastAsiaTheme="minorHAnsi" w:hAnsi="Arial"/>
      <w:sz w:val="24"/>
      <w:lang w:eastAsia="en-US"/>
    </w:rPr>
  </w:style>
  <w:style w:type="paragraph" w:customStyle="1" w:styleId="7E8EC04E88984B5584976201F27799212">
    <w:name w:val="7E8EC04E88984B5584976201F27799212"/>
    <w:rsid w:val="00E72DD0"/>
    <w:rPr>
      <w:rFonts w:ascii="Arial" w:eastAsiaTheme="minorHAnsi" w:hAnsi="Arial"/>
      <w:sz w:val="24"/>
      <w:lang w:eastAsia="en-US"/>
    </w:rPr>
  </w:style>
  <w:style w:type="paragraph" w:customStyle="1" w:styleId="6020CC53C6D54DCC87E814609E1A1BF62">
    <w:name w:val="6020CC53C6D54DCC87E814609E1A1BF62"/>
    <w:rsid w:val="00E72DD0"/>
    <w:rPr>
      <w:rFonts w:ascii="Arial" w:eastAsiaTheme="minorHAnsi" w:hAnsi="Arial"/>
      <w:sz w:val="24"/>
      <w:lang w:eastAsia="en-US"/>
    </w:rPr>
  </w:style>
  <w:style w:type="paragraph" w:customStyle="1" w:styleId="3BF5ED9F310143A5A8A9BCE7EBC5ACCD2">
    <w:name w:val="3BF5ED9F310143A5A8A9BCE7EBC5ACCD2"/>
    <w:rsid w:val="00E72DD0"/>
    <w:rPr>
      <w:rFonts w:ascii="Arial" w:eastAsiaTheme="minorHAnsi" w:hAnsi="Arial"/>
      <w:sz w:val="24"/>
      <w:lang w:eastAsia="en-US"/>
    </w:rPr>
  </w:style>
  <w:style w:type="paragraph" w:customStyle="1" w:styleId="7C94BDCDB31448ED82EB637AE874BD6C2">
    <w:name w:val="7C94BDCDB31448ED82EB637AE874BD6C2"/>
    <w:rsid w:val="00E72DD0"/>
    <w:rPr>
      <w:rFonts w:ascii="Arial" w:eastAsiaTheme="minorHAnsi" w:hAnsi="Arial"/>
      <w:sz w:val="24"/>
      <w:lang w:eastAsia="en-US"/>
    </w:rPr>
  </w:style>
  <w:style w:type="paragraph" w:customStyle="1" w:styleId="55D43482999F4BFBB2CE7322DEAFF8A62">
    <w:name w:val="55D43482999F4BFBB2CE7322DEAFF8A62"/>
    <w:rsid w:val="00E72DD0"/>
    <w:rPr>
      <w:rFonts w:ascii="Arial" w:eastAsiaTheme="minorHAnsi" w:hAnsi="Arial"/>
      <w:sz w:val="24"/>
      <w:lang w:eastAsia="en-US"/>
    </w:rPr>
  </w:style>
  <w:style w:type="paragraph" w:customStyle="1" w:styleId="A7AFBE60B98C4BA3A821E8837C4D0A3B2">
    <w:name w:val="A7AFBE60B98C4BA3A821E8837C4D0A3B2"/>
    <w:rsid w:val="00E72DD0"/>
    <w:rPr>
      <w:rFonts w:ascii="Arial" w:eastAsiaTheme="minorHAnsi" w:hAnsi="Arial"/>
      <w:sz w:val="24"/>
      <w:lang w:eastAsia="en-US"/>
    </w:rPr>
  </w:style>
  <w:style w:type="paragraph" w:customStyle="1" w:styleId="9AFDD60054FF45EFB3E31A0922E81FCE2">
    <w:name w:val="9AFDD60054FF45EFB3E31A0922E81FCE2"/>
    <w:rsid w:val="00E72DD0"/>
    <w:rPr>
      <w:rFonts w:ascii="Arial" w:eastAsiaTheme="minorHAnsi" w:hAnsi="Arial"/>
      <w:sz w:val="24"/>
      <w:lang w:eastAsia="en-US"/>
    </w:rPr>
  </w:style>
  <w:style w:type="paragraph" w:customStyle="1" w:styleId="429C6AD6202545B98003FF9F0024D9882">
    <w:name w:val="429C6AD6202545B98003FF9F0024D9882"/>
    <w:rsid w:val="00E72DD0"/>
    <w:rPr>
      <w:rFonts w:ascii="Arial" w:eastAsiaTheme="minorHAnsi" w:hAnsi="Arial"/>
      <w:sz w:val="24"/>
      <w:lang w:eastAsia="en-US"/>
    </w:rPr>
  </w:style>
  <w:style w:type="paragraph" w:customStyle="1" w:styleId="ABC86FE9068E44C8AA271DBBBD1A8B3B2">
    <w:name w:val="ABC86FE9068E44C8AA271DBBBD1A8B3B2"/>
    <w:rsid w:val="00E72DD0"/>
    <w:rPr>
      <w:rFonts w:ascii="Arial" w:eastAsiaTheme="minorHAnsi" w:hAnsi="Arial"/>
      <w:sz w:val="24"/>
      <w:lang w:eastAsia="en-US"/>
    </w:rPr>
  </w:style>
  <w:style w:type="paragraph" w:customStyle="1" w:styleId="D9E4545A27BF4B9997FD0A747C350D6A2">
    <w:name w:val="D9E4545A27BF4B9997FD0A747C350D6A2"/>
    <w:rsid w:val="00E72DD0"/>
    <w:rPr>
      <w:rFonts w:ascii="Arial" w:eastAsiaTheme="minorHAnsi" w:hAnsi="Arial"/>
      <w:sz w:val="24"/>
      <w:lang w:eastAsia="en-US"/>
    </w:rPr>
  </w:style>
  <w:style w:type="paragraph" w:customStyle="1" w:styleId="F4DA1893E5704D3285E6ACC7FB682C812">
    <w:name w:val="F4DA1893E5704D3285E6ACC7FB682C812"/>
    <w:rsid w:val="00E72DD0"/>
    <w:rPr>
      <w:rFonts w:ascii="Arial" w:eastAsiaTheme="minorHAnsi" w:hAnsi="Arial"/>
      <w:sz w:val="24"/>
      <w:lang w:eastAsia="en-US"/>
    </w:rPr>
  </w:style>
  <w:style w:type="paragraph" w:customStyle="1" w:styleId="9B200F4E44774F2FBC68C76F2CAF47692">
    <w:name w:val="9B200F4E44774F2FBC68C76F2CAF47692"/>
    <w:rsid w:val="00E72DD0"/>
    <w:rPr>
      <w:rFonts w:ascii="Arial" w:eastAsiaTheme="minorHAnsi" w:hAnsi="Arial"/>
      <w:sz w:val="24"/>
      <w:lang w:eastAsia="en-US"/>
    </w:rPr>
  </w:style>
  <w:style w:type="paragraph" w:customStyle="1" w:styleId="1FF65E2BF2CE46D0AD253E7E416EFDE72">
    <w:name w:val="1FF65E2BF2CE46D0AD253E7E416EFDE72"/>
    <w:rsid w:val="00E72DD0"/>
    <w:rPr>
      <w:rFonts w:ascii="Arial" w:eastAsiaTheme="minorHAnsi" w:hAnsi="Arial"/>
      <w:sz w:val="24"/>
      <w:lang w:eastAsia="en-US"/>
    </w:rPr>
  </w:style>
  <w:style w:type="paragraph" w:customStyle="1" w:styleId="9CC0EA190DFE43C89BC747BE7BB49A622">
    <w:name w:val="9CC0EA190DFE43C89BC747BE7BB49A622"/>
    <w:rsid w:val="00E72DD0"/>
    <w:rPr>
      <w:rFonts w:ascii="Arial" w:eastAsiaTheme="minorHAnsi" w:hAnsi="Arial"/>
      <w:sz w:val="24"/>
      <w:lang w:eastAsia="en-US"/>
    </w:rPr>
  </w:style>
  <w:style w:type="paragraph" w:customStyle="1" w:styleId="A598746A05BA40BC9049C80E78F5D9C02">
    <w:name w:val="A598746A05BA40BC9049C80E78F5D9C02"/>
    <w:rsid w:val="00E72DD0"/>
    <w:rPr>
      <w:rFonts w:ascii="Arial" w:eastAsiaTheme="minorHAnsi" w:hAnsi="Arial"/>
      <w:sz w:val="24"/>
      <w:lang w:eastAsia="en-US"/>
    </w:rPr>
  </w:style>
  <w:style w:type="paragraph" w:customStyle="1" w:styleId="531CBCA6141E4C309DDA53BB7792DB252">
    <w:name w:val="531CBCA6141E4C309DDA53BB7792DB252"/>
    <w:rsid w:val="00E72DD0"/>
    <w:rPr>
      <w:rFonts w:ascii="Arial" w:eastAsiaTheme="minorHAnsi" w:hAnsi="Arial"/>
      <w:sz w:val="24"/>
      <w:lang w:eastAsia="en-US"/>
    </w:rPr>
  </w:style>
  <w:style w:type="paragraph" w:customStyle="1" w:styleId="C7A428092E64425D9E1E25ACA54279EE2">
    <w:name w:val="C7A428092E64425D9E1E25ACA54279EE2"/>
    <w:rsid w:val="00E72DD0"/>
    <w:rPr>
      <w:rFonts w:ascii="Arial" w:eastAsiaTheme="minorHAnsi" w:hAnsi="Arial"/>
      <w:sz w:val="24"/>
      <w:lang w:eastAsia="en-US"/>
    </w:rPr>
  </w:style>
  <w:style w:type="paragraph" w:customStyle="1" w:styleId="130953120544485C8D9B920F998B4D7E2">
    <w:name w:val="130953120544485C8D9B920F998B4D7E2"/>
    <w:rsid w:val="00E72DD0"/>
    <w:rPr>
      <w:rFonts w:ascii="Arial" w:eastAsiaTheme="minorHAnsi" w:hAnsi="Arial"/>
      <w:sz w:val="24"/>
      <w:lang w:eastAsia="en-US"/>
    </w:rPr>
  </w:style>
  <w:style w:type="paragraph" w:customStyle="1" w:styleId="0A2B5D60567342029C65DD3FF6A31C532">
    <w:name w:val="0A2B5D60567342029C65DD3FF6A31C532"/>
    <w:rsid w:val="00E72DD0"/>
    <w:rPr>
      <w:rFonts w:ascii="Arial" w:eastAsiaTheme="minorHAnsi" w:hAnsi="Arial"/>
      <w:sz w:val="24"/>
      <w:lang w:eastAsia="en-US"/>
    </w:rPr>
  </w:style>
  <w:style w:type="paragraph" w:customStyle="1" w:styleId="C4631880F0CE4531994D76E3BEE26BDD2">
    <w:name w:val="C4631880F0CE4531994D76E3BEE26BDD2"/>
    <w:rsid w:val="00E72DD0"/>
    <w:rPr>
      <w:rFonts w:ascii="Arial" w:eastAsiaTheme="minorHAnsi" w:hAnsi="Arial"/>
      <w:sz w:val="24"/>
      <w:lang w:eastAsia="en-US"/>
    </w:rPr>
  </w:style>
  <w:style w:type="paragraph" w:customStyle="1" w:styleId="FF0C09B9E24A4ED484FAB61D54BD297B2">
    <w:name w:val="FF0C09B9E24A4ED484FAB61D54BD297B2"/>
    <w:rsid w:val="00E72DD0"/>
    <w:rPr>
      <w:rFonts w:ascii="Arial" w:eastAsiaTheme="minorHAnsi" w:hAnsi="Arial"/>
      <w:sz w:val="24"/>
      <w:lang w:eastAsia="en-US"/>
    </w:rPr>
  </w:style>
  <w:style w:type="paragraph" w:customStyle="1" w:styleId="D29349CAB8564B8C9A7E29744D8D55762">
    <w:name w:val="D29349CAB8564B8C9A7E29744D8D55762"/>
    <w:rsid w:val="00E72DD0"/>
    <w:rPr>
      <w:rFonts w:ascii="Arial" w:eastAsiaTheme="minorHAnsi" w:hAnsi="Arial"/>
      <w:sz w:val="24"/>
      <w:lang w:eastAsia="en-US"/>
    </w:rPr>
  </w:style>
  <w:style w:type="paragraph" w:customStyle="1" w:styleId="EDA5D2FA292842FAA42584007E95833B1">
    <w:name w:val="EDA5D2FA292842FAA42584007E95833B1"/>
    <w:rsid w:val="00E72DD0"/>
    <w:rPr>
      <w:rFonts w:ascii="Arial" w:eastAsiaTheme="minorHAnsi" w:hAnsi="Arial"/>
      <w:sz w:val="24"/>
      <w:lang w:eastAsia="en-US"/>
    </w:rPr>
  </w:style>
  <w:style w:type="paragraph" w:customStyle="1" w:styleId="93357CB956534A93AE86B9BFE1DFA1C01">
    <w:name w:val="93357CB956534A93AE86B9BFE1DFA1C01"/>
    <w:rsid w:val="00E72DD0"/>
    <w:rPr>
      <w:rFonts w:ascii="Arial" w:eastAsiaTheme="minorHAnsi" w:hAnsi="Arial"/>
      <w:sz w:val="24"/>
      <w:lang w:eastAsia="en-US"/>
    </w:rPr>
  </w:style>
  <w:style w:type="paragraph" w:customStyle="1" w:styleId="CA54A4FB27694235BFD7CE52A719823B1">
    <w:name w:val="CA54A4FB27694235BFD7CE52A719823B1"/>
    <w:rsid w:val="00E72DD0"/>
    <w:rPr>
      <w:rFonts w:ascii="Arial" w:eastAsiaTheme="minorHAnsi" w:hAnsi="Arial"/>
      <w:sz w:val="24"/>
      <w:lang w:eastAsia="en-US"/>
    </w:rPr>
  </w:style>
  <w:style w:type="paragraph" w:customStyle="1" w:styleId="A9399E082AA0443B998822789F739F6C1">
    <w:name w:val="A9399E082AA0443B998822789F739F6C1"/>
    <w:rsid w:val="00E72DD0"/>
    <w:pPr>
      <w:spacing w:after="0"/>
    </w:pPr>
    <w:rPr>
      <w:rFonts w:ascii="Arial" w:eastAsiaTheme="minorHAnsi" w:hAnsi="Arial"/>
      <w:b/>
      <w:color w:val="000000" w:themeColor="text1"/>
      <w:sz w:val="24"/>
      <w:lang w:eastAsia="en-US"/>
    </w:rPr>
  </w:style>
  <w:style w:type="paragraph" w:customStyle="1" w:styleId="EEB6A64FD99C488E868C9075F5FAF2231">
    <w:name w:val="EEB6A64FD99C488E868C9075F5FAF2231"/>
    <w:rsid w:val="00E72DD0"/>
    <w:rPr>
      <w:rFonts w:ascii="Arial" w:eastAsiaTheme="minorHAnsi" w:hAnsi="Arial"/>
      <w:sz w:val="24"/>
      <w:lang w:eastAsia="en-US"/>
    </w:rPr>
  </w:style>
  <w:style w:type="paragraph" w:customStyle="1" w:styleId="F40A8A0ACDEA403D8409787410F47A901">
    <w:name w:val="F40A8A0ACDEA403D8409787410F47A901"/>
    <w:rsid w:val="00E72DD0"/>
    <w:pPr>
      <w:spacing w:after="0"/>
    </w:pPr>
    <w:rPr>
      <w:rFonts w:ascii="Arial" w:eastAsiaTheme="minorHAnsi" w:hAnsi="Arial"/>
      <w:b/>
      <w:color w:val="000000" w:themeColor="text1"/>
      <w:sz w:val="24"/>
      <w:lang w:eastAsia="en-US"/>
    </w:rPr>
  </w:style>
  <w:style w:type="paragraph" w:customStyle="1" w:styleId="07892907A6F947C5930EFCCDD42D8AF71">
    <w:name w:val="07892907A6F947C5930EFCCDD42D8AF71"/>
    <w:rsid w:val="00E72DD0"/>
    <w:rPr>
      <w:rFonts w:ascii="Arial" w:eastAsiaTheme="minorHAnsi" w:hAnsi="Arial"/>
      <w:sz w:val="24"/>
      <w:lang w:eastAsia="en-US"/>
    </w:rPr>
  </w:style>
  <w:style w:type="paragraph" w:customStyle="1" w:styleId="13D99BEF66CF4754B48C4311277A68E01">
    <w:name w:val="13D99BEF66CF4754B48C4311277A68E01"/>
    <w:rsid w:val="00E72DD0"/>
    <w:pPr>
      <w:spacing w:after="0"/>
    </w:pPr>
    <w:rPr>
      <w:rFonts w:ascii="Arial" w:eastAsiaTheme="minorHAnsi" w:hAnsi="Arial"/>
      <w:b/>
      <w:color w:val="000000" w:themeColor="text1"/>
      <w:sz w:val="24"/>
      <w:lang w:eastAsia="en-US"/>
    </w:rPr>
  </w:style>
  <w:style w:type="paragraph" w:customStyle="1" w:styleId="7FB0E188AB624A90AC00124114B9605D1">
    <w:name w:val="7FB0E188AB624A90AC00124114B9605D1"/>
    <w:rsid w:val="00E72DD0"/>
    <w:rPr>
      <w:rFonts w:ascii="Arial" w:eastAsiaTheme="minorHAnsi" w:hAnsi="Arial"/>
      <w:sz w:val="24"/>
      <w:lang w:eastAsia="en-US"/>
    </w:rPr>
  </w:style>
  <w:style w:type="paragraph" w:customStyle="1" w:styleId="D6C1D9397B2C4F4CA52D5D6C5717C3A71">
    <w:name w:val="D6C1D9397B2C4F4CA52D5D6C5717C3A71"/>
    <w:rsid w:val="00E72DD0"/>
    <w:pPr>
      <w:spacing w:after="0"/>
    </w:pPr>
    <w:rPr>
      <w:rFonts w:ascii="Arial" w:eastAsiaTheme="minorHAnsi" w:hAnsi="Arial"/>
      <w:b/>
      <w:color w:val="000000" w:themeColor="text1"/>
      <w:sz w:val="24"/>
      <w:lang w:eastAsia="en-US"/>
    </w:rPr>
  </w:style>
  <w:style w:type="paragraph" w:customStyle="1" w:styleId="EB02AEC52227486F9B9ACB24C85A36911">
    <w:name w:val="EB02AEC52227486F9B9ACB24C85A36911"/>
    <w:rsid w:val="00E72DD0"/>
    <w:rPr>
      <w:rFonts w:ascii="Arial" w:eastAsiaTheme="minorHAnsi" w:hAnsi="Arial"/>
      <w:sz w:val="24"/>
      <w:lang w:eastAsia="en-US"/>
    </w:rPr>
  </w:style>
  <w:style w:type="paragraph" w:customStyle="1" w:styleId="9AB15C92056E4B91B2A3AF23026C5F211">
    <w:name w:val="9AB15C92056E4B91B2A3AF23026C5F211"/>
    <w:rsid w:val="00E72DD0"/>
    <w:rPr>
      <w:rFonts w:ascii="Arial" w:eastAsiaTheme="minorHAnsi" w:hAnsi="Arial"/>
      <w:sz w:val="24"/>
      <w:lang w:eastAsia="en-US"/>
    </w:rPr>
  </w:style>
  <w:style w:type="paragraph" w:customStyle="1" w:styleId="E8ECAA70CE3544CB803A9F2AA96858571">
    <w:name w:val="E8ECAA70CE3544CB803A9F2AA96858571"/>
    <w:rsid w:val="00E72DD0"/>
    <w:rPr>
      <w:rFonts w:ascii="Arial" w:eastAsiaTheme="minorHAnsi" w:hAnsi="Arial"/>
      <w:sz w:val="24"/>
      <w:lang w:eastAsia="en-US"/>
    </w:rPr>
  </w:style>
  <w:style w:type="paragraph" w:customStyle="1" w:styleId="4F7CBEF371A643D09E26F46F8CEA551F1">
    <w:name w:val="4F7CBEF371A643D09E26F46F8CEA551F1"/>
    <w:rsid w:val="00E72DD0"/>
    <w:pPr>
      <w:tabs>
        <w:tab w:val="center" w:pos="4513"/>
        <w:tab w:val="right" w:pos="9026"/>
      </w:tabs>
      <w:spacing w:after="0" w:line="240" w:lineRule="auto"/>
    </w:pPr>
    <w:rPr>
      <w:rFonts w:ascii="Arial" w:eastAsiaTheme="minorHAnsi" w:hAnsi="Arial"/>
      <w:sz w:val="24"/>
      <w:lang w:eastAsia="en-US"/>
    </w:rPr>
  </w:style>
  <w:style w:type="paragraph" w:customStyle="1" w:styleId="8685E5990E1E447D818C7DC9AEA8D312">
    <w:name w:val="8685E5990E1E447D818C7DC9AEA8D312"/>
    <w:rsid w:val="00E72DD0"/>
  </w:style>
  <w:style w:type="paragraph" w:customStyle="1" w:styleId="086B5D25A12D457398BA91077AF1D091">
    <w:name w:val="086B5D25A12D457398BA91077AF1D091"/>
    <w:rsid w:val="00E72DD0"/>
  </w:style>
  <w:style w:type="paragraph" w:customStyle="1" w:styleId="83FAD7F620C04A4A896CAAFBD011F258">
    <w:name w:val="83FAD7F620C04A4A896CAAFBD011F258"/>
    <w:rsid w:val="00E72DD0"/>
  </w:style>
  <w:style w:type="paragraph" w:customStyle="1" w:styleId="74AD6E3792E14D688C92BDA716D91B8228">
    <w:name w:val="74AD6E3792E14D688C92BDA716D91B8228"/>
    <w:rsid w:val="00E72DD0"/>
    <w:pPr>
      <w:spacing w:after="0"/>
    </w:pPr>
    <w:rPr>
      <w:rFonts w:ascii="Arial" w:eastAsiaTheme="minorHAnsi" w:hAnsi="Arial"/>
      <w:b/>
      <w:color w:val="000000" w:themeColor="text1"/>
      <w:sz w:val="24"/>
      <w:lang w:eastAsia="en-US"/>
    </w:rPr>
  </w:style>
  <w:style w:type="paragraph" w:customStyle="1" w:styleId="43564265EA3C4164A9C09243F9E4352E28">
    <w:name w:val="43564265EA3C4164A9C09243F9E4352E28"/>
    <w:rsid w:val="00E72DD0"/>
    <w:rPr>
      <w:rFonts w:ascii="Arial" w:eastAsiaTheme="minorHAnsi" w:hAnsi="Arial"/>
      <w:sz w:val="24"/>
      <w:lang w:eastAsia="en-US"/>
    </w:rPr>
  </w:style>
  <w:style w:type="paragraph" w:customStyle="1" w:styleId="81B2AAD4A00C48A382D5DB0F393CB9B52">
    <w:name w:val="81B2AAD4A00C48A382D5DB0F393CB9B52"/>
    <w:rsid w:val="00E72DD0"/>
    <w:pPr>
      <w:spacing w:after="0"/>
    </w:pPr>
    <w:rPr>
      <w:rFonts w:ascii="Arial" w:eastAsiaTheme="minorHAnsi" w:hAnsi="Arial"/>
      <w:b/>
      <w:color w:val="000000" w:themeColor="text1"/>
      <w:sz w:val="24"/>
      <w:lang w:eastAsia="en-US"/>
    </w:rPr>
  </w:style>
  <w:style w:type="paragraph" w:customStyle="1" w:styleId="31B458956ED34D08AE8B5C55A00FCF042">
    <w:name w:val="31B458956ED34D08AE8B5C55A00FCF042"/>
    <w:rsid w:val="00E72DD0"/>
    <w:pPr>
      <w:spacing w:after="0"/>
    </w:pPr>
    <w:rPr>
      <w:rFonts w:ascii="Arial" w:eastAsiaTheme="minorHAnsi" w:hAnsi="Arial"/>
      <w:b/>
      <w:color w:val="000000" w:themeColor="text1"/>
      <w:sz w:val="24"/>
      <w:lang w:eastAsia="en-US"/>
    </w:rPr>
  </w:style>
  <w:style w:type="paragraph" w:customStyle="1" w:styleId="E0858FBC32DA42E9B316D34171F2B2B52">
    <w:name w:val="E0858FBC32DA42E9B316D34171F2B2B52"/>
    <w:rsid w:val="00E72DD0"/>
    <w:pPr>
      <w:spacing w:after="0"/>
    </w:pPr>
    <w:rPr>
      <w:rFonts w:ascii="Arial" w:eastAsiaTheme="minorHAnsi" w:hAnsi="Arial"/>
      <w:b/>
      <w:color w:val="000000" w:themeColor="text1"/>
      <w:sz w:val="24"/>
      <w:lang w:eastAsia="en-US"/>
    </w:rPr>
  </w:style>
  <w:style w:type="paragraph" w:customStyle="1" w:styleId="51ACBF309EAE43FDB9B2B0AFAC43632C2">
    <w:name w:val="51ACBF309EAE43FDB9B2B0AFAC43632C2"/>
    <w:rsid w:val="00E72DD0"/>
    <w:pPr>
      <w:spacing w:after="0"/>
    </w:pPr>
    <w:rPr>
      <w:rFonts w:ascii="Arial" w:eastAsiaTheme="minorHAnsi" w:hAnsi="Arial"/>
      <w:b/>
      <w:color w:val="000000" w:themeColor="text1"/>
      <w:sz w:val="24"/>
      <w:lang w:eastAsia="en-US"/>
    </w:rPr>
  </w:style>
  <w:style w:type="paragraph" w:customStyle="1" w:styleId="4BB4D010090F491A97FF3E8B2441CE8A2">
    <w:name w:val="4BB4D010090F491A97FF3E8B2441CE8A2"/>
    <w:rsid w:val="00E72DD0"/>
    <w:pPr>
      <w:spacing w:after="0"/>
    </w:pPr>
    <w:rPr>
      <w:rFonts w:ascii="Arial" w:eastAsiaTheme="minorHAnsi" w:hAnsi="Arial"/>
      <w:b/>
      <w:color w:val="000000" w:themeColor="text1"/>
      <w:sz w:val="24"/>
      <w:lang w:eastAsia="en-US"/>
    </w:rPr>
  </w:style>
  <w:style w:type="paragraph" w:customStyle="1" w:styleId="4D2E921D832544DDBB15E6CF9BADDACB2">
    <w:name w:val="4D2E921D832544DDBB15E6CF9BADDACB2"/>
    <w:rsid w:val="00E72DD0"/>
    <w:pPr>
      <w:spacing w:after="0"/>
    </w:pPr>
    <w:rPr>
      <w:rFonts w:ascii="Arial" w:eastAsiaTheme="minorHAnsi" w:hAnsi="Arial"/>
      <w:b/>
      <w:color w:val="000000" w:themeColor="text1"/>
      <w:sz w:val="24"/>
      <w:lang w:eastAsia="en-US"/>
    </w:rPr>
  </w:style>
  <w:style w:type="paragraph" w:customStyle="1" w:styleId="B7B6A9DA9E1647C1A6950FE791563ABE2">
    <w:name w:val="B7B6A9DA9E1647C1A6950FE791563ABE2"/>
    <w:rsid w:val="00E72DD0"/>
    <w:rPr>
      <w:rFonts w:ascii="Arial" w:eastAsiaTheme="minorHAnsi" w:hAnsi="Arial"/>
      <w:sz w:val="24"/>
      <w:lang w:eastAsia="en-US"/>
    </w:rPr>
  </w:style>
  <w:style w:type="paragraph" w:customStyle="1" w:styleId="C6A0B4A8DD6F4A5A90006B02DCDB8C5562">
    <w:name w:val="C6A0B4A8DD6F4A5A90006B02DCDB8C5562"/>
    <w:rsid w:val="00E72DD0"/>
    <w:rPr>
      <w:rFonts w:ascii="Arial" w:eastAsiaTheme="minorHAnsi" w:hAnsi="Arial"/>
      <w:sz w:val="24"/>
      <w:lang w:eastAsia="en-US"/>
    </w:rPr>
  </w:style>
  <w:style w:type="paragraph" w:customStyle="1" w:styleId="628D1D54DE1A4872AC660A4B53515A0262">
    <w:name w:val="628D1D54DE1A4872AC660A4B53515A0262"/>
    <w:rsid w:val="00E72DD0"/>
    <w:rPr>
      <w:rFonts w:ascii="Arial" w:eastAsiaTheme="minorHAnsi" w:hAnsi="Arial"/>
      <w:sz w:val="24"/>
      <w:lang w:eastAsia="en-US"/>
    </w:rPr>
  </w:style>
  <w:style w:type="paragraph" w:customStyle="1" w:styleId="32ED938C7EB24CDCBF6836BD375621FC62">
    <w:name w:val="32ED938C7EB24CDCBF6836BD375621FC62"/>
    <w:rsid w:val="00E72DD0"/>
    <w:rPr>
      <w:rFonts w:ascii="Arial" w:eastAsiaTheme="minorHAnsi" w:hAnsi="Arial"/>
      <w:sz w:val="24"/>
      <w:lang w:eastAsia="en-US"/>
    </w:rPr>
  </w:style>
  <w:style w:type="paragraph" w:customStyle="1" w:styleId="7FDE970EA94A437180C1BFC76C7FA78062">
    <w:name w:val="7FDE970EA94A437180C1BFC76C7FA78062"/>
    <w:rsid w:val="00E72DD0"/>
    <w:rPr>
      <w:rFonts w:ascii="Arial" w:eastAsiaTheme="minorHAnsi" w:hAnsi="Arial"/>
      <w:sz w:val="24"/>
      <w:lang w:eastAsia="en-US"/>
    </w:rPr>
  </w:style>
  <w:style w:type="paragraph" w:customStyle="1" w:styleId="D17BB891454A402DA4863A2CA3E472E562">
    <w:name w:val="D17BB891454A402DA4863A2CA3E472E562"/>
    <w:rsid w:val="00E72DD0"/>
    <w:rPr>
      <w:rFonts w:ascii="Arial" w:eastAsiaTheme="minorHAnsi" w:hAnsi="Arial"/>
      <w:sz w:val="24"/>
      <w:lang w:eastAsia="en-US"/>
    </w:rPr>
  </w:style>
  <w:style w:type="paragraph" w:customStyle="1" w:styleId="1A292920EFE14BEA825F9CC7FCEA0DD72">
    <w:name w:val="1A292920EFE14BEA825F9CC7FCEA0DD72"/>
    <w:rsid w:val="00E72DD0"/>
    <w:pPr>
      <w:spacing w:after="0"/>
    </w:pPr>
    <w:rPr>
      <w:rFonts w:ascii="Arial" w:eastAsiaTheme="minorHAnsi" w:hAnsi="Arial"/>
      <w:b/>
      <w:color w:val="000000" w:themeColor="text1"/>
      <w:sz w:val="24"/>
      <w:lang w:eastAsia="en-US"/>
    </w:rPr>
  </w:style>
  <w:style w:type="paragraph" w:customStyle="1" w:styleId="057D023C4E3C465F89B1EBF1A18709B12">
    <w:name w:val="057D023C4E3C465F89B1EBF1A18709B12"/>
    <w:rsid w:val="00E72DD0"/>
    <w:pPr>
      <w:spacing w:after="0"/>
    </w:pPr>
    <w:rPr>
      <w:rFonts w:ascii="Arial" w:eastAsiaTheme="minorHAnsi" w:hAnsi="Arial"/>
      <w:b/>
      <w:color w:val="000000" w:themeColor="text1"/>
      <w:sz w:val="24"/>
      <w:lang w:eastAsia="en-US"/>
    </w:rPr>
  </w:style>
  <w:style w:type="paragraph" w:customStyle="1" w:styleId="65B901B55617414B868A832C324928D92">
    <w:name w:val="65B901B55617414B868A832C324928D92"/>
    <w:rsid w:val="00E72DD0"/>
    <w:pPr>
      <w:spacing w:after="0"/>
    </w:pPr>
    <w:rPr>
      <w:rFonts w:ascii="Arial" w:eastAsiaTheme="minorHAnsi" w:hAnsi="Arial"/>
      <w:b/>
      <w:color w:val="000000" w:themeColor="text1"/>
      <w:sz w:val="24"/>
      <w:lang w:eastAsia="en-US"/>
    </w:rPr>
  </w:style>
  <w:style w:type="paragraph" w:customStyle="1" w:styleId="AA3C5942F6B64E52AA89A73522FAEF572">
    <w:name w:val="AA3C5942F6B64E52AA89A73522FAEF572"/>
    <w:rsid w:val="00E72DD0"/>
    <w:pPr>
      <w:spacing w:after="0"/>
    </w:pPr>
    <w:rPr>
      <w:rFonts w:ascii="Arial" w:eastAsiaTheme="minorHAnsi" w:hAnsi="Arial"/>
      <w:b/>
      <w:color w:val="000000" w:themeColor="text1"/>
      <w:sz w:val="24"/>
      <w:lang w:eastAsia="en-US"/>
    </w:rPr>
  </w:style>
  <w:style w:type="paragraph" w:customStyle="1" w:styleId="40961627E2274C90A8DBF0352AF304FA2">
    <w:name w:val="40961627E2274C90A8DBF0352AF304FA2"/>
    <w:rsid w:val="00E72DD0"/>
    <w:pPr>
      <w:spacing w:after="0"/>
    </w:pPr>
    <w:rPr>
      <w:rFonts w:ascii="Arial" w:eastAsiaTheme="minorHAnsi" w:hAnsi="Arial"/>
      <w:b/>
      <w:color w:val="000000" w:themeColor="text1"/>
      <w:sz w:val="24"/>
      <w:lang w:eastAsia="en-US"/>
    </w:rPr>
  </w:style>
  <w:style w:type="paragraph" w:customStyle="1" w:styleId="2E10DBAEE53747B49C6492F9E78441A42">
    <w:name w:val="2E10DBAEE53747B49C6492F9E78441A42"/>
    <w:rsid w:val="00E72DD0"/>
    <w:pPr>
      <w:spacing w:after="0"/>
    </w:pPr>
    <w:rPr>
      <w:rFonts w:ascii="Arial" w:eastAsiaTheme="minorHAnsi" w:hAnsi="Arial"/>
      <w:b/>
      <w:color w:val="000000" w:themeColor="text1"/>
      <w:sz w:val="24"/>
      <w:lang w:eastAsia="en-US"/>
    </w:rPr>
  </w:style>
  <w:style w:type="paragraph" w:customStyle="1" w:styleId="4305F4DD513946CF8F8D4FF5DFCF956A2">
    <w:name w:val="4305F4DD513946CF8F8D4FF5DFCF956A2"/>
    <w:rsid w:val="00E72DD0"/>
    <w:pPr>
      <w:spacing w:after="0"/>
    </w:pPr>
    <w:rPr>
      <w:rFonts w:ascii="Arial" w:eastAsiaTheme="minorHAnsi" w:hAnsi="Arial"/>
      <w:b/>
      <w:color w:val="000000" w:themeColor="text1"/>
      <w:sz w:val="24"/>
      <w:lang w:eastAsia="en-US"/>
    </w:rPr>
  </w:style>
  <w:style w:type="paragraph" w:customStyle="1" w:styleId="6B9B81113FEC4C4BA06898A90AF364BB2">
    <w:name w:val="6B9B81113FEC4C4BA06898A90AF364BB2"/>
    <w:rsid w:val="00E72DD0"/>
    <w:pPr>
      <w:spacing w:after="0"/>
    </w:pPr>
    <w:rPr>
      <w:rFonts w:ascii="Arial" w:eastAsiaTheme="minorHAnsi" w:hAnsi="Arial"/>
      <w:b/>
      <w:color w:val="000000" w:themeColor="text1"/>
      <w:sz w:val="24"/>
      <w:lang w:eastAsia="en-US"/>
    </w:rPr>
  </w:style>
  <w:style w:type="paragraph" w:customStyle="1" w:styleId="C00CD879ED20455FA3AE581A66D2CEEC2">
    <w:name w:val="C00CD879ED20455FA3AE581A66D2CEEC2"/>
    <w:rsid w:val="00E72DD0"/>
    <w:pPr>
      <w:spacing w:after="0"/>
    </w:pPr>
    <w:rPr>
      <w:rFonts w:ascii="Arial" w:eastAsiaTheme="minorHAnsi" w:hAnsi="Arial"/>
      <w:b/>
      <w:color w:val="000000" w:themeColor="text1"/>
      <w:sz w:val="24"/>
      <w:lang w:eastAsia="en-US"/>
    </w:rPr>
  </w:style>
  <w:style w:type="paragraph" w:customStyle="1" w:styleId="BC06F1BDCF72481B9C221EDFA60514432">
    <w:name w:val="BC06F1BDCF72481B9C221EDFA60514432"/>
    <w:rsid w:val="00E72DD0"/>
    <w:pPr>
      <w:spacing w:after="0"/>
    </w:pPr>
    <w:rPr>
      <w:rFonts w:ascii="Arial" w:eastAsiaTheme="minorHAnsi" w:hAnsi="Arial"/>
      <w:b/>
      <w:color w:val="000000" w:themeColor="text1"/>
      <w:sz w:val="24"/>
      <w:lang w:eastAsia="en-US"/>
    </w:rPr>
  </w:style>
  <w:style w:type="paragraph" w:customStyle="1" w:styleId="E629F1F2AF0C4FC7A3B16899FC060E48">
    <w:name w:val="E629F1F2AF0C4FC7A3B16899FC060E48"/>
    <w:rsid w:val="00E72DD0"/>
    <w:rPr>
      <w:rFonts w:ascii="Arial" w:eastAsiaTheme="minorHAnsi" w:hAnsi="Arial"/>
      <w:sz w:val="24"/>
      <w:lang w:eastAsia="en-US"/>
    </w:rPr>
  </w:style>
  <w:style w:type="paragraph" w:customStyle="1" w:styleId="F092660F776F4AC1B4F311B2110A6E05">
    <w:name w:val="F092660F776F4AC1B4F311B2110A6E05"/>
    <w:rsid w:val="00E72DD0"/>
    <w:rPr>
      <w:rFonts w:ascii="Arial" w:eastAsiaTheme="minorHAnsi" w:hAnsi="Arial"/>
      <w:sz w:val="24"/>
      <w:lang w:eastAsia="en-US"/>
    </w:rPr>
  </w:style>
  <w:style w:type="paragraph" w:customStyle="1" w:styleId="8452C3ACC7ED4658B983EC9DD08A2EFB1">
    <w:name w:val="8452C3ACC7ED4658B983EC9DD08A2EFB1"/>
    <w:rsid w:val="00E72DD0"/>
    <w:rPr>
      <w:rFonts w:ascii="Arial" w:eastAsiaTheme="minorHAnsi" w:hAnsi="Arial"/>
      <w:sz w:val="24"/>
      <w:lang w:eastAsia="en-US"/>
    </w:rPr>
  </w:style>
  <w:style w:type="paragraph" w:customStyle="1" w:styleId="199D1B98D01D4E00B0BE4A293EF8FC843">
    <w:name w:val="199D1B98D01D4E00B0BE4A293EF8FC843"/>
    <w:rsid w:val="00E72DD0"/>
    <w:rPr>
      <w:rFonts w:ascii="Arial" w:eastAsiaTheme="minorHAnsi" w:hAnsi="Arial"/>
      <w:sz w:val="24"/>
      <w:lang w:eastAsia="en-US"/>
    </w:rPr>
  </w:style>
  <w:style w:type="paragraph" w:customStyle="1" w:styleId="37CBDB1AFF0848D088E8F0EDDF34ED9C3">
    <w:name w:val="37CBDB1AFF0848D088E8F0EDDF34ED9C3"/>
    <w:rsid w:val="00E72DD0"/>
    <w:rPr>
      <w:rFonts w:ascii="Arial" w:eastAsiaTheme="minorHAnsi" w:hAnsi="Arial"/>
      <w:sz w:val="24"/>
      <w:lang w:eastAsia="en-US"/>
    </w:rPr>
  </w:style>
  <w:style w:type="paragraph" w:customStyle="1" w:styleId="5BB457168297473DB388A9FA6A755CE13">
    <w:name w:val="5BB457168297473DB388A9FA6A755CE13"/>
    <w:rsid w:val="00E72DD0"/>
    <w:rPr>
      <w:rFonts w:ascii="Arial" w:eastAsiaTheme="minorHAnsi" w:hAnsi="Arial"/>
      <w:sz w:val="24"/>
      <w:lang w:eastAsia="en-US"/>
    </w:rPr>
  </w:style>
  <w:style w:type="paragraph" w:customStyle="1" w:styleId="8754E822CA414EECA9B407318BB7E5023">
    <w:name w:val="8754E822CA414EECA9B407318BB7E5023"/>
    <w:rsid w:val="00E72DD0"/>
    <w:rPr>
      <w:rFonts w:ascii="Arial" w:eastAsiaTheme="minorHAnsi" w:hAnsi="Arial"/>
      <w:sz w:val="24"/>
      <w:lang w:eastAsia="en-US"/>
    </w:rPr>
  </w:style>
  <w:style w:type="paragraph" w:customStyle="1" w:styleId="169FDC864641477E924168774F3D434B3">
    <w:name w:val="169FDC864641477E924168774F3D434B3"/>
    <w:rsid w:val="00E72DD0"/>
    <w:rPr>
      <w:rFonts w:ascii="Arial" w:eastAsiaTheme="minorHAnsi" w:hAnsi="Arial"/>
      <w:sz w:val="24"/>
      <w:lang w:eastAsia="en-US"/>
    </w:rPr>
  </w:style>
  <w:style w:type="paragraph" w:customStyle="1" w:styleId="6AED71E39B42458FB2B2810A672AAF1A3">
    <w:name w:val="6AED71E39B42458FB2B2810A672AAF1A3"/>
    <w:rsid w:val="00E72DD0"/>
    <w:pPr>
      <w:spacing w:after="0"/>
    </w:pPr>
    <w:rPr>
      <w:rFonts w:ascii="Arial" w:eastAsiaTheme="minorHAnsi" w:hAnsi="Arial"/>
      <w:b/>
      <w:color w:val="000000" w:themeColor="text1"/>
      <w:sz w:val="24"/>
      <w:lang w:eastAsia="en-US"/>
    </w:rPr>
  </w:style>
  <w:style w:type="paragraph" w:customStyle="1" w:styleId="C91C9592CDF34F7BB9AD1B00DF0064813">
    <w:name w:val="C91C9592CDF34F7BB9AD1B00DF0064813"/>
    <w:rsid w:val="00E72DD0"/>
    <w:rPr>
      <w:rFonts w:ascii="Arial" w:eastAsiaTheme="minorHAnsi" w:hAnsi="Arial"/>
      <w:sz w:val="24"/>
      <w:lang w:eastAsia="en-US"/>
    </w:rPr>
  </w:style>
  <w:style w:type="paragraph" w:customStyle="1" w:styleId="C6A2318F55034A44AACC6916BD7B66783">
    <w:name w:val="C6A2318F55034A44AACC6916BD7B66783"/>
    <w:rsid w:val="00E72DD0"/>
    <w:pPr>
      <w:spacing w:after="0"/>
    </w:pPr>
    <w:rPr>
      <w:rFonts w:ascii="Arial" w:eastAsiaTheme="minorHAnsi" w:hAnsi="Arial"/>
      <w:b/>
      <w:color w:val="000000" w:themeColor="text1"/>
      <w:sz w:val="24"/>
      <w:lang w:eastAsia="en-US"/>
    </w:rPr>
  </w:style>
  <w:style w:type="paragraph" w:customStyle="1" w:styleId="F6E8B8CCC5B64C0AA1AD1C2F67A4D54F3">
    <w:name w:val="F6E8B8CCC5B64C0AA1AD1C2F67A4D54F3"/>
    <w:rsid w:val="00E72DD0"/>
    <w:rPr>
      <w:rFonts w:ascii="Arial" w:eastAsiaTheme="minorHAnsi" w:hAnsi="Arial"/>
      <w:sz w:val="24"/>
      <w:lang w:eastAsia="en-US"/>
    </w:rPr>
  </w:style>
  <w:style w:type="paragraph" w:customStyle="1" w:styleId="C20BF2FF2B6C47AE923A53DCCDAE01B43">
    <w:name w:val="C20BF2FF2B6C47AE923A53DCCDAE01B43"/>
    <w:rsid w:val="00E72DD0"/>
    <w:rPr>
      <w:rFonts w:ascii="Arial" w:eastAsiaTheme="minorHAnsi" w:hAnsi="Arial"/>
      <w:sz w:val="24"/>
      <w:lang w:eastAsia="en-US"/>
    </w:rPr>
  </w:style>
  <w:style w:type="paragraph" w:customStyle="1" w:styleId="E3A7D4662EE049B4AAFF1A553B09F0263">
    <w:name w:val="E3A7D4662EE049B4AAFF1A553B09F0263"/>
    <w:rsid w:val="00E72DD0"/>
    <w:rPr>
      <w:rFonts w:ascii="Arial" w:eastAsiaTheme="minorHAnsi" w:hAnsi="Arial"/>
      <w:sz w:val="24"/>
      <w:lang w:eastAsia="en-US"/>
    </w:rPr>
  </w:style>
  <w:style w:type="paragraph" w:customStyle="1" w:styleId="39F11AB764884030B1F064A88E186E9E3">
    <w:name w:val="39F11AB764884030B1F064A88E186E9E3"/>
    <w:rsid w:val="00E72DD0"/>
    <w:rPr>
      <w:rFonts w:ascii="Arial" w:eastAsiaTheme="minorHAnsi" w:hAnsi="Arial"/>
      <w:sz w:val="24"/>
      <w:lang w:eastAsia="en-US"/>
    </w:rPr>
  </w:style>
  <w:style w:type="paragraph" w:customStyle="1" w:styleId="1A999F21B376490AB8D575907CE59E7B3">
    <w:name w:val="1A999F21B376490AB8D575907CE59E7B3"/>
    <w:rsid w:val="00E72DD0"/>
    <w:rPr>
      <w:rFonts w:ascii="Arial" w:eastAsiaTheme="minorHAnsi" w:hAnsi="Arial"/>
      <w:sz w:val="24"/>
      <w:lang w:eastAsia="en-US"/>
    </w:rPr>
  </w:style>
  <w:style w:type="paragraph" w:customStyle="1" w:styleId="8EAEA33C31644D28A4306484094DAF293">
    <w:name w:val="8EAEA33C31644D28A4306484094DAF293"/>
    <w:rsid w:val="00E72DD0"/>
    <w:rPr>
      <w:rFonts w:ascii="Arial" w:eastAsiaTheme="minorHAnsi" w:hAnsi="Arial"/>
      <w:sz w:val="24"/>
      <w:lang w:eastAsia="en-US"/>
    </w:rPr>
  </w:style>
  <w:style w:type="paragraph" w:customStyle="1" w:styleId="7E8EC04E88984B5584976201F27799213">
    <w:name w:val="7E8EC04E88984B5584976201F27799213"/>
    <w:rsid w:val="00E72DD0"/>
    <w:rPr>
      <w:rFonts w:ascii="Arial" w:eastAsiaTheme="minorHAnsi" w:hAnsi="Arial"/>
      <w:sz w:val="24"/>
      <w:lang w:eastAsia="en-US"/>
    </w:rPr>
  </w:style>
  <w:style w:type="paragraph" w:customStyle="1" w:styleId="6020CC53C6D54DCC87E814609E1A1BF63">
    <w:name w:val="6020CC53C6D54DCC87E814609E1A1BF63"/>
    <w:rsid w:val="00E72DD0"/>
    <w:rPr>
      <w:rFonts w:ascii="Arial" w:eastAsiaTheme="minorHAnsi" w:hAnsi="Arial"/>
      <w:sz w:val="24"/>
      <w:lang w:eastAsia="en-US"/>
    </w:rPr>
  </w:style>
  <w:style w:type="paragraph" w:customStyle="1" w:styleId="3BF5ED9F310143A5A8A9BCE7EBC5ACCD3">
    <w:name w:val="3BF5ED9F310143A5A8A9BCE7EBC5ACCD3"/>
    <w:rsid w:val="00E72DD0"/>
    <w:rPr>
      <w:rFonts w:ascii="Arial" w:eastAsiaTheme="minorHAnsi" w:hAnsi="Arial"/>
      <w:sz w:val="24"/>
      <w:lang w:eastAsia="en-US"/>
    </w:rPr>
  </w:style>
  <w:style w:type="paragraph" w:customStyle="1" w:styleId="7C94BDCDB31448ED82EB637AE874BD6C3">
    <w:name w:val="7C94BDCDB31448ED82EB637AE874BD6C3"/>
    <w:rsid w:val="00E72DD0"/>
    <w:rPr>
      <w:rFonts w:ascii="Arial" w:eastAsiaTheme="minorHAnsi" w:hAnsi="Arial"/>
      <w:sz w:val="24"/>
      <w:lang w:eastAsia="en-US"/>
    </w:rPr>
  </w:style>
  <w:style w:type="paragraph" w:customStyle="1" w:styleId="55D43482999F4BFBB2CE7322DEAFF8A63">
    <w:name w:val="55D43482999F4BFBB2CE7322DEAFF8A63"/>
    <w:rsid w:val="00E72DD0"/>
    <w:rPr>
      <w:rFonts w:ascii="Arial" w:eastAsiaTheme="minorHAnsi" w:hAnsi="Arial"/>
      <w:sz w:val="24"/>
      <w:lang w:eastAsia="en-US"/>
    </w:rPr>
  </w:style>
  <w:style w:type="paragraph" w:customStyle="1" w:styleId="A7AFBE60B98C4BA3A821E8837C4D0A3B3">
    <w:name w:val="A7AFBE60B98C4BA3A821E8837C4D0A3B3"/>
    <w:rsid w:val="00E72DD0"/>
    <w:rPr>
      <w:rFonts w:ascii="Arial" w:eastAsiaTheme="minorHAnsi" w:hAnsi="Arial"/>
      <w:sz w:val="24"/>
      <w:lang w:eastAsia="en-US"/>
    </w:rPr>
  </w:style>
  <w:style w:type="paragraph" w:customStyle="1" w:styleId="9AFDD60054FF45EFB3E31A0922E81FCE3">
    <w:name w:val="9AFDD60054FF45EFB3E31A0922E81FCE3"/>
    <w:rsid w:val="00E72DD0"/>
    <w:rPr>
      <w:rFonts w:ascii="Arial" w:eastAsiaTheme="minorHAnsi" w:hAnsi="Arial"/>
      <w:sz w:val="24"/>
      <w:lang w:eastAsia="en-US"/>
    </w:rPr>
  </w:style>
  <w:style w:type="paragraph" w:customStyle="1" w:styleId="429C6AD6202545B98003FF9F0024D9883">
    <w:name w:val="429C6AD6202545B98003FF9F0024D9883"/>
    <w:rsid w:val="00E72DD0"/>
    <w:rPr>
      <w:rFonts w:ascii="Arial" w:eastAsiaTheme="minorHAnsi" w:hAnsi="Arial"/>
      <w:sz w:val="24"/>
      <w:lang w:eastAsia="en-US"/>
    </w:rPr>
  </w:style>
  <w:style w:type="paragraph" w:customStyle="1" w:styleId="ABC86FE9068E44C8AA271DBBBD1A8B3B3">
    <w:name w:val="ABC86FE9068E44C8AA271DBBBD1A8B3B3"/>
    <w:rsid w:val="00E72DD0"/>
    <w:rPr>
      <w:rFonts w:ascii="Arial" w:eastAsiaTheme="minorHAnsi" w:hAnsi="Arial"/>
      <w:sz w:val="24"/>
      <w:lang w:eastAsia="en-US"/>
    </w:rPr>
  </w:style>
  <w:style w:type="paragraph" w:customStyle="1" w:styleId="D9E4545A27BF4B9997FD0A747C350D6A3">
    <w:name w:val="D9E4545A27BF4B9997FD0A747C350D6A3"/>
    <w:rsid w:val="00E72DD0"/>
    <w:rPr>
      <w:rFonts w:ascii="Arial" w:eastAsiaTheme="minorHAnsi" w:hAnsi="Arial"/>
      <w:sz w:val="24"/>
      <w:lang w:eastAsia="en-US"/>
    </w:rPr>
  </w:style>
  <w:style w:type="paragraph" w:customStyle="1" w:styleId="F4DA1893E5704D3285E6ACC7FB682C813">
    <w:name w:val="F4DA1893E5704D3285E6ACC7FB682C813"/>
    <w:rsid w:val="00E72DD0"/>
    <w:rPr>
      <w:rFonts w:ascii="Arial" w:eastAsiaTheme="minorHAnsi" w:hAnsi="Arial"/>
      <w:sz w:val="24"/>
      <w:lang w:eastAsia="en-US"/>
    </w:rPr>
  </w:style>
  <w:style w:type="paragraph" w:customStyle="1" w:styleId="9B200F4E44774F2FBC68C76F2CAF47693">
    <w:name w:val="9B200F4E44774F2FBC68C76F2CAF47693"/>
    <w:rsid w:val="00E72DD0"/>
    <w:rPr>
      <w:rFonts w:ascii="Arial" w:eastAsiaTheme="minorHAnsi" w:hAnsi="Arial"/>
      <w:sz w:val="24"/>
      <w:lang w:eastAsia="en-US"/>
    </w:rPr>
  </w:style>
  <w:style w:type="paragraph" w:customStyle="1" w:styleId="1FF65E2BF2CE46D0AD253E7E416EFDE73">
    <w:name w:val="1FF65E2BF2CE46D0AD253E7E416EFDE73"/>
    <w:rsid w:val="00E72DD0"/>
    <w:rPr>
      <w:rFonts w:ascii="Arial" w:eastAsiaTheme="minorHAnsi" w:hAnsi="Arial"/>
      <w:sz w:val="24"/>
      <w:lang w:eastAsia="en-US"/>
    </w:rPr>
  </w:style>
  <w:style w:type="paragraph" w:customStyle="1" w:styleId="9CC0EA190DFE43C89BC747BE7BB49A623">
    <w:name w:val="9CC0EA190DFE43C89BC747BE7BB49A623"/>
    <w:rsid w:val="00E72DD0"/>
    <w:rPr>
      <w:rFonts w:ascii="Arial" w:eastAsiaTheme="minorHAnsi" w:hAnsi="Arial"/>
      <w:sz w:val="24"/>
      <w:lang w:eastAsia="en-US"/>
    </w:rPr>
  </w:style>
  <w:style w:type="paragraph" w:customStyle="1" w:styleId="A598746A05BA40BC9049C80E78F5D9C03">
    <w:name w:val="A598746A05BA40BC9049C80E78F5D9C03"/>
    <w:rsid w:val="00E72DD0"/>
    <w:rPr>
      <w:rFonts w:ascii="Arial" w:eastAsiaTheme="minorHAnsi" w:hAnsi="Arial"/>
      <w:sz w:val="24"/>
      <w:lang w:eastAsia="en-US"/>
    </w:rPr>
  </w:style>
  <w:style w:type="paragraph" w:customStyle="1" w:styleId="531CBCA6141E4C309DDA53BB7792DB253">
    <w:name w:val="531CBCA6141E4C309DDA53BB7792DB253"/>
    <w:rsid w:val="00E72DD0"/>
    <w:rPr>
      <w:rFonts w:ascii="Arial" w:eastAsiaTheme="minorHAnsi" w:hAnsi="Arial"/>
      <w:sz w:val="24"/>
      <w:lang w:eastAsia="en-US"/>
    </w:rPr>
  </w:style>
  <w:style w:type="paragraph" w:customStyle="1" w:styleId="C7A428092E64425D9E1E25ACA54279EE3">
    <w:name w:val="C7A428092E64425D9E1E25ACA54279EE3"/>
    <w:rsid w:val="00E72DD0"/>
    <w:rPr>
      <w:rFonts w:ascii="Arial" w:eastAsiaTheme="minorHAnsi" w:hAnsi="Arial"/>
      <w:sz w:val="24"/>
      <w:lang w:eastAsia="en-US"/>
    </w:rPr>
  </w:style>
  <w:style w:type="paragraph" w:customStyle="1" w:styleId="130953120544485C8D9B920F998B4D7E3">
    <w:name w:val="130953120544485C8D9B920F998B4D7E3"/>
    <w:rsid w:val="00E72DD0"/>
    <w:rPr>
      <w:rFonts w:ascii="Arial" w:eastAsiaTheme="minorHAnsi" w:hAnsi="Arial"/>
      <w:sz w:val="24"/>
      <w:lang w:eastAsia="en-US"/>
    </w:rPr>
  </w:style>
  <w:style w:type="paragraph" w:customStyle="1" w:styleId="0A2B5D60567342029C65DD3FF6A31C533">
    <w:name w:val="0A2B5D60567342029C65DD3FF6A31C533"/>
    <w:rsid w:val="00E72DD0"/>
    <w:rPr>
      <w:rFonts w:ascii="Arial" w:eastAsiaTheme="minorHAnsi" w:hAnsi="Arial"/>
      <w:sz w:val="24"/>
      <w:lang w:eastAsia="en-US"/>
    </w:rPr>
  </w:style>
  <w:style w:type="paragraph" w:customStyle="1" w:styleId="C4631880F0CE4531994D76E3BEE26BDD3">
    <w:name w:val="C4631880F0CE4531994D76E3BEE26BDD3"/>
    <w:rsid w:val="00E72DD0"/>
    <w:rPr>
      <w:rFonts w:ascii="Arial" w:eastAsiaTheme="minorHAnsi" w:hAnsi="Arial"/>
      <w:sz w:val="24"/>
      <w:lang w:eastAsia="en-US"/>
    </w:rPr>
  </w:style>
  <w:style w:type="paragraph" w:customStyle="1" w:styleId="FF0C09B9E24A4ED484FAB61D54BD297B3">
    <w:name w:val="FF0C09B9E24A4ED484FAB61D54BD297B3"/>
    <w:rsid w:val="00E72DD0"/>
    <w:rPr>
      <w:rFonts w:ascii="Arial" w:eastAsiaTheme="minorHAnsi" w:hAnsi="Arial"/>
      <w:sz w:val="24"/>
      <w:lang w:eastAsia="en-US"/>
    </w:rPr>
  </w:style>
  <w:style w:type="paragraph" w:customStyle="1" w:styleId="D29349CAB8564B8C9A7E29744D8D55763">
    <w:name w:val="D29349CAB8564B8C9A7E29744D8D55763"/>
    <w:rsid w:val="00E72DD0"/>
    <w:rPr>
      <w:rFonts w:ascii="Arial" w:eastAsiaTheme="minorHAnsi" w:hAnsi="Arial"/>
      <w:sz w:val="24"/>
      <w:lang w:eastAsia="en-US"/>
    </w:rPr>
  </w:style>
  <w:style w:type="paragraph" w:customStyle="1" w:styleId="EDA5D2FA292842FAA42584007E95833B2">
    <w:name w:val="EDA5D2FA292842FAA42584007E95833B2"/>
    <w:rsid w:val="00E72DD0"/>
    <w:rPr>
      <w:rFonts w:ascii="Arial" w:eastAsiaTheme="minorHAnsi" w:hAnsi="Arial"/>
      <w:sz w:val="24"/>
      <w:lang w:eastAsia="en-US"/>
    </w:rPr>
  </w:style>
  <w:style w:type="paragraph" w:customStyle="1" w:styleId="93357CB956534A93AE86B9BFE1DFA1C02">
    <w:name w:val="93357CB956534A93AE86B9BFE1DFA1C02"/>
    <w:rsid w:val="00E72DD0"/>
    <w:rPr>
      <w:rFonts w:ascii="Arial" w:eastAsiaTheme="minorHAnsi" w:hAnsi="Arial"/>
      <w:sz w:val="24"/>
      <w:lang w:eastAsia="en-US"/>
    </w:rPr>
  </w:style>
  <w:style w:type="paragraph" w:customStyle="1" w:styleId="CA54A4FB27694235BFD7CE52A719823B2">
    <w:name w:val="CA54A4FB27694235BFD7CE52A719823B2"/>
    <w:rsid w:val="00E72DD0"/>
    <w:rPr>
      <w:rFonts w:ascii="Arial" w:eastAsiaTheme="minorHAnsi" w:hAnsi="Arial"/>
      <w:sz w:val="24"/>
      <w:lang w:eastAsia="en-US"/>
    </w:rPr>
  </w:style>
  <w:style w:type="paragraph" w:customStyle="1" w:styleId="A9399E082AA0443B998822789F739F6C2">
    <w:name w:val="A9399E082AA0443B998822789F739F6C2"/>
    <w:rsid w:val="00E72DD0"/>
    <w:pPr>
      <w:spacing w:after="0"/>
    </w:pPr>
    <w:rPr>
      <w:rFonts w:ascii="Arial" w:eastAsiaTheme="minorHAnsi" w:hAnsi="Arial"/>
      <w:b/>
      <w:color w:val="000000" w:themeColor="text1"/>
      <w:sz w:val="24"/>
      <w:lang w:eastAsia="en-US"/>
    </w:rPr>
  </w:style>
  <w:style w:type="paragraph" w:customStyle="1" w:styleId="EEB6A64FD99C488E868C9075F5FAF2232">
    <w:name w:val="EEB6A64FD99C488E868C9075F5FAF2232"/>
    <w:rsid w:val="00E72DD0"/>
    <w:rPr>
      <w:rFonts w:ascii="Arial" w:eastAsiaTheme="minorHAnsi" w:hAnsi="Arial"/>
      <w:sz w:val="24"/>
      <w:lang w:eastAsia="en-US"/>
    </w:rPr>
  </w:style>
  <w:style w:type="paragraph" w:customStyle="1" w:styleId="F40A8A0ACDEA403D8409787410F47A902">
    <w:name w:val="F40A8A0ACDEA403D8409787410F47A902"/>
    <w:rsid w:val="00E72DD0"/>
    <w:pPr>
      <w:spacing w:after="0"/>
    </w:pPr>
    <w:rPr>
      <w:rFonts w:ascii="Arial" w:eastAsiaTheme="minorHAnsi" w:hAnsi="Arial"/>
      <w:b/>
      <w:color w:val="000000" w:themeColor="text1"/>
      <w:sz w:val="24"/>
      <w:lang w:eastAsia="en-US"/>
    </w:rPr>
  </w:style>
  <w:style w:type="paragraph" w:customStyle="1" w:styleId="07892907A6F947C5930EFCCDD42D8AF72">
    <w:name w:val="07892907A6F947C5930EFCCDD42D8AF72"/>
    <w:rsid w:val="00E72DD0"/>
    <w:rPr>
      <w:rFonts w:ascii="Arial" w:eastAsiaTheme="minorHAnsi" w:hAnsi="Arial"/>
      <w:sz w:val="24"/>
      <w:lang w:eastAsia="en-US"/>
    </w:rPr>
  </w:style>
  <w:style w:type="paragraph" w:customStyle="1" w:styleId="13D99BEF66CF4754B48C4311277A68E02">
    <w:name w:val="13D99BEF66CF4754B48C4311277A68E02"/>
    <w:rsid w:val="00E72DD0"/>
    <w:pPr>
      <w:spacing w:after="0"/>
    </w:pPr>
    <w:rPr>
      <w:rFonts w:ascii="Arial" w:eastAsiaTheme="minorHAnsi" w:hAnsi="Arial"/>
      <w:b/>
      <w:color w:val="000000" w:themeColor="text1"/>
      <w:sz w:val="24"/>
      <w:lang w:eastAsia="en-US"/>
    </w:rPr>
  </w:style>
  <w:style w:type="paragraph" w:customStyle="1" w:styleId="7FB0E188AB624A90AC00124114B9605D2">
    <w:name w:val="7FB0E188AB624A90AC00124114B9605D2"/>
    <w:rsid w:val="00E72DD0"/>
    <w:rPr>
      <w:rFonts w:ascii="Arial" w:eastAsiaTheme="minorHAnsi" w:hAnsi="Arial"/>
      <w:sz w:val="24"/>
      <w:lang w:eastAsia="en-US"/>
    </w:rPr>
  </w:style>
  <w:style w:type="paragraph" w:customStyle="1" w:styleId="D6C1D9397B2C4F4CA52D5D6C5717C3A72">
    <w:name w:val="D6C1D9397B2C4F4CA52D5D6C5717C3A72"/>
    <w:rsid w:val="00E72DD0"/>
    <w:pPr>
      <w:spacing w:after="0"/>
    </w:pPr>
    <w:rPr>
      <w:rFonts w:ascii="Arial" w:eastAsiaTheme="minorHAnsi" w:hAnsi="Arial"/>
      <w:b/>
      <w:color w:val="000000" w:themeColor="text1"/>
      <w:sz w:val="24"/>
      <w:lang w:eastAsia="en-US"/>
    </w:rPr>
  </w:style>
  <w:style w:type="paragraph" w:customStyle="1" w:styleId="EB02AEC52227486F9B9ACB24C85A36912">
    <w:name w:val="EB02AEC52227486F9B9ACB24C85A36912"/>
    <w:rsid w:val="00E72DD0"/>
    <w:rPr>
      <w:rFonts w:ascii="Arial" w:eastAsiaTheme="minorHAnsi" w:hAnsi="Arial"/>
      <w:sz w:val="24"/>
      <w:lang w:eastAsia="en-US"/>
    </w:rPr>
  </w:style>
  <w:style w:type="paragraph" w:customStyle="1" w:styleId="9AB15C92056E4B91B2A3AF23026C5F212">
    <w:name w:val="9AB15C92056E4B91B2A3AF23026C5F212"/>
    <w:rsid w:val="00E72DD0"/>
    <w:rPr>
      <w:rFonts w:ascii="Arial" w:eastAsiaTheme="minorHAnsi" w:hAnsi="Arial"/>
      <w:sz w:val="24"/>
      <w:lang w:eastAsia="en-US"/>
    </w:rPr>
  </w:style>
  <w:style w:type="paragraph" w:customStyle="1" w:styleId="E8ECAA70CE3544CB803A9F2AA96858572">
    <w:name w:val="E8ECAA70CE3544CB803A9F2AA96858572"/>
    <w:rsid w:val="00E72DD0"/>
    <w:rPr>
      <w:rFonts w:ascii="Arial" w:eastAsiaTheme="minorHAnsi" w:hAnsi="Arial"/>
      <w:sz w:val="24"/>
      <w:lang w:eastAsia="en-US"/>
    </w:rPr>
  </w:style>
  <w:style w:type="paragraph" w:customStyle="1" w:styleId="4F7CBEF371A643D09E26F46F8CEA551F2">
    <w:name w:val="4F7CBEF371A643D09E26F46F8CEA551F2"/>
    <w:rsid w:val="00E72DD0"/>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9">
    <w:name w:val="74AD6E3792E14D688C92BDA716D91B8229"/>
    <w:rsid w:val="00503E0D"/>
    <w:pPr>
      <w:spacing w:after="0"/>
    </w:pPr>
    <w:rPr>
      <w:rFonts w:ascii="Arial" w:eastAsiaTheme="minorHAnsi" w:hAnsi="Arial"/>
      <w:b/>
      <w:color w:val="000000" w:themeColor="text1"/>
      <w:sz w:val="24"/>
      <w:lang w:eastAsia="en-US"/>
    </w:rPr>
  </w:style>
  <w:style w:type="paragraph" w:customStyle="1" w:styleId="43564265EA3C4164A9C09243F9E4352E29">
    <w:name w:val="43564265EA3C4164A9C09243F9E4352E29"/>
    <w:rsid w:val="00503E0D"/>
    <w:rPr>
      <w:rFonts w:ascii="Arial" w:eastAsiaTheme="minorHAnsi" w:hAnsi="Arial"/>
      <w:sz w:val="24"/>
      <w:lang w:eastAsia="en-US"/>
    </w:rPr>
  </w:style>
  <w:style w:type="paragraph" w:customStyle="1" w:styleId="81B2AAD4A00C48A382D5DB0F393CB9B53">
    <w:name w:val="81B2AAD4A00C48A382D5DB0F393CB9B53"/>
    <w:rsid w:val="00503E0D"/>
    <w:pPr>
      <w:spacing w:after="0"/>
    </w:pPr>
    <w:rPr>
      <w:rFonts w:ascii="Arial" w:eastAsiaTheme="minorHAnsi" w:hAnsi="Arial"/>
      <w:b/>
      <w:color w:val="000000" w:themeColor="text1"/>
      <w:sz w:val="24"/>
      <w:lang w:eastAsia="en-US"/>
    </w:rPr>
  </w:style>
  <w:style w:type="paragraph" w:customStyle="1" w:styleId="31B458956ED34D08AE8B5C55A00FCF043">
    <w:name w:val="31B458956ED34D08AE8B5C55A00FCF043"/>
    <w:rsid w:val="00503E0D"/>
    <w:pPr>
      <w:spacing w:after="0"/>
    </w:pPr>
    <w:rPr>
      <w:rFonts w:ascii="Arial" w:eastAsiaTheme="minorHAnsi" w:hAnsi="Arial"/>
      <w:b/>
      <w:color w:val="000000" w:themeColor="text1"/>
      <w:sz w:val="24"/>
      <w:lang w:eastAsia="en-US"/>
    </w:rPr>
  </w:style>
  <w:style w:type="paragraph" w:customStyle="1" w:styleId="E0858FBC32DA42E9B316D34171F2B2B53">
    <w:name w:val="E0858FBC32DA42E9B316D34171F2B2B53"/>
    <w:rsid w:val="00503E0D"/>
    <w:pPr>
      <w:spacing w:after="0"/>
    </w:pPr>
    <w:rPr>
      <w:rFonts w:ascii="Arial" w:eastAsiaTheme="minorHAnsi" w:hAnsi="Arial"/>
      <w:b/>
      <w:color w:val="000000" w:themeColor="text1"/>
      <w:sz w:val="24"/>
      <w:lang w:eastAsia="en-US"/>
    </w:rPr>
  </w:style>
  <w:style w:type="paragraph" w:customStyle="1" w:styleId="51ACBF309EAE43FDB9B2B0AFAC43632C3">
    <w:name w:val="51ACBF309EAE43FDB9B2B0AFAC43632C3"/>
    <w:rsid w:val="00503E0D"/>
    <w:pPr>
      <w:spacing w:after="0"/>
    </w:pPr>
    <w:rPr>
      <w:rFonts w:ascii="Arial" w:eastAsiaTheme="minorHAnsi" w:hAnsi="Arial"/>
      <w:b/>
      <w:color w:val="000000" w:themeColor="text1"/>
      <w:sz w:val="24"/>
      <w:lang w:eastAsia="en-US"/>
    </w:rPr>
  </w:style>
  <w:style w:type="paragraph" w:customStyle="1" w:styleId="4BB4D010090F491A97FF3E8B2441CE8A3">
    <w:name w:val="4BB4D010090F491A97FF3E8B2441CE8A3"/>
    <w:rsid w:val="00503E0D"/>
    <w:pPr>
      <w:spacing w:after="0"/>
    </w:pPr>
    <w:rPr>
      <w:rFonts w:ascii="Arial" w:eastAsiaTheme="minorHAnsi" w:hAnsi="Arial"/>
      <w:b/>
      <w:color w:val="000000" w:themeColor="text1"/>
      <w:sz w:val="24"/>
      <w:lang w:eastAsia="en-US"/>
    </w:rPr>
  </w:style>
  <w:style w:type="paragraph" w:customStyle="1" w:styleId="2B565187B9294267944FCD3A6690EE05">
    <w:name w:val="2B565187B9294267944FCD3A6690EE05"/>
    <w:rsid w:val="00503E0D"/>
    <w:pPr>
      <w:spacing w:after="0"/>
    </w:pPr>
    <w:rPr>
      <w:rFonts w:ascii="Arial" w:eastAsiaTheme="minorHAnsi" w:hAnsi="Arial"/>
      <w:b/>
      <w:color w:val="000000" w:themeColor="text1"/>
      <w:sz w:val="24"/>
      <w:lang w:eastAsia="en-US"/>
    </w:rPr>
  </w:style>
  <w:style w:type="paragraph" w:customStyle="1" w:styleId="B7B6A9DA9E1647C1A6950FE791563ABE3">
    <w:name w:val="B7B6A9DA9E1647C1A6950FE791563ABE3"/>
    <w:rsid w:val="00503E0D"/>
    <w:rPr>
      <w:rFonts w:ascii="Arial" w:eastAsiaTheme="minorHAnsi" w:hAnsi="Arial"/>
      <w:sz w:val="24"/>
      <w:lang w:eastAsia="en-US"/>
    </w:rPr>
  </w:style>
  <w:style w:type="paragraph" w:customStyle="1" w:styleId="C6A0B4A8DD6F4A5A90006B02DCDB8C5563">
    <w:name w:val="C6A0B4A8DD6F4A5A90006B02DCDB8C5563"/>
    <w:rsid w:val="00503E0D"/>
    <w:rPr>
      <w:rFonts w:ascii="Arial" w:eastAsiaTheme="minorHAnsi" w:hAnsi="Arial"/>
      <w:sz w:val="24"/>
      <w:lang w:eastAsia="en-US"/>
    </w:rPr>
  </w:style>
  <w:style w:type="paragraph" w:customStyle="1" w:styleId="628D1D54DE1A4872AC660A4B53515A0263">
    <w:name w:val="628D1D54DE1A4872AC660A4B53515A0263"/>
    <w:rsid w:val="00503E0D"/>
    <w:rPr>
      <w:rFonts w:ascii="Arial" w:eastAsiaTheme="minorHAnsi" w:hAnsi="Arial"/>
      <w:sz w:val="24"/>
      <w:lang w:eastAsia="en-US"/>
    </w:rPr>
  </w:style>
  <w:style w:type="paragraph" w:customStyle="1" w:styleId="32ED938C7EB24CDCBF6836BD375621FC63">
    <w:name w:val="32ED938C7EB24CDCBF6836BD375621FC63"/>
    <w:rsid w:val="00503E0D"/>
    <w:rPr>
      <w:rFonts w:ascii="Arial" w:eastAsiaTheme="minorHAnsi" w:hAnsi="Arial"/>
      <w:sz w:val="24"/>
      <w:lang w:eastAsia="en-US"/>
    </w:rPr>
  </w:style>
  <w:style w:type="paragraph" w:customStyle="1" w:styleId="7FDE970EA94A437180C1BFC76C7FA78063">
    <w:name w:val="7FDE970EA94A437180C1BFC76C7FA78063"/>
    <w:rsid w:val="00503E0D"/>
    <w:rPr>
      <w:rFonts w:ascii="Arial" w:eastAsiaTheme="minorHAnsi" w:hAnsi="Arial"/>
      <w:sz w:val="24"/>
      <w:lang w:eastAsia="en-US"/>
    </w:rPr>
  </w:style>
  <w:style w:type="paragraph" w:customStyle="1" w:styleId="D17BB891454A402DA4863A2CA3E472E563">
    <w:name w:val="D17BB891454A402DA4863A2CA3E472E563"/>
    <w:rsid w:val="00503E0D"/>
    <w:rPr>
      <w:rFonts w:ascii="Arial" w:eastAsiaTheme="minorHAnsi" w:hAnsi="Arial"/>
      <w:sz w:val="24"/>
      <w:lang w:eastAsia="en-US"/>
    </w:rPr>
  </w:style>
  <w:style w:type="paragraph" w:customStyle="1" w:styleId="1A292920EFE14BEA825F9CC7FCEA0DD73">
    <w:name w:val="1A292920EFE14BEA825F9CC7FCEA0DD73"/>
    <w:rsid w:val="00503E0D"/>
    <w:pPr>
      <w:spacing w:after="0"/>
    </w:pPr>
    <w:rPr>
      <w:rFonts w:ascii="Arial" w:eastAsiaTheme="minorHAnsi" w:hAnsi="Arial"/>
      <w:b/>
      <w:color w:val="000000" w:themeColor="text1"/>
      <w:sz w:val="24"/>
      <w:lang w:eastAsia="en-US"/>
    </w:rPr>
  </w:style>
  <w:style w:type="paragraph" w:customStyle="1" w:styleId="057D023C4E3C465F89B1EBF1A18709B13">
    <w:name w:val="057D023C4E3C465F89B1EBF1A18709B13"/>
    <w:rsid w:val="00503E0D"/>
    <w:pPr>
      <w:spacing w:after="0"/>
    </w:pPr>
    <w:rPr>
      <w:rFonts w:ascii="Arial" w:eastAsiaTheme="minorHAnsi" w:hAnsi="Arial"/>
      <w:b/>
      <w:color w:val="000000" w:themeColor="text1"/>
      <w:sz w:val="24"/>
      <w:lang w:eastAsia="en-US"/>
    </w:rPr>
  </w:style>
  <w:style w:type="paragraph" w:customStyle="1" w:styleId="65B901B55617414B868A832C324928D93">
    <w:name w:val="65B901B55617414B868A832C324928D93"/>
    <w:rsid w:val="00503E0D"/>
    <w:pPr>
      <w:spacing w:after="0"/>
    </w:pPr>
    <w:rPr>
      <w:rFonts w:ascii="Arial" w:eastAsiaTheme="minorHAnsi" w:hAnsi="Arial"/>
      <w:b/>
      <w:color w:val="000000" w:themeColor="text1"/>
      <w:sz w:val="24"/>
      <w:lang w:eastAsia="en-US"/>
    </w:rPr>
  </w:style>
  <w:style w:type="paragraph" w:customStyle="1" w:styleId="AA3C5942F6B64E52AA89A73522FAEF573">
    <w:name w:val="AA3C5942F6B64E52AA89A73522FAEF573"/>
    <w:rsid w:val="00503E0D"/>
    <w:pPr>
      <w:spacing w:after="0"/>
    </w:pPr>
    <w:rPr>
      <w:rFonts w:ascii="Arial" w:eastAsiaTheme="minorHAnsi" w:hAnsi="Arial"/>
      <w:b/>
      <w:color w:val="000000" w:themeColor="text1"/>
      <w:sz w:val="24"/>
      <w:lang w:eastAsia="en-US"/>
    </w:rPr>
  </w:style>
  <w:style w:type="paragraph" w:customStyle="1" w:styleId="40961627E2274C90A8DBF0352AF304FA3">
    <w:name w:val="40961627E2274C90A8DBF0352AF304FA3"/>
    <w:rsid w:val="00503E0D"/>
    <w:pPr>
      <w:spacing w:after="0"/>
    </w:pPr>
    <w:rPr>
      <w:rFonts w:ascii="Arial" w:eastAsiaTheme="minorHAnsi" w:hAnsi="Arial"/>
      <w:b/>
      <w:color w:val="000000" w:themeColor="text1"/>
      <w:sz w:val="24"/>
      <w:lang w:eastAsia="en-US"/>
    </w:rPr>
  </w:style>
  <w:style w:type="paragraph" w:customStyle="1" w:styleId="2E10DBAEE53747B49C6492F9E78441A43">
    <w:name w:val="2E10DBAEE53747B49C6492F9E78441A43"/>
    <w:rsid w:val="00503E0D"/>
    <w:pPr>
      <w:spacing w:after="0"/>
    </w:pPr>
    <w:rPr>
      <w:rFonts w:ascii="Arial" w:eastAsiaTheme="minorHAnsi" w:hAnsi="Arial"/>
      <w:b/>
      <w:color w:val="000000" w:themeColor="text1"/>
      <w:sz w:val="24"/>
      <w:lang w:eastAsia="en-US"/>
    </w:rPr>
  </w:style>
  <w:style w:type="paragraph" w:customStyle="1" w:styleId="4305F4DD513946CF8F8D4FF5DFCF956A3">
    <w:name w:val="4305F4DD513946CF8F8D4FF5DFCF956A3"/>
    <w:rsid w:val="00503E0D"/>
    <w:pPr>
      <w:spacing w:after="0"/>
    </w:pPr>
    <w:rPr>
      <w:rFonts w:ascii="Arial" w:eastAsiaTheme="minorHAnsi" w:hAnsi="Arial"/>
      <w:b/>
      <w:color w:val="000000" w:themeColor="text1"/>
      <w:sz w:val="24"/>
      <w:lang w:eastAsia="en-US"/>
    </w:rPr>
  </w:style>
  <w:style w:type="paragraph" w:customStyle="1" w:styleId="6B9B81113FEC4C4BA06898A90AF364BB3">
    <w:name w:val="6B9B81113FEC4C4BA06898A90AF364BB3"/>
    <w:rsid w:val="00503E0D"/>
    <w:pPr>
      <w:spacing w:after="0"/>
    </w:pPr>
    <w:rPr>
      <w:rFonts w:ascii="Arial" w:eastAsiaTheme="minorHAnsi" w:hAnsi="Arial"/>
      <w:b/>
      <w:color w:val="000000" w:themeColor="text1"/>
      <w:sz w:val="24"/>
      <w:lang w:eastAsia="en-US"/>
    </w:rPr>
  </w:style>
  <w:style w:type="paragraph" w:customStyle="1" w:styleId="C00CD879ED20455FA3AE581A66D2CEEC3">
    <w:name w:val="C00CD879ED20455FA3AE581A66D2CEEC3"/>
    <w:rsid w:val="00503E0D"/>
    <w:pPr>
      <w:spacing w:after="0"/>
    </w:pPr>
    <w:rPr>
      <w:rFonts w:ascii="Arial" w:eastAsiaTheme="minorHAnsi" w:hAnsi="Arial"/>
      <w:b/>
      <w:color w:val="000000" w:themeColor="text1"/>
      <w:sz w:val="24"/>
      <w:lang w:eastAsia="en-US"/>
    </w:rPr>
  </w:style>
  <w:style w:type="paragraph" w:customStyle="1" w:styleId="BC06F1BDCF72481B9C221EDFA60514433">
    <w:name w:val="BC06F1BDCF72481B9C221EDFA60514433"/>
    <w:rsid w:val="00503E0D"/>
    <w:pPr>
      <w:spacing w:after="0"/>
    </w:pPr>
    <w:rPr>
      <w:rFonts w:ascii="Arial" w:eastAsiaTheme="minorHAnsi" w:hAnsi="Arial"/>
      <w:b/>
      <w:color w:val="000000" w:themeColor="text1"/>
      <w:sz w:val="24"/>
      <w:lang w:eastAsia="en-US"/>
    </w:rPr>
  </w:style>
  <w:style w:type="paragraph" w:customStyle="1" w:styleId="E629F1F2AF0C4FC7A3B16899FC060E481">
    <w:name w:val="E629F1F2AF0C4FC7A3B16899FC060E481"/>
    <w:rsid w:val="00503E0D"/>
    <w:rPr>
      <w:rFonts w:ascii="Arial" w:eastAsiaTheme="minorHAnsi" w:hAnsi="Arial"/>
      <w:sz w:val="24"/>
      <w:lang w:eastAsia="en-US"/>
    </w:rPr>
  </w:style>
  <w:style w:type="paragraph" w:customStyle="1" w:styleId="F092660F776F4AC1B4F311B2110A6E051">
    <w:name w:val="F092660F776F4AC1B4F311B2110A6E051"/>
    <w:rsid w:val="00503E0D"/>
    <w:rPr>
      <w:rFonts w:ascii="Arial" w:eastAsiaTheme="minorHAnsi" w:hAnsi="Arial"/>
      <w:sz w:val="24"/>
      <w:lang w:eastAsia="en-US"/>
    </w:rPr>
  </w:style>
  <w:style w:type="paragraph" w:customStyle="1" w:styleId="D859C8D00DC74E8E9FB13B93DCD27CB5">
    <w:name w:val="D859C8D00DC74E8E9FB13B93DCD27CB5"/>
    <w:rsid w:val="00503E0D"/>
    <w:rPr>
      <w:rFonts w:ascii="Arial" w:eastAsiaTheme="minorHAnsi" w:hAnsi="Arial"/>
      <w:sz w:val="24"/>
      <w:lang w:eastAsia="en-US"/>
    </w:rPr>
  </w:style>
  <w:style w:type="paragraph" w:customStyle="1" w:styleId="2379037087AF43F99A0230186E3AD96B">
    <w:name w:val="2379037087AF43F99A0230186E3AD96B"/>
    <w:rsid w:val="00503E0D"/>
    <w:rPr>
      <w:rFonts w:ascii="Arial" w:eastAsiaTheme="minorHAnsi" w:hAnsi="Arial"/>
      <w:sz w:val="24"/>
      <w:lang w:eastAsia="en-US"/>
    </w:rPr>
  </w:style>
  <w:style w:type="paragraph" w:customStyle="1" w:styleId="D08BC0E69D1E456194574D550C915FB2">
    <w:name w:val="D08BC0E69D1E456194574D550C915FB2"/>
    <w:rsid w:val="00503E0D"/>
    <w:rPr>
      <w:rFonts w:ascii="Arial" w:eastAsiaTheme="minorHAnsi" w:hAnsi="Arial"/>
      <w:sz w:val="24"/>
      <w:lang w:eastAsia="en-US"/>
    </w:rPr>
  </w:style>
  <w:style w:type="paragraph" w:customStyle="1" w:styleId="1A347FD7DA55464E812A9651698F6331">
    <w:name w:val="1A347FD7DA55464E812A9651698F6331"/>
    <w:rsid w:val="00503E0D"/>
    <w:rPr>
      <w:rFonts w:ascii="Arial" w:eastAsiaTheme="minorHAnsi" w:hAnsi="Arial"/>
      <w:sz w:val="24"/>
      <w:lang w:eastAsia="en-US"/>
    </w:rPr>
  </w:style>
  <w:style w:type="paragraph" w:customStyle="1" w:styleId="31A709388032401BA56B079014C7859C">
    <w:name w:val="31A709388032401BA56B079014C7859C"/>
    <w:rsid w:val="00503E0D"/>
    <w:rPr>
      <w:rFonts w:ascii="Arial" w:eastAsiaTheme="minorHAnsi" w:hAnsi="Arial"/>
      <w:sz w:val="24"/>
      <w:lang w:eastAsia="en-US"/>
    </w:rPr>
  </w:style>
  <w:style w:type="paragraph" w:customStyle="1" w:styleId="FB89BEB099844C87AF56A42F26835749">
    <w:name w:val="FB89BEB099844C87AF56A42F26835749"/>
    <w:rsid w:val="00503E0D"/>
    <w:rPr>
      <w:rFonts w:ascii="Arial" w:eastAsiaTheme="minorHAnsi" w:hAnsi="Arial"/>
      <w:sz w:val="24"/>
      <w:lang w:eastAsia="en-US"/>
    </w:rPr>
  </w:style>
  <w:style w:type="paragraph" w:customStyle="1" w:styleId="6AED71E39B42458FB2B2810A672AAF1A4">
    <w:name w:val="6AED71E39B42458FB2B2810A672AAF1A4"/>
    <w:rsid w:val="00503E0D"/>
    <w:pPr>
      <w:spacing w:after="0"/>
    </w:pPr>
    <w:rPr>
      <w:rFonts w:ascii="Arial" w:eastAsiaTheme="minorHAnsi" w:hAnsi="Arial"/>
      <w:b/>
      <w:color w:val="000000" w:themeColor="text1"/>
      <w:sz w:val="24"/>
      <w:lang w:eastAsia="en-US"/>
    </w:rPr>
  </w:style>
  <w:style w:type="paragraph" w:customStyle="1" w:styleId="C91C9592CDF34F7BB9AD1B00DF0064814">
    <w:name w:val="C91C9592CDF34F7BB9AD1B00DF0064814"/>
    <w:rsid w:val="00503E0D"/>
    <w:rPr>
      <w:rFonts w:ascii="Arial" w:eastAsiaTheme="minorHAnsi" w:hAnsi="Arial"/>
      <w:sz w:val="24"/>
      <w:lang w:eastAsia="en-US"/>
    </w:rPr>
  </w:style>
  <w:style w:type="paragraph" w:customStyle="1" w:styleId="C6A2318F55034A44AACC6916BD7B66784">
    <w:name w:val="C6A2318F55034A44AACC6916BD7B66784"/>
    <w:rsid w:val="00503E0D"/>
    <w:pPr>
      <w:spacing w:after="0"/>
    </w:pPr>
    <w:rPr>
      <w:rFonts w:ascii="Arial" w:eastAsiaTheme="minorHAnsi" w:hAnsi="Arial"/>
      <w:b/>
      <w:color w:val="000000" w:themeColor="text1"/>
      <w:sz w:val="24"/>
      <w:lang w:eastAsia="en-US"/>
    </w:rPr>
  </w:style>
  <w:style w:type="paragraph" w:customStyle="1" w:styleId="F6E8B8CCC5B64C0AA1AD1C2F67A4D54F4">
    <w:name w:val="F6E8B8CCC5B64C0AA1AD1C2F67A4D54F4"/>
    <w:rsid w:val="00503E0D"/>
    <w:rPr>
      <w:rFonts w:ascii="Arial" w:eastAsiaTheme="minorHAnsi" w:hAnsi="Arial"/>
      <w:sz w:val="24"/>
      <w:lang w:eastAsia="en-US"/>
    </w:rPr>
  </w:style>
  <w:style w:type="paragraph" w:customStyle="1" w:styleId="C20BF2FF2B6C47AE923A53DCCDAE01B44">
    <w:name w:val="C20BF2FF2B6C47AE923A53DCCDAE01B44"/>
    <w:rsid w:val="00503E0D"/>
    <w:rPr>
      <w:rFonts w:ascii="Arial" w:eastAsiaTheme="minorHAnsi" w:hAnsi="Arial"/>
      <w:sz w:val="24"/>
      <w:lang w:eastAsia="en-US"/>
    </w:rPr>
  </w:style>
  <w:style w:type="paragraph" w:customStyle="1" w:styleId="E3A7D4662EE049B4AAFF1A553B09F0264">
    <w:name w:val="E3A7D4662EE049B4AAFF1A553B09F0264"/>
    <w:rsid w:val="00503E0D"/>
    <w:rPr>
      <w:rFonts w:ascii="Arial" w:eastAsiaTheme="minorHAnsi" w:hAnsi="Arial"/>
      <w:sz w:val="24"/>
      <w:lang w:eastAsia="en-US"/>
    </w:rPr>
  </w:style>
  <w:style w:type="paragraph" w:customStyle="1" w:styleId="39F11AB764884030B1F064A88E186E9E4">
    <w:name w:val="39F11AB764884030B1F064A88E186E9E4"/>
    <w:rsid w:val="00503E0D"/>
    <w:rPr>
      <w:rFonts w:ascii="Arial" w:eastAsiaTheme="minorHAnsi" w:hAnsi="Arial"/>
      <w:sz w:val="24"/>
      <w:lang w:eastAsia="en-US"/>
    </w:rPr>
  </w:style>
  <w:style w:type="paragraph" w:customStyle="1" w:styleId="1A999F21B376490AB8D575907CE59E7B4">
    <w:name w:val="1A999F21B376490AB8D575907CE59E7B4"/>
    <w:rsid w:val="00503E0D"/>
    <w:rPr>
      <w:rFonts w:ascii="Arial" w:eastAsiaTheme="minorHAnsi" w:hAnsi="Arial"/>
      <w:sz w:val="24"/>
      <w:lang w:eastAsia="en-US"/>
    </w:rPr>
  </w:style>
  <w:style w:type="paragraph" w:customStyle="1" w:styleId="8EAEA33C31644D28A4306484094DAF294">
    <w:name w:val="8EAEA33C31644D28A4306484094DAF294"/>
    <w:rsid w:val="00503E0D"/>
    <w:rPr>
      <w:rFonts w:ascii="Arial" w:eastAsiaTheme="minorHAnsi" w:hAnsi="Arial"/>
      <w:sz w:val="24"/>
      <w:lang w:eastAsia="en-US"/>
    </w:rPr>
  </w:style>
  <w:style w:type="paragraph" w:customStyle="1" w:styleId="7E8EC04E88984B5584976201F27799214">
    <w:name w:val="7E8EC04E88984B5584976201F27799214"/>
    <w:rsid w:val="00503E0D"/>
    <w:rPr>
      <w:rFonts w:ascii="Arial" w:eastAsiaTheme="minorHAnsi" w:hAnsi="Arial"/>
      <w:sz w:val="24"/>
      <w:lang w:eastAsia="en-US"/>
    </w:rPr>
  </w:style>
  <w:style w:type="paragraph" w:customStyle="1" w:styleId="6020CC53C6D54DCC87E814609E1A1BF64">
    <w:name w:val="6020CC53C6D54DCC87E814609E1A1BF64"/>
    <w:rsid w:val="00503E0D"/>
    <w:rPr>
      <w:rFonts w:ascii="Arial" w:eastAsiaTheme="minorHAnsi" w:hAnsi="Arial"/>
      <w:sz w:val="24"/>
      <w:lang w:eastAsia="en-US"/>
    </w:rPr>
  </w:style>
  <w:style w:type="paragraph" w:customStyle="1" w:styleId="3BF5ED9F310143A5A8A9BCE7EBC5ACCD4">
    <w:name w:val="3BF5ED9F310143A5A8A9BCE7EBC5ACCD4"/>
    <w:rsid w:val="00503E0D"/>
    <w:rPr>
      <w:rFonts w:ascii="Arial" w:eastAsiaTheme="minorHAnsi" w:hAnsi="Arial"/>
      <w:sz w:val="24"/>
      <w:lang w:eastAsia="en-US"/>
    </w:rPr>
  </w:style>
  <w:style w:type="paragraph" w:customStyle="1" w:styleId="7C94BDCDB31448ED82EB637AE874BD6C4">
    <w:name w:val="7C94BDCDB31448ED82EB637AE874BD6C4"/>
    <w:rsid w:val="00503E0D"/>
    <w:rPr>
      <w:rFonts w:ascii="Arial" w:eastAsiaTheme="minorHAnsi" w:hAnsi="Arial"/>
      <w:sz w:val="24"/>
      <w:lang w:eastAsia="en-US"/>
    </w:rPr>
  </w:style>
  <w:style w:type="paragraph" w:customStyle="1" w:styleId="55D43482999F4BFBB2CE7322DEAFF8A64">
    <w:name w:val="55D43482999F4BFBB2CE7322DEAFF8A64"/>
    <w:rsid w:val="00503E0D"/>
    <w:rPr>
      <w:rFonts w:ascii="Arial" w:eastAsiaTheme="minorHAnsi" w:hAnsi="Arial"/>
      <w:sz w:val="24"/>
      <w:lang w:eastAsia="en-US"/>
    </w:rPr>
  </w:style>
  <w:style w:type="paragraph" w:customStyle="1" w:styleId="A7AFBE60B98C4BA3A821E8837C4D0A3B4">
    <w:name w:val="A7AFBE60B98C4BA3A821E8837C4D0A3B4"/>
    <w:rsid w:val="00503E0D"/>
    <w:rPr>
      <w:rFonts w:ascii="Arial" w:eastAsiaTheme="minorHAnsi" w:hAnsi="Arial"/>
      <w:sz w:val="24"/>
      <w:lang w:eastAsia="en-US"/>
    </w:rPr>
  </w:style>
  <w:style w:type="paragraph" w:customStyle="1" w:styleId="9AFDD60054FF45EFB3E31A0922E81FCE4">
    <w:name w:val="9AFDD60054FF45EFB3E31A0922E81FCE4"/>
    <w:rsid w:val="00503E0D"/>
    <w:rPr>
      <w:rFonts w:ascii="Arial" w:eastAsiaTheme="minorHAnsi" w:hAnsi="Arial"/>
      <w:sz w:val="24"/>
      <w:lang w:eastAsia="en-US"/>
    </w:rPr>
  </w:style>
  <w:style w:type="paragraph" w:customStyle="1" w:styleId="429C6AD6202545B98003FF9F0024D9884">
    <w:name w:val="429C6AD6202545B98003FF9F0024D9884"/>
    <w:rsid w:val="00503E0D"/>
    <w:rPr>
      <w:rFonts w:ascii="Arial" w:eastAsiaTheme="minorHAnsi" w:hAnsi="Arial"/>
      <w:sz w:val="24"/>
      <w:lang w:eastAsia="en-US"/>
    </w:rPr>
  </w:style>
  <w:style w:type="paragraph" w:customStyle="1" w:styleId="ABC86FE9068E44C8AA271DBBBD1A8B3B4">
    <w:name w:val="ABC86FE9068E44C8AA271DBBBD1A8B3B4"/>
    <w:rsid w:val="00503E0D"/>
    <w:rPr>
      <w:rFonts w:ascii="Arial" w:eastAsiaTheme="minorHAnsi" w:hAnsi="Arial"/>
      <w:sz w:val="24"/>
      <w:lang w:eastAsia="en-US"/>
    </w:rPr>
  </w:style>
  <w:style w:type="paragraph" w:customStyle="1" w:styleId="D9E4545A27BF4B9997FD0A747C350D6A4">
    <w:name w:val="D9E4545A27BF4B9997FD0A747C350D6A4"/>
    <w:rsid w:val="00503E0D"/>
    <w:rPr>
      <w:rFonts w:ascii="Arial" w:eastAsiaTheme="minorHAnsi" w:hAnsi="Arial"/>
      <w:sz w:val="24"/>
      <w:lang w:eastAsia="en-US"/>
    </w:rPr>
  </w:style>
  <w:style w:type="paragraph" w:customStyle="1" w:styleId="F4DA1893E5704D3285E6ACC7FB682C814">
    <w:name w:val="F4DA1893E5704D3285E6ACC7FB682C814"/>
    <w:rsid w:val="00503E0D"/>
    <w:rPr>
      <w:rFonts w:ascii="Arial" w:eastAsiaTheme="minorHAnsi" w:hAnsi="Arial"/>
      <w:sz w:val="24"/>
      <w:lang w:eastAsia="en-US"/>
    </w:rPr>
  </w:style>
  <w:style w:type="paragraph" w:customStyle="1" w:styleId="9B200F4E44774F2FBC68C76F2CAF47694">
    <w:name w:val="9B200F4E44774F2FBC68C76F2CAF47694"/>
    <w:rsid w:val="00503E0D"/>
    <w:rPr>
      <w:rFonts w:ascii="Arial" w:eastAsiaTheme="minorHAnsi" w:hAnsi="Arial"/>
      <w:sz w:val="24"/>
      <w:lang w:eastAsia="en-US"/>
    </w:rPr>
  </w:style>
  <w:style w:type="paragraph" w:customStyle="1" w:styleId="1FF65E2BF2CE46D0AD253E7E416EFDE74">
    <w:name w:val="1FF65E2BF2CE46D0AD253E7E416EFDE74"/>
    <w:rsid w:val="00503E0D"/>
    <w:rPr>
      <w:rFonts w:ascii="Arial" w:eastAsiaTheme="minorHAnsi" w:hAnsi="Arial"/>
      <w:sz w:val="24"/>
      <w:lang w:eastAsia="en-US"/>
    </w:rPr>
  </w:style>
  <w:style w:type="paragraph" w:customStyle="1" w:styleId="9CC0EA190DFE43C89BC747BE7BB49A624">
    <w:name w:val="9CC0EA190DFE43C89BC747BE7BB49A624"/>
    <w:rsid w:val="00503E0D"/>
    <w:rPr>
      <w:rFonts w:ascii="Arial" w:eastAsiaTheme="minorHAnsi" w:hAnsi="Arial"/>
      <w:sz w:val="24"/>
      <w:lang w:eastAsia="en-US"/>
    </w:rPr>
  </w:style>
  <w:style w:type="paragraph" w:customStyle="1" w:styleId="A598746A05BA40BC9049C80E78F5D9C04">
    <w:name w:val="A598746A05BA40BC9049C80E78F5D9C04"/>
    <w:rsid w:val="00503E0D"/>
    <w:rPr>
      <w:rFonts w:ascii="Arial" w:eastAsiaTheme="minorHAnsi" w:hAnsi="Arial"/>
      <w:sz w:val="24"/>
      <w:lang w:eastAsia="en-US"/>
    </w:rPr>
  </w:style>
  <w:style w:type="paragraph" w:customStyle="1" w:styleId="531CBCA6141E4C309DDA53BB7792DB254">
    <w:name w:val="531CBCA6141E4C309DDA53BB7792DB254"/>
    <w:rsid w:val="00503E0D"/>
    <w:rPr>
      <w:rFonts w:ascii="Arial" w:eastAsiaTheme="minorHAnsi" w:hAnsi="Arial"/>
      <w:sz w:val="24"/>
      <w:lang w:eastAsia="en-US"/>
    </w:rPr>
  </w:style>
  <w:style w:type="paragraph" w:customStyle="1" w:styleId="C7A428092E64425D9E1E25ACA54279EE4">
    <w:name w:val="C7A428092E64425D9E1E25ACA54279EE4"/>
    <w:rsid w:val="00503E0D"/>
    <w:rPr>
      <w:rFonts w:ascii="Arial" w:eastAsiaTheme="minorHAnsi" w:hAnsi="Arial"/>
      <w:sz w:val="24"/>
      <w:lang w:eastAsia="en-US"/>
    </w:rPr>
  </w:style>
  <w:style w:type="paragraph" w:customStyle="1" w:styleId="130953120544485C8D9B920F998B4D7E4">
    <w:name w:val="130953120544485C8D9B920F998B4D7E4"/>
    <w:rsid w:val="00503E0D"/>
    <w:rPr>
      <w:rFonts w:ascii="Arial" w:eastAsiaTheme="minorHAnsi" w:hAnsi="Arial"/>
      <w:sz w:val="24"/>
      <w:lang w:eastAsia="en-US"/>
    </w:rPr>
  </w:style>
  <w:style w:type="paragraph" w:customStyle="1" w:styleId="0A2B5D60567342029C65DD3FF6A31C534">
    <w:name w:val="0A2B5D60567342029C65DD3FF6A31C534"/>
    <w:rsid w:val="00503E0D"/>
    <w:rPr>
      <w:rFonts w:ascii="Arial" w:eastAsiaTheme="minorHAnsi" w:hAnsi="Arial"/>
      <w:sz w:val="24"/>
      <w:lang w:eastAsia="en-US"/>
    </w:rPr>
  </w:style>
  <w:style w:type="paragraph" w:customStyle="1" w:styleId="C4631880F0CE4531994D76E3BEE26BDD4">
    <w:name w:val="C4631880F0CE4531994D76E3BEE26BDD4"/>
    <w:rsid w:val="00503E0D"/>
    <w:rPr>
      <w:rFonts w:ascii="Arial" w:eastAsiaTheme="minorHAnsi" w:hAnsi="Arial"/>
      <w:sz w:val="24"/>
      <w:lang w:eastAsia="en-US"/>
    </w:rPr>
  </w:style>
  <w:style w:type="paragraph" w:customStyle="1" w:styleId="FF0C09B9E24A4ED484FAB61D54BD297B4">
    <w:name w:val="FF0C09B9E24A4ED484FAB61D54BD297B4"/>
    <w:rsid w:val="00503E0D"/>
    <w:rPr>
      <w:rFonts w:ascii="Arial" w:eastAsiaTheme="minorHAnsi" w:hAnsi="Arial"/>
      <w:sz w:val="24"/>
      <w:lang w:eastAsia="en-US"/>
    </w:rPr>
  </w:style>
  <w:style w:type="paragraph" w:customStyle="1" w:styleId="D29349CAB8564B8C9A7E29744D8D55764">
    <w:name w:val="D29349CAB8564B8C9A7E29744D8D55764"/>
    <w:rsid w:val="00503E0D"/>
    <w:rPr>
      <w:rFonts w:ascii="Arial" w:eastAsiaTheme="minorHAnsi" w:hAnsi="Arial"/>
      <w:sz w:val="24"/>
      <w:lang w:eastAsia="en-US"/>
    </w:rPr>
  </w:style>
  <w:style w:type="paragraph" w:customStyle="1" w:styleId="EDA5D2FA292842FAA42584007E95833B3">
    <w:name w:val="EDA5D2FA292842FAA42584007E95833B3"/>
    <w:rsid w:val="00503E0D"/>
    <w:rPr>
      <w:rFonts w:ascii="Arial" w:eastAsiaTheme="minorHAnsi" w:hAnsi="Arial"/>
      <w:sz w:val="24"/>
      <w:lang w:eastAsia="en-US"/>
    </w:rPr>
  </w:style>
  <w:style w:type="paragraph" w:customStyle="1" w:styleId="93357CB956534A93AE86B9BFE1DFA1C03">
    <w:name w:val="93357CB956534A93AE86B9BFE1DFA1C03"/>
    <w:rsid w:val="00503E0D"/>
    <w:rPr>
      <w:rFonts w:ascii="Arial" w:eastAsiaTheme="minorHAnsi" w:hAnsi="Arial"/>
      <w:sz w:val="24"/>
      <w:lang w:eastAsia="en-US"/>
    </w:rPr>
  </w:style>
  <w:style w:type="paragraph" w:customStyle="1" w:styleId="CA54A4FB27694235BFD7CE52A719823B3">
    <w:name w:val="CA54A4FB27694235BFD7CE52A719823B3"/>
    <w:rsid w:val="00503E0D"/>
    <w:rPr>
      <w:rFonts w:ascii="Arial" w:eastAsiaTheme="minorHAnsi" w:hAnsi="Arial"/>
      <w:sz w:val="24"/>
      <w:lang w:eastAsia="en-US"/>
    </w:rPr>
  </w:style>
  <w:style w:type="paragraph" w:customStyle="1" w:styleId="A9399E082AA0443B998822789F739F6C3">
    <w:name w:val="A9399E082AA0443B998822789F739F6C3"/>
    <w:rsid w:val="00503E0D"/>
    <w:pPr>
      <w:spacing w:after="0"/>
    </w:pPr>
    <w:rPr>
      <w:rFonts w:ascii="Arial" w:eastAsiaTheme="minorHAnsi" w:hAnsi="Arial"/>
      <w:b/>
      <w:color w:val="000000" w:themeColor="text1"/>
      <w:sz w:val="24"/>
      <w:lang w:eastAsia="en-US"/>
    </w:rPr>
  </w:style>
  <w:style w:type="paragraph" w:customStyle="1" w:styleId="EEB6A64FD99C488E868C9075F5FAF2233">
    <w:name w:val="EEB6A64FD99C488E868C9075F5FAF2233"/>
    <w:rsid w:val="00503E0D"/>
    <w:rPr>
      <w:rFonts w:ascii="Arial" w:eastAsiaTheme="minorHAnsi" w:hAnsi="Arial"/>
      <w:sz w:val="24"/>
      <w:lang w:eastAsia="en-US"/>
    </w:rPr>
  </w:style>
  <w:style w:type="paragraph" w:customStyle="1" w:styleId="F40A8A0ACDEA403D8409787410F47A903">
    <w:name w:val="F40A8A0ACDEA403D8409787410F47A903"/>
    <w:rsid w:val="00503E0D"/>
    <w:pPr>
      <w:spacing w:after="0"/>
    </w:pPr>
    <w:rPr>
      <w:rFonts w:ascii="Arial" w:eastAsiaTheme="minorHAnsi" w:hAnsi="Arial"/>
      <w:b/>
      <w:color w:val="000000" w:themeColor="text1"/>
      <w:sz w:val="24"/>
      <w:lang w:eastAsia="en-US"/>
    </w:rPr>
  </w:style>
  <w:style w:type="paragraph" w:customStyle="1" w:styleId="07892907A6F947C5930EFCCDD42D8AF73">
    <w:name w:val="07892907A6F947C5930EFCCDD42D8AF73"/>
    <w:rsid w:val="00503E0D"/>
    <w:rPr>
      <w:rFonts w:ascii="Arial" w:eastAsiaTheme="minorHAnsi" w:hAnsi="Arial"/>
      <w:sz w:val="24"/>
      <w:lang w:eastAsia="en-US"/>
    </w:rPr>
  </w:style>
  <w:style w:type="paragraph" w:customStyle="1" w:styleId="13D99BEF66CF4754B48C4311277A68E03">
    <w:name w:val="13D99BEF66CF4754B48C4311277A68E03"/>
    <w:rsid w:val="00503E0D"/>
    <w:pPr>
      <w:spacing w:after="0"/>
    </w:pPr>
    <w:rPr>
      <w:rFonts w:ascii="Arial" w:eastAsiaTheme="minorHAnsi" w:hAnsi="Arial"/>
      <w:b/>
      <w:color w:val="000000" w:themeColor="text1"/>
      <w:sz w:val="24"/>
      <w:lang w:eastAsia="en-US"/>
    </w:rPr>
  </w:style>
  <w:style w:type="paragraph" w:customStyle="1" w:styleId="7FB0E188AB624A90AC00124114B9605D3">
    <w:name w:val="7FB0E188AB624A90AC00124114B9605D3"/>
    <w:rsid w:val="00503E0D"/>
    <w:rPr>
      <w:rFonts w:ascii="Arial" w:eastAsiaTheme="minorHAnsi" w:hAnsi="Arial"/>
      <w:sz w:val="24"/>
      <w:lang w:eastAsia="en-US"/>
    </w:rPr>
  </w:style>
  <w:style w:type="paragraph" w:customStyle="1" w:styleId="D6C1D9397B2C4F4CA52D5D6C5717C3A73">
    <w:name w:val="D6C1D9397B2C4F4CA52D5D6C5717C3A73"/>
    <w:rsid w:val="00503E0D"/>
    <w:pPr>
      <w:spacing w:after="0"/>
    </w:pPr>
    <w:rPr>
      <w:rFonts w:ascii="Arial" w:eastAsiaTheme="minorHAnsi" w:hAnsi="Arial"/>
      <w:b/>
      <w:color w:val="000000" w:themeColor="text1"/>
      <w:sz w:val="24"/>
      <w:lang w:eastAsia="en-US"/>
    </w:rPr>
  </w:style>
  <w:style w:type="paragraph" w:customStyle="1" w:styleId="EB02AEC52227486F9B9ACB24C85A36913">
    <w:name w:val="EB02AEC52227486F9B9ACB24C85A36913"/>
    <w:rsid w:val="00503E0D"/>
    <w:rPr>
      <w:rFonts w:ascii="Arial" w:eastAsiaTheme="minorHAnsi" w:hAnsi="Arial"/>
      <w:sz w:val="24"/>
      <w:lang w:eastAsia="en-US"/>
    </w:rPr>
  </w:style>
  <w:style w:type="paragraph" w:customStyle="1" w:styleId="9AB15C92056E4B91B2A3AF23026C5F213">
    <w:name w:val="9AB15C92056E4B91B2A3AF23026C5F213"/>
    <w:rsid w:val="00503E0D"/>
    <w:rPr>
      <w:rFonts w:ascii="Arial" w:eastAsiaTheme="minorHAnsi" w:hAnsi="Arial"/>
      <w:sz w:val="24"/>
      <w:lang w:eastAsia="en-US"/>
    </w:rPr>
  </w:style>
  <w:style w:type="paragraph" w:customStyle="1" w:styleId="E8ECAA70CE3544CB803A9F2AA96858573">
    <w:name w:val="E8ECAA70CE3544CB803A9F2AA96858573"/>
    <w:rsid w:val="00503E0D"/>
    <w:rPr>
      <w:rFonts w:ascii="Arial" w:eastAsiaTheme="minorHAnsi" w:hAnsi="Arial"/>
      <w:sz w:val="24"/>
      <w:lang w:eastAsia="en-US"/>
    </w:rPr>
  </w:style>
  <w:style w:type="paragraph" w:customStyle="1" w:styleId="4F7CBEF371A643D09E26F46F8CEA551F3">
    <w:name w:val="4F7CBEF371A643D09E26F46F8CEA551F3"/>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0">
    <w:name w:val="74AD6E3792E14D688C92BDA716D91B8230"/>
    <w:rsid w:val="00503E0D"/>
    <w:pPr>
      <w:spacing w:after="0"/>
    </w:pPr>
    <w:rPr>
      <w:rFonts w:ascii="Arial" w:eastAsiaTheme="minorHAnsi" w:hAnsi="Arial"/>
      <w:b/>
      <w:color w:val="000000" w:themeColor="text1"/>
      <w:sz w:val="24"/>
      <w:lang w:eastAsia="en-US"/>
    </w:rPr>
  </w:style>
  <w:style w:type="paragraph" w:customStyle="1" w:styleId="43564265EA3C4164A9C09243F9E4352E30">
    <w:name w:val="43564265EA3C4164A9C09243F9E4352E30"/>
    <w:rsid w:val="00503E0D"/>
    <w:rPr>
      <w:rFonts w:ascii="Arial" w:eastAsiaTheme="minorHAnsi" w:hAnsi="Arial"/>
      <w:sz w:val="24"/>
      <w:lang w:eastAsia="en-US"/>
    </w:rPr>
  </w:style>
  <w:style w:type="paragraph" w:customStyle="1" w:styleId="81B2AAD4A00C48A382D5DB0F393CB9B54">
    <w:name w:val="81B2AAD4A00C48A382D5DB0F393CB9B54"/>
    <w:rsid w:val="00503E0D"/>
    <w:pPr>
      <w:spacing w:after="0"/>
    </w:pPr>
    <w:rPr>
      <w:rFonts w:ascii="Arial" w:eastAsiaTheme="minorHAnsi" w:hAnsi="Arial"/>
      <w:b/>
      <w:color w:val="000000" w:themeColor="text1"/>
      <w:sz w:val="24"/>
      <w:lang w:eastAsia="en-US"/>
    </w:rPr>
  </w:style>
  <w:style w:type="paragraph" w:customStyle="1" w:styleId="31B458956ED34D08AE8B5C55A00FCF044">
    <w:name w:val="31B458956ED34D08AE8B5C55A00FCF044"/>
    <w:rsid w:val="00503E0D"/>
    <w:pPr>
      <w:spacing w:after="0"/>
    </w:pPr>
    <w:rPr>
      <w:rFonts w:ascii="Arial" w:eastAsiaTheme="minorHAnsi" w:hAnsi="Arial"/>
      <w:b/>
      <w:color w:val="000000" w:themeColor="text1"/>
      <w:sz w:val="24"/>
      <w:lang w:eastAsia="en-US"/>
    </w:rPr>
  </w:style>
  <w:style w:type="paragraph" w:customStyle="1" w:styleId="E0858FBC32DA42E9B316D34171F2B2B54">
    <w:name w:val="E0858FBC32DA42E9B316D34171F2B2B54"/>
    <w:rsid w:val="00503E0D"/>
    <w:pPr>
      <w:spacing w:after="0"/>
    </w:pPr>
    <w:rPr>
      <w:rFonts w:ascii="Arial" w:eastAsiaTheme="minorHAnsi" w:hAnsi="Arial"/>
      <w:b/>
      <w:color w:val="000000" w:themeColor="text1"/>
      <w:sz w:val="24"/>
      <w:lang w:eastAsia="en-US"/>
    </w:rPr>
  </w:style>
  <w:style w:type="paragraph" w:customStyle="1" w:styleId="51ACBF309EAE43FDB9B2B0AFAC43632C4">
    <w:name w:val="51ACBF309EAE43FDB9B2B0AFAC43632C4"/>
    <w:rsid w:val="00503E0D"/>
    <w:pPr>
      <w:spacing w:after="0"/>
    </w:pPr>
    <w:rPr>
      <w:rFonts w:ascii="Arial" w:eastAsiaTheme="minorHAnsi" w:hAnsi="Arial"/>
      <w:b/>
      <w:color w:val="000000" w:themeColor="text1"/>
      <w:sz w:val="24"/>
      <w:lang w:eastAsia="en-US"/>
    </w:rPr>
  </w:style>
  <w:style w:type="paragraph" w:customStyle="1" w:styleId="4BB4D010090F491A97FF3E8B2441CE8A4">
    <w:name w:val="4BB4D010090F491A97FF3E8B2441CE8A4"/>
    <w:rsid w:val="00503E0D"/>
    <w:pPr>
      <w:spacing w:after="0"/>
    </w:pPr>
    <w:rPr>
      <w:rFonts w:ascii="Arial" w:eastAsiaTheme="minorHAnsi" w:hAnsi="Arial"/>
      <w:b/>
      <w:color w:val="000000" w:themeColor="text1"/>
      <w:sz w:val="24"/>
      <w:lang w:eastAsia="en-US"/>
    </w:rPr>
  </w:style>
  <w:style w:type="paragraph" w:customStyle="1" w:styleId="2B565187B9294267944FCD3A6690EE051">
    <w:name w:val="2B565187B9294267944FCD3A6690EE051"/>
    <w:rsid w:val="00503E0D"/>
    <w:pPr>
      <w:spacing w:after="0"/>
    </w:pPr>
    <w:rPr>
      <w:rFonts w:ascii="Arial" w:eastAsiaTheme="minorHAnsi" w:hAnsi="Arial"/>
      <w:b/>
      <w:color w:val="000000" w:themeColor="text1"/>
      <w:sz w:val="24"/>
      <w:lang w:eastAsia="en-US"/>
    </w:rPr>
  </w:style>
  <w:style w:type="paragraph" w:customStyle="1" w:styleId="B7B6A9DA9E1647C1A6950FE791563ABE4">
    <w:name w:val="B7B6A9DA9E1647C1A6950FE791563ABE4"/>
    <w:rsid w:val="00503E0D"/>
    <w:rPr>
      <w:rFonts w:ascii="Arial" w:eastAsiaTheme="minorHAnsi" w:hAnsi="Arial"/>
      <w:sz w:val="24"/>
      <w:lang w:eastAsia="en-US"/>
    </w:rPr>
  </w:style>
  <w:style w:type="paragraph" w:customStyle="1" w:styleId="C6A0B4A8DD6F4A5A90006B02DCDB8C5564">
    <w:name w:val="C6A0B4A8DD6F4A5A90006B02DCDB8C5564"/>
    <w:rsid w:val="00503E0D"/>
    <w:rPr>
      <w:rFonts w:ascii="Arial" w:eastAsiaTheme="minorHAnsi" w:hAnsi="Arial"/>
      <w:sz w:val="24"/>
      <w:lang w:eastAsia="en-US"/>
    </w:rPr>
  </w:style>
  <w:style w:type="paragraph" w:customStyle="1" w:styleId="628D1D54DE1A4872AC660A4B53515A0264">
    <w:name w:val="628D1D54DE1A4872AC660A4B53515A0264"/>
    <w:rsid w:val="00503E0D"/>
    <w:rPr>
      <w:rFonts w:ascii="Arial" w:eastAsiaTheme="minorHAnsi" w:hAnsi="Arial"/>
      <w:sz w:val="24"/>
      <w:lang w:eastAsia="en-US"/>
    </w:rPr>
  </w:style>
  <w:style w:type="paragraph" w:customStyle="1" w:styleId="32ED938C7EB24CDCBF6836BD375621FC64">
    <w:name w:val="32ED938C7EB24CDCBF6836BD375621FC64"/>
    <w:rsid w:val="00503E0D"/>
    <w:rPr>
      <w:rFonts w:ascii="Arial" w:eastAsiaTheme="minorHAnsi" w:hAnsi="Arial"/>
      <w:sz w:val="24"/>
      <w:lang w:eastAsia="en-US"/>
    </w:rPr>
  </w:style>
  <w:style w:type="paragraph" w:customStyle="1" w:styleId="7FDE970EA94A437180C1BFC76C7FA78064">
    <w:name w:val="7FDE970EA94A437180C1BFC76C7FA78064"/>
    <w:rsid w:val="00503E0D"/>
    <w:rPr>
      <w:rFonts w:ascii="Arial" w:eastAsiaTheme="minorHAnsi" w:hAnsi="Arial"/>
      <w:sz w:val="24"/>
      <w:lang w:eastAsia="en-US"/>
    </w:rPr>
  </w:style>
  <w:style w:type="paragraph" w:customStyle="1" w:styleId="D17BB891454A402DA4863A2CA3E472E564">
    <w:name w:val="D17BB891454A402DA4863A2CA3E472E564"/>
    <w:rsid w:val="00503E0D"/>
    <w:rPr>
      <w:rFonts w:ascii="Arial" w:eastAsiaTheme="minorHAnsi" w:hAnsi="Arial"/>
      <w:sz w:val="24"/>
      <w:lang w:eastAsia="en-US"/>
    </w:rPr>
  </w:style>
  <w:style w:type="paragraph" w:customStyle="1" w:styleId="1A292920EFE14BEA825F9CC7FCEA0DD74">
    <w:name w:val="1A292920EFE14BEA825F9CC7FCEA0DD74"/>
    <w:rsid w:val="00503E0D"/>
    <w:pPr>
      <w:spacing w:after="0"/>
    </w:pPr>
    <w:rPr>
      <w:rFonts w:ascii="Arial" w:eastAsiaTheme="minorHAnsi" w:hAnsi="Arial"/>
      <w:b/>
      <w:color w:val="000000" w:themeColor="text1"/>
      <w:sz w:val="24"/>
      <w:lang w:eastAsia="en-US"/>
    </w:rPr>
  </w:style>
  <w:style w:type="paragraph" w:customStyle="1" w:styleId="057D023C4E3C465F89B1EBF1A18709B14">
    <w:name w:val="057D023C4E3C465F89B1EBF1A18709B14"/>
    <w:rsid w:val="00503E0D"/>
    <w:pPr>
      <w:spacing w:after="0"/>
    </w:pPr>
    <w:rPr>
      <w:rFonts w:ascii="Arial" w:eastAsiaTheme="minorHAnsi" w:hAnsi="Arial"/>
      <w:b/>
      <w:color w:val="000000" w:themeColor="text1"/>
      <w:sz w:val="24"/>
      <w:lang w:eastAsia="en-US"/>
    </w:rPr>
  </w:style>
  <w:style w:type="paragraph" w:customStyle="1" w:styleId="65B901B55617414B868A832C324928D94">
    <w:name w:val="65B901B55617414B868A832C324928D94"/>
    <w:rsid w:val="00503E0D"/>
    <w:pPr>
      <w:spacing w:after="0"/>
    </w:pPr>
    <w:rPr>
      <w:rFonts w:ascii="Arial" w:eastAsiaTheme="minorHAnsi" w:hAnsi="Arial"/>
      <w:b/>
      <w:color w:val="000000" w:themeColor="text1"/>
      <w:sz w:val="24"/>
      <w:lang w:eastAsia="en-US"/>
    </w:rPr>
  </w:style>
  <w:style w:type="paragraph" w:customStyle="1" w:styleId="AA3C5942F6B64E52AA89A73522FAEF574">
    <w:name w:val="AA3C5942F6B64E52AA89A73522FAEF574"/>
    <w:rsid w:val="00503E0D"/>
    <w:pPr>
      <w:spacing w:after="0"/>
    </w:pPr>
    <w:rPr>
      <w:rFonts w:ascii="Arial" w:eastAsiaTheme="minorHAnsi" w:hAnsi="Arial"/>
      <w:b/>
      <w:color w:val="000000" w:themeColor="text1"/>
      <w:sz w:val="24"/>
      <w:lang w:eastAsia="en-US"/>
    </w:rPr>
  </w:style>
  <w:style w:type="paragraph" w:customStyle="1" w:styleId="40961627E2274C90A8DBF0352AF304FA4">
    <w:name w:val="40961627E2274C90A8DBF0352AF304FA4"/>
    <w:rsid w:val="00503E0D"/>
    <w:pPr>
      <w:spacing w:after="0"/>
    </w:pPr>
    <w:rPr>
      <w:rFonts w:ascii="Arial" w:eastAsiaTheme="minorHAnsi" w:hAnsi="Arial"/>
      <w:b/>
      <w:color w:val="000000" w:themeColor="text1"/>
      <w:sz w:val="24"/>
      <w:lang w:eastAsia="en-US"/>
    </w:rPr>
  </w:style>
  <w:style w:type="paragraph" w:customStyle="1" w:styleId="2E10DBAEE53747B49C6492F9E78441A44">
    <w:name w:val="2E10DBAEE53747B49C6492F9E78441A44"/>
    <w:rsid w:val="00503E0D"/>
    <w:pPr>
      <w:spacing w:after="0"/>
    </w:pPr>
    <w:rPr>
      <w:rFonts w:ascii="Arial" w:eastAsiaTheme="minorHAnsi" w:hAnsi="Arial"/>
      <w:b/>
      <w:color w:val="000000" w:themeColor="text1"/>
      <w:sz w:val="24"/>
      <w:lang w:eastAsia="en-US"/>
    </w:rPr>
  </w:style>
  <w:style w:type="paragraph" w:customStyle="1" w:styleId="4305F4DD513946CF8F8D4FF5DFCF956A4">
    <w:name w:val="4305F4DD513946CF8F8D4FF5DFCF956A4"/>
    <w:rsid w:val="00503E0D"/>
    <w:pPr>
      <w:spacing w:after="0"/>
    </w:pPr>
    <w:rPr>
      <w:rFonts w:ascii="Arial" w:eastAsiaTheme="minorHAnsi" w:hAnsi="Arial"/>
      <w:b/>
      <w:color w:val="000000" w:themeColor="text1"/>
      <w:sz w:val="24"/>
      <w:lang w:eastAsia="en-US"/>
    </w:rPr>
  </w:style>
  <w:style w:type="paragraph" w:customStyle="1" w:styleId="6B9B81113FEC4C4BA06898A90AF364BB4">
    <w:name w:val="6B9B81113FEC4C4BA06898A90AF364BB4"/>
    <w:rsid w:val="00503E0D"/>
    <w:pPr>
      <w:spacing w:after="0"/>
    </w:pPr>
    <w:rPr>
      <w:rFonts w:ascii="Arial" w:eastAsiaTheme="minorHAnsi" w:hAnsi="Arial"/>
      <w:b/>
      <w:color w:val="000000" w:themeColor="text1"/>
      <w:sz w:val="24"/>
      <w:lang w:eastAsia="en-US"/>
    </w:rPr>
  </w:style>
  <w:style w:type="paragraph" w:customStyle="1" w:styleId="C00CD879ED20455FA3AE581A66D2CEEC4">
    <w:name w:val="C00CD879ED20455FA3AE581A66D2CEEC4"/>
    <w:rsid w:val="00503E0D"/>
    <w:pPr>
      <w:spacing w:after="0"/>
    </w:pPr>
    <w:rPr>
      <w:rFonts w:ascii="Arial" w:eastAsiaTheme="minorHAnsi" w:hAnsi="Arial"/>
      <w:b/>
      <w:color w:val="000000" w:themeColor="text1"/>
      <w:sz w:val="24"/>
      <w:lang w:eastAsia="en-US"/>
    </w:rPr>
  </w:style>
  <w:style w:type="paragraph" w:customStyle="1" w:styleId="BC06F1BDCF72481B9C221EDFA60514434">
    <w:name w:val="BC06F1BDCF72481B9C221EDFA60514434"/>
    <w:rsid w:val="00503E0D"/>
    <w:pPr>
      <w:spacing w:after="0"/>
    </w:pPr>
    <w:rPr>
      <w:rFonts w:ascii="Arial" w:eastAsiaTheme="minorHAnsi" w:hAnsi="Arial"/>
      <w:b/>
      <w:color w:val="000000" w:themeColor="text1"/>
      <w:sz w:val="24"/>
      <w:lang w:eastAsia="en-US"/>
    </w:rPr>
  </w:style>
  <w:style w:type="paragraph" w:customStyle="1" w:styleId="E629F1F2AF0C4FC7A3B16899FC060E482">
    <w:name w:val="E629F1F2AF0C4FC7A3B16899FC060E482"/>
    <w:rsid w:val="00503E0D"/>
    <w:rPr>
      <w:rFonts w:ascii="Arial" w:eastAsiaTheme="minorHAnsi" w:hAnsi="Arial"/>
      <w:sz w:val="24"/>
      <w:lang w:eastAsia="en-US"/>
    </w:rPr>
  </w:style>
  <w:style w:type="paragraph" w:customStyle="1" w:styleId="F092660F776F4AC1B4F311B2110A6E052">
    <w:name w:val="F092660F776F4AC1B4F311B2110A6E052"/>
    <w:rsid w:val="00503E0D"/>
    <w:rPr>
      <w:rFonts w:ascii="Arial" w:eastAsiaTheme="minorHAnsi" w:hAnsi="Arial"/>
      <w:sz w:val="24"/>
      <w:lang w:eastAsia="en-US"/>
    </w:rPr>
  </w:style>
  <w:style w:type="paragraph" w:customStyle="1" w:styleId="D859C8D00DC74E8E9FB13B93DCD27CB51">
    <w:name w:val="D859C8D00DC74E8E9FB13B93DCD27CB51"/>
    <w:rsid w:val="00503E0D"/>
    <w:rPr>
      <w:rFonts w:ascii="Arial" w:eastAsiaTheme="minorHAnsi" w:hAnsi="Arial"/>
      <w:sz w:val="24"/>
      <w:lang w:eastAsia="en-US"/>
    </w:rPr>
  </w:style>
  <w:style w:type="paragraph" w:customStyle="1" w:styleId="2379037087AF43F99A0230186E3AD96B1">
    <w:name w:val="2379037087AF43F99A0230186E3AD96B1"/>
    <w:rsid w:val="00503E0D"/>
    <w:rPr>
      <w:rFonts w:ascii="Arial" w:eastAsiaTheme="minorHAnsi" w:hAnsi="Arial"/>
      <w:sz w:val="24"/>
      <w:lang w:eastAsia="en-US"/>
    </w:rPr>
  </w:style>
  <w:style w:type="paragraph" w:customStyle="1" w:styleId="D08BC0E69D1E456194574D550C915FB21">
    <w:name w:val="D08BC0E69D1E456194574D550C915FB21"/>
    <w:rsid w:val="00503E0D"/>
    <w:rPr>
      <w:rFonts w:ascii="Arial" w:eastAsiaTheme="minorHAnsi" w:hAnsi="Arial"/>
      <w:sz w:val="24"/>
      <w:lang w:eastAsia="en-US"/>
    </w:rPr>
  </w:style>
  <w:style w:type="paragraph" w:customStyle="1" w:styleId="1A347FD7DA55464E812A9651698F63311">
    <w:name w:val="1A347FD7DA55464E812A9651698F63311"/>
    <w:rsid w:val="00503E0D"/>
    <w:rPr>
      <w:rFonts w:ascii="Arial" w:eastAsiaTheme="minorHAnsi" w:hAnsi="Arial"/>
      <w:sz w:val="24"/>
      <w:lang w:eastAsia="en-US"/>
    </w:rPr>
  </w:style>
  <w:style w:type="paragraph" w:customStyle="1" w:styleId="31A709388032401BA56B079014C7859C1">
    <w:name w:val="31A709388032401BA56B079014C7859C1"/>
    <w:rsid w:val="00503E0D"/>
    <w:rPr>
      <w:rFonts w:ascii="Arial" w:eastAsiaTheme="minorHAnsi" w:hAnsi="Arial"/>
      <w:sz w:val="24"/>
      <w:lang w:eastAsia="en-US"/>
    </w:rPr>
  </w:style>
  <w:style w:type="paragraph" w:customStyle="1" w:styleId="FB89BEB099844C87AF56A42F268357491">
    <w:name w:val="FB89BEB099844C87AF56A42F268357491"/>
    <w:rsid w:val="00503E0D"/>
    <w:rPr>
      <w:rFonts w:ascii="Arial" w:eastAsiaTheme="minorHAnsi" w:hAnsi="Arial"/>
      <w:sz w:val="24"/>
      <w:lang w:eastAsia="en-US"/>
    </w:rPr>
  </w:style>
  <w:style w:type="paragraph" w:customStyle="1" w:styleId="6AED71E39B42458FB2B2810A672AAF1A5">
    <w:name w:val="6AED71E39B42458FB2B2810A672AAF1A5"/>
    <w:rsid w:val="00503E0D"/>
    <w:pPr>
      <w:spacing w:after="0"/>
    </w:pPr>
    <w:rPr>
      <w:rFonts w:ascii="Arial" w:eastAsiaTheme="minorHAnsi" w:hAnsi="Arial"/>
      <w:b/>
      <w:color w:val="000000" w:themeColor="text1"/>
      <w:sz w:val="24"/>
      <w:lang w:eastAsia="en-US"/>
    </w:rPr>
  </w:style>
  <w:style w:type="paragraph" w:customStyle="1" w:styleId="C91C9592CDF34F7BB9AD1B00DF0064815">
    <w:name w:val="C91C9592CDF34F7BB9AD1B00DF0064815"/>
    <w:rsid w:val="00503E0D"/>
    <w:rPr>
      <w:rFonts w:ascii="Arial" w:eastAsiaTheme="minorHAnsi" w:hAnsi="Arial"/>
      <w:sz w:val="24"/>
      <w:lang w:eastAsia="en-US"/>
    </w:rPr>
  </w:style>
  <w:style w:type="paragraph" w:customStyle="1" w:styleId="C6A2318F55034A44AACC6916BD7B66785">
    <w:name w:val="C6A2318F55034A44AACC6916BD7B66785"/>
    <w:rsid w:val="00503E0D"/>
    <w:pPr>
      <w:spacing w:after="0"/>
    </w:pPr>
    <w:rPr>
      <w:rFonts w:ascii="Arial" w:eastAsiaTheme="minorHAnsi" w:hAnsi="Arial"/>
      <w:b/>
      <w:color w:val="000000" w:themeColor="text1"/>
      <w:sz w:val="24"/>
      <w:lang w:eastAsia="en-US"/>
    </w:rPr>
  </w:style>
  <w:style w:type="paragraph" w:customStyle="1" w:styleId="F6E8B8CCC5B64C0AA1AD1C2F67A4D54F5">
    <w:name w:val="F6E8B8CCC5B64C0AA1AD1C2F67A4D54F5"/>
    <w:rsid w:val="00503E0D"/>
    <w:rPr>
      <w:rFonts w:ascii="Arial" w:eastAsiaTheme="minorHAnsi" w:hAnsi="Arial"/>
      <w:sz w:val="24"/>
      <w:lang w:eastAsia="en-US"/>
    </w:rPr>
  </w:style>
  <w:style w:type="paragraph" w:customStyle="1" w:styleId="C20BF2FF2B6C47AE923A53DCCDAE01B45">
    <w:name w:val="C20BF2FF2B6C47AE923A53DCCDAE01B45"/>
    <w:rsid w:val="00503E0D"/>
    <w:rPr>
      <w:rFonts w:ascii="Arial" w:eastAsiaTheme="minorHAnsi" w:hAnsi="Arial"/>
      <w:sz w:val="24"/>
      <w:lang w:eastAsia="en-US"/>
    </w:rPr>
  </w:style>
  <w:style w:type="paragraph" w:customStyle="1" w:styleId="E3A7D4662EE049B4AAFF1A553B09F0265">
    <w:name w:val="E3A7D4662EE049B4AAFF1A553B09F0265"/>
    <w:rsid w:val="00503E0D"/>
    <w:rPr>
      <w:rFonts w:ascii="Arial" w:eastAsiaTheme="minorHAnsi" w:hAnsi="Arial"/>
      <w:sz w:val="24"/>
      <w:lang w:eastAsia="en-US"/>
    </w:rPr>
  </w:style>
  <w:style w:type="paragraph" w:customStyle="1" w:styleId="39F11AB764884030B1F064A88E186E9E5">
    <w:name w:val="39F11AB764884030B1F064A88E186E9E5"/>
    <w:rsid w:val="00503E0D"/>
    <w:rPr>
      <w:rFonts w:ascii="Arial" w:eastAsiaTheme="minorHAnsi" w:hAnsi="Arial"/>
      <w:sz w:val="24"/>
      <w:lang w:eastAsia="en-US"/>
    </w:rPr>
  </w:style>
  <w:style w:type="paragraph" w:customStyle="1" w:styleId="1A999F21B376490AB8D575907CE59E7B5">
    <w:name w:val="1A999F21B376490AB8D575907CE59E7B5"/>
    <w:rsid w:val="00503E0D"/>
    <w:rPr>
      <w:rFonts w:ascii="Arial" w:eastAsiaTheme="minorHAnsi" w:hAnsi="Arial"/>
      <w:sz w:val="24"/>
      <w:lang w:eastAsia="en-US"/>
    </w:rPr>
  </w:style>
  <w:style w:type="paragraph" w:customStyle="1" w:styleId="8EAEA33C31644D28A4306484094DAF295">
    <w:name w:val="8EAEA33C31644D28A4306484094DAF295"/>
    <w:rsid w:val="00503E0D"/>
    <w:rPr>
      <w:rFonts w:ascii="Arial" w:eastAsiaTheme="minorHAnsi" w:hAnsi="Arial"/>
      <w:sz w:val="24"/>
      <w:lang w:eastAsia="en-US"/>
    </w:rPr>
  </w:style>
  <w:style w:type="paragraph" w:customStyle="1" w:styleId="7E8EC04E88984B5584976201F27799215">
    <w:name w:val="7E8EC04E88984B5584976201F27799215"/>
    <w:rsid w:val="00503E0D"/>
    <w:rPr>
      <w:rFonts w:ascii="Arial" w:eastAsiaTheme="minorHAnsi" w:hAnsi="Arial"/>
      <w:sz w:val="24"/>
      <w:lang w:eastAsia="en-US"/>
    </w:rPr>
  </w:style>
  <w:style w:type="paragraph" w:customStyle="1" w:styleId="6020CC53C6D54DCC87E814609E1A1BF65">
    <w:name w:val="6020CC53C6D54DCC87E814609E1A1BF65"/>
    <w:rsid w:val="00503E0D"/>
    <w:rPr>
      <w:rFonts w:ascii="Arial" w:eastAsiaTheme="minorHAnsi" w:hAnsi="Arial"/>
      <w:sz w:val="24"/>
      <w:lang w:eastAsia="en-US"/>
    </w:rPr>
  </w:style>
  <w:style w:type="paragraph" w:customStyle="1" w:styleId="3BF5ED9F310143A5A8A9BCE7EBC5ACCD5">
    <w:name w:val="3BF5ED9F310143A5A8A9BCE7EBC5ACCD5"/>
    <w:rsid w:val="00503E0D"/>
    <w:rPr>
      <w:rFonts w:ascii="Arial" w:eastAsiaTheme="minorHAnsi" w:hAnsi="Arial"/>
      <w:sz w:val="24"/>
      <w:lang w:eastAsia="en-US"/>
    </w:rPr>
  </w:style>
  <w:style w:type="paragraph" w:customStyle="1" w:styleId="7C94BDCDB31448ED82EB637AE874BD6C5">
    <w:name w:val="7C94BDCDB31448ED82EB637AE874BD6C5"/>
    <w:rsid w:val="00503E0D"/>
    <w:rPr>
      <w:rFonts w:ascii="Arial" w:eastAsiaTheme="minorHAnsi" w:hAnsi="Arial"/>
      <w:sz w:val="24"/>
      <w:lang w:eastAsia="en-US"/>
    </w:rPr>
  </w:style>
  <w:style w:type="paragraph" w:customStyle="1" w:styleId="55D43482999F4BFBB2CE7322DEAFF8A65">
    <w:name w:val="55D43482999F4BFBB2CE7322DEAFF8A65"/>
    <w:rsid w:val="00503E0D"/>
    <w:rPr>
      <w:rFonts w:ascii="Arial" w:eastAsiaTheme="minorHAnsi" w:hAnsi="Arial"/>
      <w:sz w:val="24"/>
      <w:lang w:eastAsia="en-US"/>
    </w:rPr>
  </w:style>
  <w:style w:type="paragraph" w:customStyle="1" w:styleId="A7AFBE60B98C4BA3A821E8837C4D0A3B5">
    <w:name w:val="A7AFBE60B98C4BA3A821E8837C4D0A3B5"/>
    <w:rsid w:val="00503E0D"/>
    <w:rPr>
      <w:rFonts w:ascii="Arial" w:eastAsiaTheme="minorHAnsi" w:hAnsi="Arial"/>
      <w:sz w:val="24"/>
      <w:lang w:eastAsia="en-US"/>
    </w:rPr>
  </w:style>
  <w:style w:type="paragraph" w:customStyle="1" w:styleId="9AFDD60054FF45EFB3E31A0922E81FCE5">
    <w:name w:val="9AFDD60054FF45EFB3E31A0922E81FCE5"/>
    <w:rsid w:val="00503E0D"/>
    <w:rPr>
      <w:rFonts w:ascii="Arial" w:eastAsiaTheme="minorHAnsi" w:hAnsi="Arial"/>
      <w:sz w:val="24"/>
      <w:lang w:eastAsia="en-US"/>
    </w:rPr>
  </w:style>
  <w:style w:type="paragraph" w:customStyle="1" w:styleId="429C6AD6202545B98003FF9F0024D9885">
    <w:name w:val="429C6AD6202545B98003FF9F0024D9885"/>
    <w:rsid w:val="00503E0D"/>
    <w:rPr>
      <w:rFonts w:ascii="Arial" w:eastAsiaTheme="minorHAnsi" w:hAnsi="Arial"/>
      <w:sz w:val="24"/>
      <w:lang w:eastAsia="en-US"/>
    </w:rPr>
  </w:style>
  <w:style w:type="paragraph" w:customStyle="1" w:styleId="ABC86FE9068E44C8AA271DBBBD1A8B3B5">
    <w:name w:val="ABC86FE9068E44C8AA271DBBBD1A8B3B5"/>
    <w:rsid w:val="00503E0D"/>
    <w:rPr>
      <w:rFonts w:ascii="Arial" w:eastAsiaTheme="minorHAnsi" w:hAnsi="Arial"/>
      <w:sz w:val="24"/>
      <w:lang w:eastAsia="en-US"/>
    </w:rPr>
  </w:style>
  <w:style w:type="paragraph" w:customStyle="1" w:styleId="D9E4545A27BF4B9997FD0A747C350D6A5">
    <w:name w:val="D9E4545A27BF4B9997FD0A747C350D6A5"/>
    <w:rsid w:val="00503E0D"/>
    <w:rPr>
      <w:rFonts w:ascii="Arial" w:eastAsiaTheme="minorHAnsi" w:hAnsi="Arial"/>
      <w:sz w:val="24"/>
      <w:lang w:eastAsia="en-US"/>
    </w:rPr>
  </w:style>
  <w:style w:type="paragraph" w:customStyle="1" w:styleId="F4DA1893E5704D3285E6ACC7FB682C815">
    <w:name w:val="F4DA1893E5704D3285E6ACC7FB682C815"/>
    <w:rsid w:val="00503E0D"/>
    <w:rPr>
      <w:rFonts w:ascii="Arial" w:eastAsiaTheme="minorHAnsi" w:hAnsi="Arial"/>
      <w:sz w:val="24"/>
      <w:lang w:eastAsia="en-US"/>
    </w:rPr>
  </w:style>
  <w:style w:type="paragraph" w:customStyle="1" w:styleId="9B200F4E44774F2FBC68C76F2CAF47695">
    <w:name w:val="9B200F4E44774F2FBC68C76F2CAF47695"/>
    <w:rsid w:val="00503E0D"/>
    <w:rPr>
      <w:rFonts w:ascii="Arial" w:eastAsiaTheme="minorHAnsi" w:hAnsi="Arial"/>
      <w:sz w:val="24"/>
      <w:lang w:eastAsia="en-US"/>
    </w:rPr>
  </w:style>
  <w:style w:type="paragraph" w:customStyle="1" w:styleId="1FF65E2BF2CE46D0AD253E7E416EFDE75">
    <w:name w:val="1FF65E2BF2CE46D0AD253E7E416EFDE75"/>
    <w:rsid w:val="00503E0D"/>
    <w:rPr>
      <w:rFonts w:ascii="Arial" w:eastAsiaTheme="minorHAnsi" w:hAnsi="Arial"/>
      <w:sz w:val="24"/>
      <w:lang w:eastAsia="en-US"/>
    </w:rPr>
  </w:style>
  <w:style w:type="paragraph" w:customStyle="1" w:styleId="9CC0EA190DFE43C89BC747BE7BB49A625">
    <w:name w:val="9CC0EA190DFE43C89BC747BE7BB49A625"/>
    <w:rsid w:val="00503E0D"/>
    <w:rPr>
      <w:rFonts w:ascii="Arial" w:eastAsiaTheme="minorHAnsi" w:hAnsi="Arial"/>
      <w:sz w:val="24"/>
      <w:lang w:eastAsia="en-US"/>
    </w:rPr>
  </w:style>
  <w:style w:type="paragraph" w:customStyle="1" w:styleId="A598746A05BA40BC9049C80E78F5D9C05">
    <w:name w:val="A598746A05BA40BC9049C80E78F5D9C05"/>
    <w:rsid w:val="00503E0D"/>
    <w:rPr>
      <w:rFonts w:ascii="Arial" w:eastAsiaTheme="minorHAnsi" w:hAnsi="Arial"/>
      <w:sz w:val="24"/>
      <w:lang w:eastAsia="en-US"/>
    </w:rPr>
  </w:style>
  <w:style w:type="paragraph" w:customStyle="1" w:styleId="531CBCA6141E4C309DDA53BB7792DB255">
    <w:name w:val="531CBCA6141E4C309DDA53BB7792DB255"/>
    <w:rsid w:val="00503E0D"/>
    <w:rPr>
      <w:rFonts w:ascii="Arial" w:eastAsiaTheme="minorHAnsi" w:hAnsi="Arial"/>
      <w:sz w:val="24"/>
      <w:lang w:eastAsia="en-US"/>
    </w:rPr>
  </w:style>
  <w:style w:type="paragraph" w:customStyle="1" w:styleId="C7A428092E64425D9E1E25ACA54279EE5">
    <w:name w:val="C7A428092E64425D9E1E25ACA54279EE5"/>
    <w:rsid w:val="00503E0D"/>
    <w:rPr>
      <w:rFonts w:ascii="Arial" w:eastAsiaTheme="minorHAnsi" w:hAnsi="Arial"/>
      <w:sz w:val="24"/>
      <w:lang w:eastAsia="en-US"/>
    </w:rPr>
  </w:style>
  <w:style w:type="paragraph" w:customStyle="1" w:styleId="130953120544485C8D9B920F998B4D7E5">
    <w:name w:val="130953120544485C8D9B920F998B4D7E5"/>
    <w:rsid w:val="00503E0D"/>
    <w:rPr>
      <w:rFonts w:ascii="Arial" w:eastAsiaTheme="minorHAnsi" w:hAnsi="Arial"/>
      <w:sz w:val="24"/>
      <w:lang w:eastAsia="en-US"/>
    </w:rPr>
  </w:style>
  <w:style w:type="paragraph" w:customStyle="1" w:styleId="0A2B5D60567342029C65DD3FF6A31C535">
    <w:name w:val="0A2B5D60567342029C65DD3FF6A31C535"/>
    <w:rsid w:val="00503E0D"/>
    <w:rPr>
      <w:rFonts w:ascii="Arial" w:eastAsiaTheme="minorHAnsi" w:hAnsi="Arial"/>
      <w:sz w:val="24"/>
      <w:lang w:eastAsia="en-US"/>
    </w:rPr>
  </w:style>
  <w:style w:type="paragraph" w:customStyle="1" w:styleId="C4631880F0CE4531994D76E3BEE26BDD5">
    <w:name w:val="C4631880F0CE4531994D76E3BEE26BDD5"/>
    <w:rsid w:val="00503E0D"/>
    <w:rPr>
      <w:rFonts w:ascii="Arial" w:eastAsiaTheme="minorHAnsi" w:hAnsi="Arial"/>
      <w:sz w:val="24"/>
      <w:lang w:eastAsia="en-US"/>
    </w:rPr>
  </w:style>
  <w:style w:type="paragraph" w:customStyle="1" w:styleId="FF0C09B9E24A4ED484FAB61D54BD297B5">
    <w:name w:val="FF0C09B9E24A4ED484FAB61D54BD297B5"/>
    <w:rsid w:val="00503E0D"/>
    <w:rPr>
      <w:rFonts w:ascii="Arial" w:eastAsiaTheme="minorHAnsi" w:hAnsi="Arial"/>
      <w:sz w:val="24"/>
      <w:lang w:eastAsia="en-US"/>
    </w:rPr>
  </w:style>
  <w:style w:type="paragraph" w:customStyle="1" w:styleId="D29349CAB8564B8C9A7E29744D8D55765">
    <w:name w:val="D29349CAB8564B8C9A7E29744D8D55765"/>
    <w:rsid w:val="00503E0D"/>
    <w:rPr>
      <w:rFonts w:ascii="Arial" w:eastAsiaTheme="minorHAnsi" w:hAnsi="Arial"/>
      <w:sz w:val="24"/>
      <w:lang w:eastAsia="en-US"/>
    </w:rPr>
  </w:style>
  <w:style w:type="paragraph" w:customStyle="1" w:styleId="EDA5D2FA292842FAA42584007E95833B4">
    <w:name w:val="EDA5D2FA292842FAA42584007E95833B4"/>
    <w:rsid w:val="00503E0D"/>
    <w:rPr>
      <w:rFonts w:ascii="Arial" w:eastAsiaTheme="minorHAnsi" w:hAnsi="Arial"/>
      <w:sz w:val="24"/>
      <w:lang w:eastAsia="en-US"/>
    </w:rPr>
  </w:style>
  <w:style w:type="paragraph" w:customStyle="1" w:styleId="93357CB956534A93AE86B9BFE1DFA1C04">
    <w:name w:val="93357CB956534A93AE86B9BFE1DFA1C04"/>
    <w:rsid w:val="00503E0D"/>
    <w:rPr>
      <w:rFonts w:ascii="Arial" w:eastAsiaTheme="minorHAnsi" w:hAnsi="Arial"/>
      <w:sz w:val="24"/>
      <w:lang w:eastAsia="en-US"/>
    </w:rPr>
  </w:style>
  <w:style w:type="paragraph" w:customStyle="1" w:styleId="CA54A4FB27694235BFD7CE52A719823B4">
    <w:name w:val="CA54A4FB27694235BFD7CE52A719823B4"/>
    <w:rsid w:val="00503E0D"/>
    <w:rPr>
      <w:rFonts w:ascii="Arial" w:eastAsiaTheme="minorHAnsi" w:hAnsi="Arial"/>
      <w:sz w:val="24"/>
      <w:lang w:eastAsia="en-US"/>
    </w:rPr>
  </w:style>
  <w:style w:type="paragraph" w:customStyle="1" w:styleId="A9399E082AA0443B998822789F739F6C4">
    <w:name w:val="A9399E082AA0443B998822789F739F6C4"/>
    <w:rsid w:val="00503E0D"/>
    <w:pPr>
      <w:spacing w:after="0"/>
    </w:pPr>
    <w:rPr>
      <w:rFonts w:ascii="Arial" w:eastAsiaTheme="minorHAnsi" w:hAnsi="Arial"/>
      <w:b/>
      <w:color w:val="000000" w:themeColor="text1"/>
      <w:sz w:val="24"/>
      <w:lang w:eastAsia="en-US"/>
    </w:rPr>
  </w:style>
  <w:style w:type="paragraph" w:customStyle="1" w:styleId="EEB6A64FD99C488E868C9075F5FAF2234">
    <w:name w:val="EEB6A64FD99C488E868C9075F5FAF2234"/>
    <w:rsid w:val="00503E0D"/>
    <w:rPr>
      <w:rFonts w:ascii="Arial" w:eastAsiaTheme="minorHAnsi" w:hAnsi="Arial"/>
      <w:sz w:val="24"/>
      <w:lang w:eastAsia="en-US"/>
    </w:rPr>
  </w:style>
  <w:style w:type="paragraph" w:customStyle="1" w:styleId="F40A8A0ACDEA403D8409787410F47A904">
    <w:name w:val="F40A8A0ACDEA403D8409787410F47A904"/>
    <w:rsid w:val="00503E0D"/>
    <w:pPr>
      <w:spacing w:after="0"/>
    </w:pPr>
    <w:rPr>
      <w:rFonts w:ascii="Arial" w:eastAsiaTheme="minorHAnsi" w:hAnsi="Arial"/>
      <w:b/>
      <w:color w:val="000000" w:themeColor="text1"/>
      <w:sz w:val="24"/>
      <w:lang w:eastAsia="en-US"/>
    </w:rPr>
  </w:style>
  <w:style w:type="paragraph" w:customStyle="1" w:styleId="07892907A6F947C5930EFCCDD42D8AF74">
    <w:name w:val="07892907A6F947C5930EFCCDD42D8AF74"/>
    <w:rsid w:val="00503E0D"/>
    <w:rPr>
      <w:rFonts w:ascii="Arial" w:eastAsiaTheme="minorHAnsi" w:hAnsi="Arial"/>
      <w:sz w:val="24"/>
      <w:lang w:eastAsia="en-US"/>
    </w:rPr>
  </w:style>
  <w:style w:type="paragraph" w:customStyle="1" w:styleId="13D99BEF66CF4754B48C4311277A68E04">
    <w:name w:val="13D99BEF66CF4754B48C4311277A68E04"/>
    <w:rsid w:val="00503E0D"/>
    <w:pPr>
      <w:spacing w:after="0"/>
    </w:pPr>
    <w:rPr>
      <w:rFonts w:ascii="Arial" w:eastAsiaTheme="minorHAnsi" w:hAnsi="Arial"/>
      <w:b/>
      <w:color w:val="000000" w:themeColor="text1"/>
      <w:sz w:val="24"/>
      <w:lang w:eastAsia="en-US"/>
    </w:rPr>
  </w:style>
  <w:style w:type="paragraph" w:customStyle="1" w:styleId="7FB0E188AB624A90AC00124114B9605D4">
    <w:name w:val="7FB0E188AB624A90AC00124114B9605D4"/>
    <w:rsid w:val="00503E0D"/>
    <w:rPr>
      <w:rFonts w:ascii="Arial" w:eastAsiaTheme="minorHAnsi" w:hAnsi="Arial"/>
      <w:sz w:val="24"/>
      <w:lang w:eastAsia="en-US"/>
    </w:rPr>
  </w:style>
  <w:style w:type="paragraph" w:customStyle="1" w:styleId="D6C1D9397B2C4F4CA52D5D6C5717C3A74">
    <w:name w:val="D6C1D9397B2C4F4CA52D5D6C5717C3A74"/>
    <w:rsid w:val="00503E0D"/>
    <w:pPr>
      <w:spacing w:after="0"/>
    </w:pPr>
    <w:rPr>
      <w:rFonts w:ascii="Arial" w:eastAsiaTheme="minorHAnsi" w:hAnsi="Arial"/>
      <w:b/>
      <w:color w:val="000000" w:themeColor="text1"/>
      <w:sz w:val="24"/>
      <w:lang w:eastAsia="en-US"/>
    </w:rPr>
  </w:style>
  <w:style w:type="paragraph" w:customStyle="1" w:styleId="EB02AEC52227486F9B9ACB24C85A36914">
    <w:name w:val="EB02AEC52227486F9B9ACB24C85A36914"/>
    <w:rsid w:val="00503E0D"/>
    <w:rPr>
      <w:rFonts w:ascii="Arial" w:eastAsiaTheme="minorHAnsi" w:hAnsi="Arial"/>
      <w:sz w:val="24"/>
      <w:lang w:eastAsia="en-US"/>
    </w:rPr>
  </w:style>
  <w:style w:type="paragraph" w:customStyle="1" w:styleId="9AB15C92056E4B91B2A3AF23026C5F214">
    <w:name w:val="9AB15C92056E4B91B2A3AF23026C5F214"/>
    <w:rsid w:val="00503E0D"/>
    <w:rPr>
      <w:rFonts w:ascii="Arial" w:eastAsiaTheme="minorHAnsi" w:hAnsi="Arial"/>
      <w:sz w:val="24"/>
      <w:lang w:eastAsia="en-US"/>
    </w:rPr>
  </w:style>
  <w:style w:type="paragraph" w:customStyle="1" w:styleId="E8ECAA70CE3544CB803A9F2AA96858574">
    <w:name w:val="E8ECAA70CE3544CB803A9F2AA96858574"/>
    <w:rsid w:val="00503E0D"/>
    <w:rPr>
      <w:rFonts w:ascii="Arial" w:eastAsiaTheme="minorHAnsi" w:hAnsi="Arial"/>
      <w:sz w:val="24"/>
      <w:lang w:eastAsia="en-US"/>
    </w:rPr>
  </w:style>
  <w:style w:type="paragraph" w:customStyle="1" w:styleId="4F7CBEF371A643D09E26F46F8CEA551F4">
    <w:name w:val="4F7CBEF371A643D09E26F46F8CEA551F4"/>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1">
    <w:name w:val="74AD6E3792E14D688C92BDA716D91B8231"/>
    <w:rsid w:val="00503E0D"/>
    <w:pPr>
      <w:spacing w:after="0"/>
    </w:pPr>
    <w:rPr>
      <w:rFonts w:ascii="Arial" w:eastAsiaTheme="minorHAnsi" w:hAnsi="Arial"/>
      <w:b/>
      <w:color w:val="000000" w:themeColor="text1"/>
      <w:sz w:val="24"/>
      <w:lang w:eastAsia="en-US"/>
    </w:rPr>
  </w:style>
  <w:style w:type="paragraph" w:customStyle="1" w:styleId="43564265EA3C4164A9C09243F9E4352E31">
    <w:name w:val="43564265EA3C4164A9C09243F9E4352E31"/>
    <w:rsid w:val="00503E0D"/>
    <w:rPr>
      <w:rFonts w:ascii="Arial" w:eastAsiaTheme="minorHAnsi" w:hAnsi="Arial"/>
      <w:sz w:val="24"/>
      <w:lang w:eastAsia="en-US"/>
    </w:rPr>
  </w:style>
  <w:style w:type="paragraph" w:customStyle="1" w:styleId="81B2AAD4A00C48A382D5DB0F393CB9B55">
    <w:name w:val="81B2AAD4A00C48A382D5DB0F393CB9B55"/>
    <w:rsid w:val="00503E0D"/>
    <w:pPr>
      <w:spacing w:after="0"/>
    </w:pPr>
    <w:rPr>
      <w:rFonts w:ascii="Arial" w:eastAsiaTheme="minorHAnsi" w:hAnsi="Arial"/>
      <w:b/>
      <w:color w:val="000000" w:themeColor="text1"/>
      <w:sz w:val="24"/>
      <w:lang w:eastAsia="en-US"/>
    </w:rPr>
  </w:style>
  <w:style w:type="paragraph" w:customStyle="1" w:styleId="31B458956ED34D08AE8B5C55A00FCF045">
    <w:name w:val="31B458956ED34D08AE8B5C55A00FCF045"/>
    <w:rsid w:val="00503E0D"/>
    <w:pPr>
      <w:spacing w:after="0"/>
    </w:pPr>
    <w:rPr>
      <w:rFonts w:ascii="Arial" w:eastAsiaTheme="minorHAnsi" w:hAnsi="Arial"/>
      <w:b/>
      <w:color w:val="000000" w:themeColor="text1"/>
      <w:sz w:val="24"/>
      <w:lang w:eastAsia="en-US"/>
    </w:rPr>
  </w:style>
  <w:style w:type="paragraph" w:customStyle="1" w:styleId="E0858FBC32DA42E9B316D34171F2B2B55">
    <w:name w:val="E0858FBC32DA42E9B316D34171F2B2B55"/>
    <w:rsid w:val="00503E0D"/>
    <w:pPr>
      <w:spacing w:after="0"/>
    </w:pPr>
    <w:rPr>
      <w:rFonts w:ascii="Arial" w:eastAsiaTheme="minorHAnsi" w:hAnsi="Arial"/>
      <w:b/>
      <w:color w:val="000000" w:themeColor="text1"/>
      <w:sz w:val="24"/>
      <w:lang w:eastAsia="en-US"/>
    </w:rPr>
  </w:style>
  <w:style w:type="paragraph" w:customStyle="1" w:styleId="51ACBF309EAE43FDB9B2B0AFAC43632C5">
    <w:name w:val="51ACBF309EAE43FDB9B2B0AFAC43632C5"/>
    <w:rsid w:val="00503E0D"/>
    <w:pPr>
      <w:spacing w:after="0"/>
    </w:pPr>
    <w:rPr>
      <w:rFonts w:ascii="Arial" w:eastAsiaTheme="minorHAnsi" w:hAnsi="Arial"/>
      <w:b/>
      <w:color w:val="000000" w:themeColor="text1"/>
      <w:sz w:val="24"/>
      <w:lang w:eastAsia="en-US"/>
    </w:rPr>
  </w:style>
  <w:style w:type="paragraph" w:customStyle="1" w:styleId="4BB4D010090F491A97FF3E8B2441CE8A5">
    <w:name w:val="4BB4D010090F491A97FF3E8B2441CE8A5"/>
    <w:rsid w:val="00503E0D"/>
    <w:pPr>
      <w:spacing w:after="0"/>
    </w:pPr>
    <w:rPr>
      <w:rFonts w:ascii="Arial" w:eastAsiaTheme="minorHAnsi" w:hAnsi="Arial"/>
      <w:b/>
      <w:color w:val="000000" w:themeColor="text1"/>
      <w:sz w:val="24"/>
      <w:lang w:eastAsia="en-US"/>
    </w:rPr>
  </w:style>
  <w:style w:type="paragraph" w:customStyle="1" w:styleId="2B565187B9294267944FCD3A6690EE052">
    <w:name w:val="2B565187B9294267944FCD3A6690EE052"/>
    <w:rsid w:val="00503E0D"/>
    <w:pPr>
      <w:spacing w:after="0"/>
    </w:pPr>
    <w:rPr>
      <w:rFonts w:ascii="Arial" w:eastAsiaTheme="minorHAnsi" w:hAnsi="Arial"/>
      <w:b/>
      <w:color w:val="000000" w:themeColor="text1"/>
      <w:sz w:val="24"/>
      <w:lang w:eastAsia="en-US"/>
    </w:rPr>
  </w:style>
  <w:style w:type="paragraph" w:customStyle="1" w:styleId="B7B6A9DA9E1647C1A6950FE791563ABE5">
    <w:name w:val="B7B6A9DA9E1647C1A6950FE791563ABE5"/>
    <w:rsid w:val="00503E0D"/>
    <w:rPr>
      <w:rFonts w:ascii="Arial" w:eastAsiaTheme="minorHAnsi" w:hAnsi="Arial"/>
      <w:sz w:val="24"/>
      <w:lang w:eastAsia="en-US"/>
    </w:rPr>
  </w:style>
  <w:style w:type="paragraph" w:customStyle="1" w:styleId="C6A0B4A8DD6F4A5A90006B02DCDB8C5565">
    <w:name w:val="C6A0B4A8DD6F4A5A90006B02DCDB8C5565"/>
    <w:rsid w:val="00503E0D"/>
    <w:rPr>
      <w:rFonts w:ascii="Arial" w:eastAsiaTheme="minorHAnsi" w:hAnsi="Arial"/>
      <w:sz w:val="24"/>
      <w:lang w:eastAsia="en-US"/>
    </w:rPr>
  </w:style>
  <w:style w:type="paragraph" w:customStyle="1" w:styleId="628D1D54DE1A4872AC660A4B53515A0265">
    <w:name w:val="628D1D54DE1A4872AC660A4B53515A0265"/>
    <w:rsid w:val="00503E0D"/>
    <w:rPr>
      <w:rFonts w:ascii="Arial" w:eastAsiaTheme="minorHAnsi" w:hAnsi="Arial"/>
      <w:sz w:val="24"/>
      <w:lang w:eastAsia="en-US"/>
    </w:rPr>
  </w:style>
  <w:style w:type="paragraph" w:customStyle="1" w:styleId="32ED938C7EB24CDCBF6836BD375621FC65">
    <w:name w:val="32ED938C7EB24CDCBF6836BD375621FC65"/>
    <w:rsid w:val="00503E0D"/>
    <w:rPr>
      <w:rFonts w:ascii="Arial" w:eastAsiaTheme="minorHAnsi" w:hAnsi="Arial"/>
      <w:sz w:val="24"/>
      <w:lang w:eastAsia="en-US"/>
    </w:rPr>
  </w:style>
  <w:style w:type="paragraph" w:customStyle="1" w:styleId="7FDE970EA94A437180C1BFC76C7FA78065">
    <w:name w:val="7FDE970EA94A437180C1BFC76C7FA78065"/>
    <w:rsid w:val="00503E0D"/>
    <w:rPr>
      <w:rFonts w:ascii="Arial" w:eastAsiaTheme="minorHAnsi" w:hAnsi="Arial"/>
      <w:sz w:val="24"/>
      <w:lang w:eastAsia="en-US"/>
    </w:rPr>
  </w:style>
  <w:style w:type="paragraph" w:customStyle="1" w:styleId="D17BB891454A402DA4863A2CA3E472E565">
    <w:name w:val="D17BB891454A402DA4863A2CA3E472E565"/>
    <w:rsid w:val="00503E0D"/>
    <w:rPr>
      <w:rFonts w:ascii="Arial" w:eastAsiaTheme="minorHAnsi" w:hAnsi="Arial"/>
      <w:sz w:val="24"/>
      <w:lang w:eastAsia="en-US"/>
    </w:rPr>
  </w:style>
  <w:style w:type="paragraph" w:customStyle="1" w:styleId="1A292920EFE14BEA825F9CC7FCEA0DD75">
    <w:name w:val="1A292920EFE14BEA825F9CC7FCEA0DD75"/>
    <w:rsid w:val="00503E0D"/>
    <w:pPr>
      <w:spacing w:after="0"/>
    </w:pPr>
    <w:rPr>
      <w:rFonts w:ascii="Arial" w:eastAsiaTheme="minorHAnsi" w:hAnsi="Arial"/>
      <w:b/>
      <w:color w:val="000000" w:themeColor="text1"/>
      <w:sz w:val="24"/>
      <w:lang w:eastAsia="en-US"/>
    </w:rPr>
  </w:style>
  <w:style w:type="paragraph" w:customStyle="1" w:styleId="057D023C4E3C465F89B1EBF1A18709B15">
    <w:name w:val="057D023C4E3C465F89B1EBF1A18709B15"/>
    <w:rsid w:val="00503E0D"/>
    <w:pPr>
      <w:spacing w:after="0"/>
    </w:pPr>
    <w:rPr>
      <w:rFonts w:ascii="Arial" w:eastAsiaTheme="minorHAnsi" w:hAnsi="Arial"/>
      <w:b/>
      <w:color w:val="000000" w:themeColor="text1"/>
      <w:sz w:val="24"/>
      <w:lang w:eastAsia="en-US"/>
    </w:rPr>
  </w:style>
  <w:style w:type="paragraph" w:customStyle="1" w:styleId="65B901B55617414B868A832C324928D95">
    <w:name w:val="65B901B55617414B868A832C324928D95"/>
    <w:rsid w:val="00503E0D"/>
    <w:pPr>
      <w:spacing w:after="0"/>
    </w:pPr>
    <w:rPr>
      <w:rFonts w:ascii="Arial" w:eastAsiaTheme="minorHAnsi" w:hAnsi="Arial"/>
      <w:b/>
      <w:color w:val="000000" w:themeColor="text1"/>
      <w:sz w:val="24"/>
      <w:lang w:eastAsia="en-US"/>
    </w:rPr>
  </w:style>
  <w:style w:type="paragraph" w:customStyle="1" w:styleId="AA3C5942F6B64E52AA89A73522FAEF575">
    <w:name w:val="AA3C5942F6B64E52AA89A73522FAEF575"/>
    <w:rsid w:val="00503E0D"/>
    <w:pPr>
      <w:spacing w:after="0"/>
    </w:pPr>
    <w:rPr>
      <w:rFonts w:ascii="Arial" w:eastAsiaTheme="minorHAnsi" w:hAnsi="Arial"/>
      <w:b/>
      <w:color w:val="000000" w:themeColor="text1"/>
      <w:sz w:val="24"/>
      <w:lang w:eastAsia="en-US"/>
    </w:rPr>
  </w:style>
  <w:style w:type="paragraph" w:customStyle="1" w:styleId="40961627E2274C90A8DBF0352AF304FA5">
    <w:name w:val="40961627E2274C90A8DBF0352AF304FA5"/>
    <w:rsid w:val="00503E0D"/>
    <w:pPr>
      <w:spacing w:after="0"/>
    </w:pPr>
    <w:rPr>
      <w:rFonts w:ascii="Arial" w:eastAsiaTheme="minorHAnsi" w:hAnsi="Arial"/>
      <w:b/>
      <w:color w:val="000000" w:themeColor="text1"/>
      <w:sz w:val="24"/>
      <w:lang w:eastAsia="en-US"/>
    </w:rPr>
  </w:style>
  <w:style w:type="paragraph" w:customStyle="1" w:styleId="2E10DBAEE53747B49C6492F9E78441A45">
    <w:name w:val="2E10DBAEE53747B49C6492F9E78441A45"/>
    <w:rsid w:val="00503E0D"/>
    <w:pPr>
      <w:spacing w:after="0"/>
    </w:pPr>
    <w:rPr>
      <w:rFonts w:ascii="Arial" w:eastAsiaTheme="minorHAnsi" w:hAnsi="Arial"/>
      <w:b/>
      <w:color w:val="000000" w:themeColor="text1"/>
      <w:sz w:val="24"/>
      <w:lang w:eastAsia="en-US"/>
    </w:rPr>
  </w:style>
  <w:style w:type="paragraph" w:customStyle="1" w:styleId="4305F4DD513946CF8F8D4FF5DFCF956A5">
    <w:name w:val="4305F4DD513946CF8F8D4FF5DFCF956A5"/>
    <w:rsid w:val="00503E0D"/>
    <w:pPr>
      <w:spacing w:after="0"/>
    </w:pPr>
    <w:rPr>
      <w:rFonts w:ascii="Arial" w:eastAsiaTheme="minorHAnsi" w:hAnsi="Arial"/>
      <w:b/>
      <w:color w:val="000000" w:themeColor="text1"/>
      <w:sz w:val="24"/>
      <w:lang w:eastAsia="en-US"/>
    </w:rPr>
  </w:style>
  <w:style w:type="paragraph" w:customStyle="1" w:styleId="6B9B81113FEC4C4BA06898A90AF364BB5">
    <w:name w:val="6B9B81113FEC4C4BA06898A90AF364BB5"/>
    <w:rsid w:val="00503E0D"/>
    <w:pPr>
      <w:spacing w:after="0"/>
    </w:pPr>
    <w:rPr>
      <w:rFonts w:ascii="Arial" w:eastAsiaTheme="minorHAnsi" w:hAnsi="Arial"/>
      <w:b/>
      <w:color w:val="000000" w:themeColor="text1"/>
      <w:sz w:val="24"/>
      <w:lang w:eastAsia="en-US"/>
    </w:rPr>
  </w:style>
  <w:style w:type="paragraph" w:customStyle="1" w:styleId="C00CD879ED20455FA3AE581A66D2CEEC5">
    <w:name w:val="C00CD879ED20455FA3AE581A66D2CEEC5"/>
    <w:rsid w:val="00503E0D"/>
    <w:pPr>
      <w:spacing w:after="0"/>
    </w:pPr>
    <w:rPr>
      <w:rFonts w:ascii="Arial" w:eastAsiaTheme="minorHAnsi" w:hAnsi="Arial"/>
      <w:b/>
      <w:color w:val="000000" w:themeColor="text1"/>
      <w:sz w:val="24"/>
      <w:lang w:eastAsia="en-US"/>
    </w:rPr>
  </w:style>
  <w:style w:type="paragraph" w:customStyle="1" w:styleId="BC06F1BDCF72481B9C221EDFA60514435">
    <w:name w:val="BC06F1BDCF72481B9C221EDFA60514435"/>
    <w:rsid w:val="00503E0D"/>
    <w:pPr>
      <w:spacing w:after="0"/>
    </w:pPr>
    <w:rPr>
      <w:rFonts w:ascii="Arial" w:eastAsiaTheme="minorHAnsi" w:hAnsi="Arial"/>
      <w:b/>
      <w:color w:val="000000" w:themeColor="text1"/>
      <w:sz w:val="24"/>
      <w:lang w:eastAsia="en-US"/>
    </w:rPr>
  </w:style>
  <w:style w:type="paragraph" w:customStyle="1" w:styleId="E629F1F2AF0C4FC7A3B16899FC060E483">
    <w:name w:val="E629F1F2AF0C4FC7A3B16899FC060E483"/>
    <w:rsid w:val="00503E0D"/>
    <w:rPr>
      <w:rFonts w:ascii="Arial" w:eastAsiaTheme="minorHAnsi" w:hAnsi="Arial"/>
      <w:sz w:val="24"/>
      <w:lang w:eastAsia="en-US"/>
    </w:rPr>
  </w:style>
  <w:style w:type="paragraph" w:customStyle="1" w:styleId="F092660F776F4AC1B4F311B2110A6E053">
    <w:name w:val="F092660F776F4AC1B4F311B2110A6E053"/>
    <w:rsid w:val="00503E0D"/>
    <w:rPr>
      <w:rFonts w:ascii="Arial" w:eastAsiaTheme="minorHAnsi" w:hAnsi="Arial"/>
      <w:sz w:val="24"/>
      <w:lang w:eastAsia="en-US"/>
    </w:rPr>
  </w:style>
  <w:style w:type="paragraph" w:customStyle="1" w:styleId="D859C8D00DC74E8E9FB13B93DCD27CB52">
    <w:name w:val="D859C8D00DC74E8E9FB13B93DCD27CB52"/>
    <w:rsid w:val="00503E0D"/>
    <w:rPr>
      <w:rFonts w:ascii="Arial" w:eastAsiaTheme="minorHAnsi" w:hAnsi="Arial"/>
      <w:sz w:val="24"/>
      <w:lang w:eastAsia="en-US"/>
    </w:rPr>
  </w:style>
  <w:style w:type="paragraph" w:customStyle="1" w:styleId="2379037087AF43F99A0230186E3AD96B2">
    <w:name w:val="2379037087AF43F99A0230186E3AD96B2"/>
    <w:rsid w:val="00503E0D"/>
    <w:rPr>
      <w:rFonts w:ascii="Arial" w:eastAsiaTheme="minorHAnsi" w:hAnsi="Arial"/>
      <w:sz w:val="24"/>
      <w:lang w:eastAsia="en-US"/>
    </w:rPr>
  </w:style>
  <w:style w:type="paragraph" w:customStyle="1" w:styleId="D08BC0E69D1E456194574D550C915FB22">
    <w:name w:val="D08BC0E69D1E456194574D550C915FB22"/>
    <w:rsid w:val="00503E0D"/>
    <w:rPr>
      <w:rFonts w:ascii="Arial" w:eastAsiaTheme="minorHAnsi" w:hAnsi="Arial"/>
      <w:sz w:val="24"/>
      <w:lang w:eastAsia="en-US"/>
    </w:rPr>
  </w:style>
  <w:style w:type="paragraph" w:customStyle="1" w:styleId="1A347FD7DA55464E812A9651698F63312">
    <w:name w:val="1A347FD7DA55464E812A9651698F63312"/>
    <w:rsid w:val="00503E0D"/>
    <w:rPr>
      <w:rFonts w:ascii="Arial" w:eastAsiaTheme="minorHAnsi" w:hAnsi="Arial"/>
      <w:sz w:val="24"/>
      <w:lang w:eastAsia="en-US"/>
    </w:rPr>
  </w:style>
  <w:style w:type="paragraph" w:customStyle="1" w:styleId="31A709388032401BA56B079014C7859C2">
    <w:name w:val="31A709388032401BA56B079014C7859C2"/>
    <w:rsid w:val="00503E0D"/>
    <w:rPr>
      <w:rFonts w:ascii="Arial" w:eastAsiaTheme="minorHAnsi" w:hAnsi="Arial"/>
      <w:sz w:val="24"/>
      <w:lang w:eastAsia="en-US"/>
    </w:rPr>
  </w:style>
  <w:style w:type="paragraph" w:customStyle="1" w:styleId="FB89BEB099844C87AF56A42F268357492">
    <w:name w:val="FB89BEB099844C87AF56A42F268357492"/>
    <w:rsid w:val="00503E0D"/>
    <w:rPr>
      <w:rFonts w:ascii="Arial" w:eastAsiaTheme="minorHAnsi" w:hAnsi="Arial"/>
      <w:sz w:val="24"/>
      <w:lang w:eastAsia="en-US"/>
    </w:rPr>
  </w:style>
  <w:style w:type="paragraph" w:customStyle="1" w:styleId="6AED71E39B42458FB2B2810A672AAF1A6">
    <w:name w:val="6AED71E39B42458FB2B2810A672AAF1A6"/>
    <w:rsid w:val="00503E0D"/>
    <w:pPr>
      <w:spacing w:after="0"/>
    </w:pPr>
    <w:rPr>
      <w:rFonts w:ascii="Arial" w:eastAsiaTheme="minorHAnsi" w:hAnsi="Arial"/>
      <w:b/>
      <w:color w:val="000000" w:themeColor="text1"/>
      <w:sz w:val="24"/>
      <w:lang w:eastAsia="en-US"/>
    </w:rPr>
  </w:style>
  <w:style w:type="paragraph" w:customStyle="1" w:styleId="C91C9592CDF34F7BB9AD1B00DF0064816">
    <w:name w:val="C91C9592CDF34F7BB9AD1B00DF0064816"/>
    <w:rsid w:val="00503E0D"/>
    <w:rPr>
      <w:rFonts w:ascii="Arial" w:eastAsiaTheme="minorHAnsi" w:hAnsi="Arial"/>
      <w:sz w:val="24"/>
      <w:lang w:eastAsia="en-US"/>
    </w:rPr>
  </w:style>
  <w:style w:type="paragraph" w:customStyle="1" w:styleId="C6A2318F55034A44AACC6916BD7B66786">
    <w:name w:val="C6A2318F55034A44AACC6916BD7B66786"/>
    <w:rsid w:val="00503E0D"/>
    <w:pPr>
      <w:spacing w:after="0"/>
    </w:pPr>
    <w:rPr>
      <w:rFonts w:ascii="Arial" w:eastAsiaTheme="minorHAnsi" w:hAnsi="Arial"/>
      <w:b/>
      <w:color w:val="000000" w:themeColor="text1"/>
      <w:sz w:val="24"/>
      <w:lang w:eastAsia="en-US"/>
    </w:rPr>
  </w:style>
  <w:style w:type="paragraph" w:customStyle="1" w:styleId="F6E8B8CCC5B64C0AA1AD1C2F67A4D54F6">
    <w:name w:val="F6E8B8CCC5B64C0AA1AD1C2F67A4D54F6"/>
    <w:rsid w:val="00503E0D"/>
    <w:rPr>
      <w:rFonts w:ascii="Arial" w:eastAsiaTheme="minorHAnsi" w:hAnsi="Arial"/>
      <w:sz w:val="24"/>
      <w:lang w:eastAsia="en-US"/>
    </w:rPr>
  </w:style>
  <w:style w:type="paragraph" w:customStyle="1" w:styleId="C20BF2FF2B6C47AE923A53DCCDAE01B46">
    <w:name w:val="C20BF2FF2B6C47AE923A53DCCDAE01B46"/>
    <w:rsid w:val="00503E0D"/>
    <w:rPr>
      <w:rFonts w:ascii="Arial" w:eastAsiaTheme="minorHAnsi" w:hAnsi="Arial"/>
      <w:sz w:val="24"/>
      <w:lang w:eastAsia="en-US"/>
    </w:rPr>
  </w:style>
  <w:style w:type="paragraph" w:customStyle="1" w:styleId="E3A7D4662EE049B4AAFF1A553B09F0266">
    <w:name w:val="E3A7D4662EE049B4AAFF1A553B09F0266"/>
    <w:rsid w:val="00503E0D"/>
    <w:rPr>
      <w:rFonts w:ascii="Arial" w:eastAsiaTheme="minorHAnsi" w:hAnsi="Arial"/>
      <w:sz w:val="24"/>
      <w:lang w:eastAsia="en-US"/>
    </w:rPr>
  </w:style>
  <w:style w:type="paragraph" w:customStyle="1" w:styleId="39F11AB764884030B1F064A88E186E9E6">
    <w:name w:val="39F11AB764884030B1F064A88E186E9E6"/>
    <w:rsid w:val="00503E0D"/>
    <w:rPr>
      <w:rFonts w:ascii="Arial" w:eastAsiaTheme="minorHAnsi" w:hAnsi="Arial"/>
      <w:sz w:val="24"/>
      <w:lang w:eastAsia="en-US"/>
    </w:rPr>
  </w:style>
  <w:style w:type="paragraph" w:customStyle="1" w:styleId="1A999F21B376490AB8D575907CE59E7B6">
    <w:name w:val="1A999F21B376490AB8D575907CE59E7B6"/>
    <w:rsid w:val="00503E0D"/>
    <w:rPr>
      <w:rFonts w:ascii="Arial" w:eastAsiaTheme="minorHAnsi" w:hAnsi="Arial"/>
      <w:sz w:val="24"/>
      <w:lang w:eastAsia="en-US"/>
    </w:rPr>
  </w:style>
  <w:style w:type="paragraph" w:customStyle="1" w:styleId="8EAEA33C31644D28A4306484094DAF296">
    <w:name w:val="8EAEA33C31644D28A4306484094DAF296"/>
    <w:rsid w:val="00503E0D"/>
    <w:rPr>
      <w:rFonts w:ascii="Arial" w:eastAsiaTheme="minorHAnsi" w:hAnsi="Arial"/>
      <w:sz w:val="24"/>
      <w:lang w:eastAsia="en-US"/>
    </w:rPr>
  </w:style>
  <w:style w:type="paragraph" w:customStyle="1" w:styleId="7E8EC04E88984B5584976201F27799216">
    <w:name w:val="7E8EC04E88984B5584976201F27799216"/>
    <w:rsid w:val="00503E0D"/>
    <w:rPr>
      <w:rFonts w:ascii="Arial" w:eastAsiaTheme="minorHAnsi" w:hAnsi="Arial"/>
      <w:sz w:val="24"/>
      <w:lang w:eastAsia="en-US"/>
    </w:rPr>
  </w:style>
  <w:style w:type="paragraph" w:customStyle="1" w:styleId="6020CC53C6D54DCC87E814609E1A1BF66">
    <w:name w:val="6020CC53C6D54DCC87E814609E1A1BF66"/>
    <w:rsid w:val="00503E0D"/>
    <w:rPr>
      <w:rFonts w:ascii="Arial" w:eastAsiaTheme="minorHAnsi" w:hAnsi="Arial"/>
      <w:sz w:val="24"/>
      <w:lang w:eastAsia="en-US"/>
    </w:rPr>
  </w:style>
  <w:style w:type="paragraph" w:customStyle="1" w:styleId="3BF5ED9F310143A5A8A9BCE7EBC5ACCD6">
    <w:name w:val="3BF5ED9F310143A5A8A9BCE7EBC5ACCD6"/>
    <w:rsid w:val="00503E0D"/>
    <w:rPr>
      <w:rFonts w:ascii="Arial" w:eastAsiaTheme="minorHAnsi" w:hAnsi="Arial"/>
      <w:sz w:val="24"/>
      <w:lang w:eastAsia="en-US"/>
    </w:rPr>
  </w:style>
  <w:style w:type="paragraph" w:customStyle="1" w:styleId="7C94BDCDB31448ED82EB637AE874BD6C6">
    <w:name w:val="7C94BDCDB31448ED82EB637AE874BD6C6"/>
    <w:rsid w:val="00503E0D"/>
    <w:rPr>
      <w:rFonts w:ascii="Arial" w:eastAsiaTheme="minorHAnsi" w:hAnsi="Arial"/>
      <w:sz w:val="24"/>
      <w:lang w:eastAsia="en-US"/>
    </w:rPr>
  </w:style>
  <w:style w:type="paragraph" w:customStyle="1" w:styleId="55D43482999F4BFBB2CE7322DEAFF8A66">
    <w:name w:val="55D43482999F4BFBB2CE7322DEAFF8A66"/>
    <w:rsid w:val="00503E0D"/>
    <w:rPr>
      <w:rFonts w:ascii="Arial" w:eastAsiaTheme="minorHAnsi" w:hAnsi="Arial"/>
      <w:sz w:val="24"/>
      <w:lang w:eastAsia="en-US"/>
    </w:rPr>
  </w:style>
  <w:style w:type="paragraph" w:customStyle="1" w:styleId="A7AFBE60B98C4BA3A821E8837C4D0A3B6">
    <w:name w:val="A7AFBE60B98C4BA3A821E8837C4D0A3B6"/>
    <w:rsid w:val="00503E0D"/>
    <w:rPr>
      <w:rFonts w:ascii="Arial" w:eastAsiaTheme="minorHAnsi" w:hAnsi="Arial"/>
      <w:sz w:val="24"/>
      <w:lang w:eastAsia="en-US"/>
    </w:rPr>
  </w:style>
  <w:style w:type="paragraph" w:customStyle="1" w:styleId="9AFDD60054FF45EFB3E31A0922E81FCE6">
    <w:name w:val="9AFDD60054FF45EFB3E31A0922E81FCE6"/>
    <w:rsid w:val="00503E0D"/>
    <w:rPr>
      <w:rFonts w:ascii="Arial" w:eastAsiaTheme="minorHAnsi" w:hAnsi="Arial"/>
      <w:sz w:val="24"/>
      <w:lang w:eastAsia="en-US"/>
    </w:rPr>
  </w:style>
  <w:style w:type="paragraph" w:customStyle="1" w:styleId="429C6AD6202545B98003FF9F0024D9886">
    <w:name w:val="429C6AD6202545B98003FF9F0024D9886"/>
    <w:rsid w:val="00503E0D"/>
    <w:rPr>
      <w:rFonts w:ascii="Arial" w:eastAsiaTheme="minorHAnsi" w:hAnsi="Arial"/>
      <w:sz w:val="24"/>
      <w:lang w:eastAsia="en-US"/>
    </w:rPr>
  </w:style>
  <w:style w:type="paragraph" w:customStyle="1" w:styleId="ABC86FE9068E44C8AA271DBBBD1A8B3B6">
    <w:name w:val="ABC86FE9068E44C8AA271DBBBD1A8B3B6"/>
    <w:rsid w:val="00503E0D"/>
    <w:rPr>
      <w:rFonts w:ascii="Arial" w:eastAsiaTheme="minorHAnsi" w:hAnsi="Arial"/>
      <w:sz w:val="24"/>
      <w:lang w:eastAsia="en-US"/>
    </w:rPr>
  </w:style>
  <w:style w:type="paragraph" w:customStyle="1" w:styleId="D9E4545A27BF4B9997FD0A747C350D6A6">
    <w:name w:val="D9E4545A27BF4B9997FD0A747C350D6A6"/>
    <w:rsid w:val="00503E0D"/>
    <w:rPr>
      <w:rFonts w:ascii="Arial" w:eastAsiaTheme="minorHAnsi" w:hAnsi="Arial"/>
      <w:sz w:val="24"/>
      <w:lang w:eastAsia="en-US"/>
    </w:rPr>
  </w:style>
  <w:style w:type="paragraph" w:customStyle="1" w:styleId="F4DA1893E5704D3285E6ACC7FB682C816">
    <w:name w:val="F4DA1893E5704D3285E6ACC7FB682C816"/>
    <w:rsid w:val="00503E0D"/>
    <w:rPr>
      <w:rFonts w:ascii="Arial" w:eastAsiaTheme="minorHAnsi" w:hAnsi="Arial"/>
      <w:sz w:val="24"/>
      <w:lang w:eastAsia="en-US"/>
    </w:rPr>
  </w:style>
  <w:style w:type="paragraph" w:customStyle="1" w:styleId="9B200F4E44774F2FBC68C76F2CAF47696">
    <w:name w:val="9B200F4E44774F2FBC68C76F2CAF47696"/>
    <w:rsid w:val="00503E0D"/>
    <w:rPr>
      <w:rFonts w:ascii="Arial" w:eastAsiaTheme="minorHAnsi" w:hAnsi="Arial"/>
      <w:sz w:val="24"/>
      <w:lang w:eastAsia="en-US"/>
    </w:rPr>
  </w:style>
  <w:style w:type="paragraph" w:customStyle="1" w:styleId="1FF65E2BF2CE46D0AD253E7E416EFDE76">
    <w:name w:val="1FF65E2BF2CE46D0AD253E7E416EFDE76"/>
    <w:rsid w:val="00503E0D"/>
    <w:rPr>
      <w:rFonts w:ascii="Arial" w:eastAsiaTheme="minorHAnsi" w:hAnsi="Arial"/>
      <w:sz w:val="24"/>
      <w:lang w:eastAsia="en-US"/>
    </w:rPr>
  </w:style>
  <w:style w:type="paragraph" w:customStyle="1" w:styleId="9CC0EA190DFE43C89BC747BE7BB49A626">
    <w:name w:val="9CC0EA190DFE43C89BC747BE7BB49A626"/>
    <w:rsid w:val="00503E0D"/>
    <w:rPr>
      <w:rFonts w:ascii="Arial" w:eastAsiaTheme="minorHAnsi" w:hAnsi="Arial"/>
      <w:sz w:val="24"/>
      <w:lang w:eastAsia="en-US"/>
    </w:rPr>
  </w:style>
  <w:style w:type="paragraph" w:customStyle="1" w:styleId="A598746A05BA40BC9049C80E78F5D9C06">
    <w:name w:val="A598746A05BA40BC9049C80E78F5D9C06"/>
    <w:rsid w:val="00503E0D"/>
    <w:rPr>
      <w:rFonts w:ascii="Arial" w:eastAsiaTheme="minorHAnsi" w:hAnsi="Arial"/>
      <w:sz w:val="24"/>
      <w:lang w:eastAsia="en-US"/>
    </w:rPr>
  </w:style>
  <w:style w:type="paragraph" w:customStyle="1" w:styleId="531CBCA6141E4C309DDA53BB7792DB256">
    <w:name w:val="531CBCA6141E4C309DDA53BB7792DB256"/>
    <w:rsid w:val="00503E0D"/>
    <w:rPr>
      <w:rFonts w:ascii="Arial" w:eastAsiaTheme="minorHAnsi" w:hAnsi="Arial"/>
      <w:sz w:val="24"/>
      <w:lang w:eastAsia="en-US"/>
    </w:rPr>
  </w:style>
  <w:style w:type="paragraph" w:customStyle="1" w:styleId="C7A428092E64425D9E1E25ACA54279EE6">
    <w:name w:val="C7A428092E64425D9E1E25ACA54279EE6"/>
    <w:rsid w:val="00503E0D"/>
    <w:rPr>
      <w:rFonts w:ascii="Arial" w:eastAsiaTheme="minorHAnsi" w:hAnsi="Arial"/>
      <w:sz w:val="24"/>
      <w:lang w:eastAsia="en-US"/>
    </w:rPr>
  </w:style>
  <w:style w:type="paragraph" w:customStyle="1" w:styleId="130953120544485C8D9B920F998B4D7E6">
    <w:name w:val="130953120544485C8D9B920F998B4D7E6"/>
    <w:rsid w:val="00503E0D"/>
    <w:rPr>
      <w:rFonts w:ascii="Arial" w:eastAsiaTheme="minorHAnsi" w:hAnsi="Arial"/>
      <w:sz w:val="24"/>
      <w:lang w:eastAsia="en-US"/>
    </w:rPr>
  </w:style>
  <w:style w:type="paragraph" w:customStyle="1" w:styleId="0A2B5D60567342029C65DD3FF6A31C536">
    <w:name w:val="0A2B5D60567342029C65DD3FF6A31C536"/>
    <w:rsid w:val="00503E0D"/>
    <w:rPr>
      <w:rFonts w:ascii="Arial" w:eastAsiaTheme="minorHAnsi" w:hAnsi="Arial"/>
      <w:sz w:val="24"/>
      <w:lang w:eastAsia="en-US"/>
    </w:rPr>
  </w:style>
  <w:style w:type="paragraph" w:customStyle="1" w:styleId="C4631880F0CE4531994D76E3BEE26BDD6">
    <w:name w:val="C4631880F0CE4531994D76E3BEE26BDD6"/>
    <w:rsid w:val="00503E0D"/>
    <w:rPr>
      <w:rFonts w:ascii="Arial" w:eastAsiaTheme="minorHAnsi" w:hAnsi="Arial"/>
      <w:sz w:val="24"/>
      <w:lang w:eastAsia="en-US"/>
    </w:rPr>
  </w:style>
  <w:style w:type="paragraph" w:customStyle="1" w:styleId="FF0C09B9E24A4ED484FAB61D54BD297B6">
    <w:name w:val="FF0C09B9E24A4ED484FAB61D54BD297B6"/>
    <w:rsid w:val="00503E0D"/>
    <w:rPr>
      <w:rFonts w:ascii="Arial" w:eastAsiaTheme="minorHAnsi" w:hAnsi="Arial"/>
      <w:sz w:val="24"/>
      <w:lang w:eastAsia="en-US"/>
    </w:rPr>
  </w:style>
  <w:style w:type="paragraph" w:customStyle="1" w:styleId="D29349CAB8564B8C9A7E29744D8D55766">
    <w:name w:val="D29349CAB8564B8C9A7E29744D8D55766"/>
    <w:rsid w:val="00503E0D"/>
    <w:rPr>
      <w:rFonts w:ascii="Arial" w:eastAsiaTheme="minorHAnsi" w:hAnsi="Arial"/>
      <w:sz w:val="24"/>
      <w:lang w:eastAsia="en-US"/>
    </w:rPr>
  </w:style>
  <w:style w:type="paragraph" w:customStyle="1" w:styleId="EDA5D2FA292842FAA42584007E95833B5">
    <w:name w:val="EDA5D2FA292842FAA42584007E95833B5"/>
    <w:rsid w:val="00503E0D"/>
    <w:rPr>
      <w:rFonts w:ascii="Arial" w:eastAsiaTheme="minorHAnsi" w:hAnsi="Arial"/>
      <w:sz w:val="24"/>
      <w:lang w:eastAsia="en-US"/>
    </w:rPr>
  </w:style>
  <w:style w:type="paragraph" w:customStyle="1" w:styleId="93357CB956534A93AE86B9BFE1DFA1C05">
    <w:name w:val="93357CB956534A93AE86B9BFE1DFA1C05"/>
    <w:rsid w:val="00503E0D"/>
    <w:rPr>
      <w:rFonts w:ascii="Arial" w:eastAsiaTheme="minorHAnsi" w:hAnsi="Arial"/>
      <w:sz w:val="24"/>
      <w:lang w:eastAsia="en-US"/>
    </w:rPr>
  </w:style>
  <w:style w:type="paragraph" w:customStyle="1" w:styleId="CA54A4FB27694235BFD7CE52A719823B5">
    <w:name w:val="CA54A4FB27694235BFD7CE52A719823B5"/>
    <w:rsid w:val="00503E0D"/>
    <w:rPr>
      <w:rFonts w:ascii="Arial" w:eastAsiaTheme="minorHAnsi" w:hAnsi="Arial"/>
      <w:sz w:val="24"/>
      <w:lang w:eastAsia="en-US"/>
    </w:rPr>
  </w:style>
  <w:style w:type="paragraph" w:customStyle="1" w:styleId="A9399E082AA0443B998822789F739F6C5">
    <w:name w:val="A9399E082AA0443B998822789F739F6C5"/>
    <w:rsid w:val="00503E0D"/>
    <w:pPr>
      <w:spacing w:after="0"/>
    </w:pPr>
    <w:rPr>
      <w:rFonts w:ascii="Arial" w:eastAsiaTheme="minorHAnsi" w:hAnsi="Arial"/>
      <w:b/>
      <w:color w:val="000000" w:themeColor="text1"/>
      <w:sz w:val="24"/>
      <w:lang w:eastAsia="en-US"/>
    </w:rPr>
  </w:style>
  <w:style w:type="paragraph" w:customStyle="1" w:styleId="EEB6A64FD99C488E868C9075F5FAF2235">
    <w:name w:val="EEB6A64FD99C488E868C9075F5FAF2235"/>
    <w:rsid w:val="00503E0D"/>
    <w:rPr>
      <w:rFonts w:ascii="Arial" w:eastAsiaTheme="minorHAnsi" w:hAnsi="Arial"/>
      <w:sz w:val="24"/>
      <w:lang w:eastAsia="en-US"/>
    </w:rPr>
  </w:style>
  <w:style w:type="paragraph" w:customStyle="1" w:styleId="F40A8A0ACDEA403D8409787410F47A905">
    <w:name w:val="F40A8A0ACDEA403D8409787410F47A905"/>
    <w:rsid w:val="00503E0D"/>
    <w:pPr>
      <w:spacing w:after="0"/>
    </w:pPr>
    <w:rPr>
      <w:rFonts w:ascii="Arial" w:eastAsiaTheme="minorHAnsi" w:hAnsi="Arial"/>
      <w:b/>
      <w:color w:val="000000" w:themeColor="text1"/>
      <w:sz w:val="24"/>
      <w:lang w:eastAsia="en-US"/>
    </w:rPr>
  </w:style>
  <w:style w:type="paragraph" w:customStyle="1" w:styleId="07892907A6F947C5930EFCCDD42D8AF75">
    <w:name w:val="07892907A6F947C5930EFCCDD42D8AF75"/>
    <w:rsid w:val="00503E0D"/>
    <w:rPr>
      <w:rFonts w:ascii="Arial" w:eastAsiaTheme="minorHAnsi" w:hAnsi="Arial"/>
      <w:sz w:val="24"/>
      <w:lang w:eastAsia="en-US"/>
    </w:rPr>
  </w:style>
  <w:style w:type="paragraph" w:customStyle="1" w:styleId="13D99BEF66CF4754B48C4311277A68E05">
    <w:name w:val="13D99BEF66CF4754B48C4311277A68E05"/>
    <w:rsid w:val="00503E0D"/>
    <w:pPr>
      <w:spacing w:after="0"/>
    </w:pPr>
    <w:rPr>
      <w:rFonts w:ascii="Arial" w:eastAsiaTheme="minorHAnsi" w:hAnsi="Arial"/>
      <w:b/>
      <w:color w:val="000000" w:themeColor="text1"/>
      <w:sz w:val="24"/>
      <w:lang w:eastAsia="en-US"/>
    </w:rPr>
  </w:style>
  <w:style w:type="paragraph" w:customStyle="1" w:styleId="7FB0E188AB624A90AC00124114B9605D5">
    <w:name w:val="7FB0E188AB624A90AC00124114B9605D5"/>
    <w:rsid w:val="00503E0D"/>
    <w:rPr>
      <w:rFonts w:ascii="Arial" w:eastAsiaTheme="minorHAnsi" w:hAnsi="Arial"/>
      <w:sz w:val="24"/>
      <w:lang w:eastAsia="en-US"/>
    </w:rPr>
  </w:style>
  <w:style w:type="paragraph" w:customStyle="1" w:styleId="D6C1D9397B2C4F4CA52D5D6C5717C3A75">
    <w:name w:val="D6C1D9397B2C4F4CA52D5D6C5717C3A75"/>
    <w:rsid w:val="00503E0D"/>
    <w:pPr>
      <w:spacing w:after="0"/>
    </w:pPr>
    <w:rPr>
      <w:rFonts w:ascii="Arial" w:eastAsiaTheme="minorHAnsi" w:hAnsi="Arial"/>
      <w:b/>
      <w:color w:val="000000" w:themeColor="text1"/>
      <w:sz w:val="24"/>
      <w:lang w:eastAsia="en-US"/>
    </w:rPr>
  </w:style>
  <w:style w:type="paragraph" w:customStyle="1" w:styleId="EB02AEC52227486F9B9ACB24C85A36915">
    <w:name w:val="EB02AEC52227486F9B9ACB24C85A36915"/>
    <w:rsid w:val="00503E0D"/>
    <w:rPr>
      <w:rFonts w:ascii="Arial" w:eastAsiaTheme="minorHAnsi" w:hAnsi="Arial"/>
      <w:sz w:val="24"/>
      <w:lang w:eastAsia="en-US"/>
    </w:rPr>
  </w:style>
  <w:style w:type="paragraph" w:customStyle="1" w:styleId="9AB15C92056E4B91B2A3AF23026C5F215">
    <w:name w:val="9AB15C92056E4B91B2A3AF23026C5F215"/>
    <w:rsid w:val="00503E0D"/>
    <w:rPr>
      <w:rFonts w:ascii="Arial" w:eastAsiaTheme="minorHAnsi" w:hAnsi="Arial"/>
      <w:sz w:val="24"/>
      <w:lang w:eastAsia="en-US"/>
    </w:rPr>
  </w:style>
  <w:style w:type="paragraph" w:customStyle="1" w:styleId="E8ECAA70CE3544CB803A9F2AA96858575">
    <w:name w:val="E8ECAA70CE3544CB803A9F2AA96858575"/>
    <w:rsid w:val="00503E0D"/>
    <w:rPr>
      <w:rFonts w:ascii="Arial" w:eastAsiaTheme="minorHAnsi" w:hAnsi="Arial"/>
      <w:sz w:val="24"/>
      <w:lang w:eastAsia="en-US"/>
    </w:rPr>
  </w:style>
  <w:style w:type="paragraph" w:customStyle="1" w:styleId="4F7CBEF371A643D09E26F46F8CEA551F5">
    <w:name w:val="4F7CBEF371A643D09E26F46F8CEA551F5"/>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2">
    <w:name w:val="74AD6E3792E14D688C92BDA716D91B8232"/>
    <w:rsid w:val="00503E0D"/>
    <w:pPr>
      <w:spacing w:after="0"/>
    </w:pPr>
    <w:rPr>
      <w:rFonts w:ascii="Arial" w:eastAsiaTheme="minorHAnsi" w:hAnsi="Arial"/>
      <w:b/>
      <w:color w:val="000000" w:themeColor="text1"/>
      <w:sz w:val="24"/>
      <w:lang w:eastAsia="en-US"/>
    </w:rPr>
  </w:style>
  <w:style w:type="paragraph" w:customStyle="1" w:styleId="43564265EA3C4164A9C09243F9E4352E32">
    <w:name w:val="43564265EA3C4164A9C09243F9E4352E32"/>
    <w:rsid w:val="00503E0D"/>
    <w:rPr>
      <w:rFonts w:ascii="Arial" w:eastAsiaTheme="minorHAnsi" w:hAnsi="Arial"/>
      <w:sz w:val="24"/>
      <w:lang w:eastAsia="en-US"/>
    </w:rPr>
  </w:style>
  <w:style w:type="paragraph" w:customStyle="1" w:styleId="81B2AAD4A00C48A382D5DB0F393CB9B56">
    <w:name w:val="81B2AAD4A00C48A382D5DB0F393CB9B56"/>
    <w:rsid w:val="00503E0D"/>
    <w:pPr>
      <w:spacing w:after="0"/>
    </w:pPr>
    <w:rPr>
      <w:rFonts w:ascii="Arial" w:eastAsiaTheme="minorHAnsi" w:hAnsi="Arial"/>
      <w:b/>
      <w:color w:val="000000" w:themeColor="text1"/>
      <w:sz w:val="24"/>
      <w:lang w:eastAsia="en-US"/>
    </w:rPr>
  </w:style>
  <w:style w:type="paragraph" w:customStyle="1" w:styleId="31B458956ED34D08AE8B5C55A00FCF046">
    <w:name w:val="31B458956ED34D08AE8B5C55A00FCF046"/>
    <w:rsid w:val="00503E0D"/>
    <w:pPr>
      <w:spacing w:after="0"/>
    </w:pPr>
    <w:rPr>
      <w:rFonts w:ascii="Arial" w:eastAsiaTheme="minorHAnsi" w:hAnsi="Arial"/>
      <w:b/>
      <w:color w:val="000000" w:themeColor="text1"/>
      <w:sz w:val="24"/>
      <w:lang w:eastAsia="en-US"/>
    </w:rPr>
  </w:style>
  <w:style w:type="paragraph" w:customStyle="1" w:styleId="E0858FBC32DA42E9B316D34171F2B2B56">
    <w:name w:val="E0858FBC32DA42E9B316D34171F2B2B56"/>
    <w:rsid w:val="00503E0D"/>
    <w:pPr>
      <w:spacing w:after="0"/>
    </w:pPr>
    <w:rPr>
      <w:rFonts w:ascii="Arial" w:eastAsiaTheme="minorHAnsi" w:hAnsi="Arial"/>
      <w:b/>
      <w:color w:val="000000" w:themeColor="text1"/>
      <w:sz w:val="24"/>
      <w:lang w:eastAsia="en-US"/>
    </w:rPr>
  </w:style>
  <w:style w:type="paragraph" w:customStyle="1" w:styleId="51ACBF309EAE43FDB9B2B0AFAC43632C6">
    <w:name w:val="51ACBF309EAE43FDB9B2B0AFAC43632C6"/>
    <w:rsid w:val="00503E0D"/>
    <w:pPr>
      <w:spacing w:after="0"/>
    </w:pPr>
    <w:rPr>
      <w:rFonts w:ascii="Arial" w:eastAsiaTheme="minorHAnsi" w:hAnsi="Arial"/>
      <w:b/>
      <w:color w:val="000000" w:themeColor="text1"/>
      <w:sz w:val="24"/>
      <w:lang w:eastAsia="en-US"/>
    </w:rPr>
  </w:style>
  <w:style w:type="paragraph" w:customStyle="1" w:styleId="4BB4D010090F491A97FF3E8B2441CE8A6">
    <w:name w:val="4BB4D010090F491A97FF3E8B2441CE8A6"/>
    <w:rsid w:val="00503E0D"/>
    <w:pPr>
      <w:spacing w:after="0"/>
    </w:pPr>
    <w:rPr>
      <w:rFonts w:ascii="Arial" w:eastAsiaTheme="minorHAnsi" w:hAnsi="Arial"/>
      <w:b/>
      <w:color w:val="000000" w:themeColor="text1"/>
      <w:sz w:val="24"/>
      <w:lang w:eastAsia="en-US"/>
    </w:rPr>
  </w:style>
  <w:style w:type="paragraph" w:customStyle="1" w:styleId="2B565187B9294267944FCD3A6690EE053">
    <w:name w:val="2B565187B9294267944FCD3A6690EE053"/>
    <w:rsid w:val="00503E0D"/>
    <w:pPr>
      <w:spacing w:after="0"/>
    </w:pPr>
    <w:rPr>
      <w:rFonts w:ascii="Arial" w:eastAsiaTheme="minorHAnsi" w:hAnsi="Arial"/>
      <w:b/>
      <w:color w:val="000000" w:themeColor="text1"/>
      <w:sz w:val="24"/>
      <w:lang w:eastAsia="en-US"/>
    </w:rPr>
  </w:style>
  <w:style w:type="paragraph" w:customStyle="1" w:styleId="B7B6A9DA9E1647C1A6950FE791563ABE6">
    <w:name w:val="B7B6A9DA9E1647C1A6950FE791563ABE6"/>
    <w:rsid w:val="00503E0D"/>
    <w:rPr>
      <w:rFonts w:ascii="Arial" w:eastAsiaTheme="minorHAnsi" w:hAnsi="Arial"/>
      <w:sz w:val="24"/>
      <w:lang w:eastAsia="en-US"/>
    </w:rPr>
  </w:style>
  <w:style w:type="paragraph" w:customStyle="1" w:styleId="C6A0B4A8DD6F4A5A90006B02DCDB8C5566">
    <w:name w:val="C6A0B4A8DD6F4A5A90006B02DCDB8C5566"/>
    <w:rsid w:val="00503E0D"/>
    <w:rPr>
      <w:rFonts w:ascii="Arial" w:eastAsiaTheme="minorHAnsi" w:hAnsi="Arial"/>
      <w:sz w:val="24"/>
      <w:lang w:eastAsia="en-US"/>
    </w:rPr>
  </w:style>
  <w:style w:type="paragraph" w:customStyle="1" w:styleId="628D1D54DE1A4872AC660A4B53515A0266">
    <w:name w:val="628D1D54DE1A4872AC660A4B53515A0266"/>
    <w:rsid w:val="00503E0D"/>
    <w:rPr>
      <w:rFonts w:ascii="Arial" w:eastAsiaTheme="minorHAnsi" w:hAnsi="Arial"/>
      <w:sz w:val="24"/>
      <w:lang w:eastAsia="en-US"/>
    </w:rPr>
  </w:style>
  <w:style w:type="paragraph" w:customStyle="1" w:styleId="32ED938C7EB24CDCBF6836BD375621FC66">
    <w:name w:val="32ED938C7EB24CDCBF6836BD375621FC66"/>
    <w:rsid w:val="00503E0D"/>
    <w:rPr>
      <w:rFonts w:ascii="Arial" w:eastAsiaTheme="minorHAnsi" w:hAnsi="Arial"/>
      <w:sz w:val="24"/>
      <w:lang w:eastAsia="en-US"/>
    </w:rPr>
  </w:style>
  <w:style w:type="paragraph" w:customStyle="1" w:styleId="7FDE970EA94A437180C1BFC76C7FA78066">
    <w:name w:val="7FDE970EA94A437180C1BFC76C7FA78066"/>
    <w:rsid w:val="00503E0D"/>
    <w:rPr>
      <w:rFonts w:ascii="Arial" w:eastAsiaTheme="minorHAnsi" w:hAnsi="Arial"/>
      <w:sz w:val="24"/>
      <w:lang w:eastAsia="en-US"/>
    </w:rPr>
  </w:style>
  <w:style w:type="paragraph" w:customStyle="1" w:styleId="D17BB891454A402DA4863A2CA3E472E566">
    <w:name w:val="D17BB891454A402DA4863A2CA3E472E566"/>
    <w:rsid w:val="00503E0D"/>
    <w:rPr>
      <w:rFonts w:ascii="Arial" w:eastAsiaTheme="minorHAnsi" w:hAnsi="Arial"/>
      <w:sz w:val="24"/>
      <w:lang w:eastAsia="en-US"/>
    </w:rPr>
  </w:style>
  <w:style w:type="paragraph" w:customStyle="1" w:styleId="1A292920EFE14BEA825F9CC7FCEA0DD76">
    <w:name w:val="1A292920EFE14BEA825F9CC7FCEA0DD76"/>
    <w:rsid w:val="00503E0D"/>
    <w:pPr>
      <w:spacing w:after="0"/>
    </w:pPr>
    <w:rPr>
      <w:rFonts w:ascii="Arial" w:eastAsiaTheme="minorHAnsi" w:hAnsi="Arial"/>
      <w:b/>
      <w:color w:val="000000" w:themeColor="text1"/>
      <w:sz w:val="24"/>
      <w:lang w:eastAsia="en-US"/>
    </w:rPr>
  </w:style>
  <w:style w:type="paragraph" w:customStyle="1" w:styleId="057D023C4E3C465F89B1EBF1A18709B16">
    <w:name w:val="057D023C4E3C465F89B1EBF1A18709B16"/>
    <w:rsid w:val="00503E0D"/>
    <w:pPr>
      <w:spacing w:after="0"/>
    </w:pPr>
    <w:rPr>
      <w:rFonts w:ascii="Arial" w:eastAsiaTheme="minorHAnsi" w:hAnsi="Arial"/>
      <w:b/>
      <w:color w:val="000000" w:themeColor="text1"/>
      <w:sz w:val="24"/>
      <w:lang w:eastAsia="en-US"/>
    </w:rPr>
  </w:style>
  <w:style w:type="paragraph" w:customStyle="1" w:styleId="65B901B55617414B868A832C324928D96">
    <w:name w:val="65B901B55617414B868A832C324928D96"/>
    <w:rsid w:val="00503E0D"/>
    <w:pPr>
      <w:spacing w:after="0"/>
    </w:pPr>
    <w:rPr>
      <w:rFonts w:ascii="Arial" w:eastAsiaTheme="minorHAnsi" w:hAnsi="Arial"/>
      <w:b/>
      <w:color w:val="000000" w:themeColor="text1"/>
      <w:sz w:val="24"/>
      <w:lang w:eastAsia="en-US"/>
    </w:rPr>
  </w:style>
  <w:style w:type="paragraph" w:customStyle="1" w:styleId="AA3C5942F6B64E52AA89A73522FAEF576">
    <w:name w:val="AA3C5942F6B64E52AA89A73522FAEF576"/>
    <w:rsid w:val="00503E0D"/>
    <w:pPr>
      <w:spacing w:after="0"/>
    </w:pPr>
    <w:rPr>
      <w:rFonts w:ascii="Arial" w:eastAsiaTheme="minorHAnsi" w:hAnsi="Arial"/>
      <w:b/>
      <w:color w:val="000000" w:themeColor="text1"/>
      <w:sz w:val="24"/>
      <w:lang w:eastAsia="en-US"/>
    </w:rPr>
  </w:style>
  <w:style w:type="paragraph" w:customStyle="1" w:styleId="40961627E2274C90A8DBF0352AF304FA6">
    <w:name w:val="40961627E2274C90A8DBF0352AF304FA6"/>
    <w:rsid w:val="00503E0D"/>
    <w:pPr>
      <w:spacing w:after="0"/>
    </w:pPr>
    <w:rPr>
      <w:rFonts w:ascii="Arial" w:eastAsiaTheme="minorHAnsi" w:hAnsi="Arial"/>
      <w:b/>
      <w:color w:val="000000" w:themeColor="text1"/>
      <w:sz w:val="24"/>
      <w:lang w:eastAsia="en-US"/>
    </w:rPr>
  </w:style>
  <w:style w:type="paragraph" w:customStyle="1" w:styleId="2E10DBAEE53747B49C6492F9E78441A46">
    <w:name w:val="2E10DBAEE53747B49C6492F9E78441A46"/>
    <w:rsid w:val="00503E0D"/>
    <w:pPr>
      <w:spacing w:after="0"/>
    </w:pPr>
    <w:rPr>
      <w:rFonts w:ascii="Arial" w:eastAsiaTheme="minorHAnsi" w:hAnsi="Arial"/>
      <w:b/>
      <w:color w:val="000000" w:themeColor="text1"/>
      <w:sz w:val="24"/>
      <w:lang w:eastAsia="en-US"/>
    </w:rPr>
  </w:style>
  <w:style w:type="paragraph" w:customStyle="1" w:styleId="4305F4DD513946CF8F8D4FF5DFCF956A6">
    <w:name w:val="4305F4DD513946CF8F8D4FF5DFCF956A6"/>
    <w:rsid w:val="00503E0D"/>
    <w:pPr>
      <w:spacing w:after="0"/>
    </w:pPr>
    <w:rPr>
      <w:rFonts w:ascii="Arial" w:eastAsiaTheme="minorHAnsi" w:hAnsi="Arial"/>
      <w:b/>
      <w:color w:val="000000" w:themeColor="text1"/>
      <w:sz w:val="24"/>
      <w:lang w:eastAsia="en-US"/>
    </w:rPr>
  </w:style>
  <w:style w:type="paragraph" w:customStyle="1" w:styleId="6B9B81113FEC4C4BA06898A90AF364BB6">
    <w:name w:val="6B9B81113FEC4C4BA06898A90AF364BB6"/>
    <w:rsid w:val="00503E0D"/>
    <w:pPr>
      <w:spacing w:after="0"/>
    </w:pPr>
    <w:rPr>
      <w:rFonts w:ascii="Arial" w:eastAsiaTheme="minorHAnsi" w:hAnsi="Arial"/>
      <w:b/>
      <w:color w:val="000000" w:themeColor="text1"/>
      <w:sz w:val="24"/>
      <w:lang w:eastAsia="en-US"/>
    </w:rPr>
  </w:style>
  <w:style w:type="paragraph" w:customStyle="1" w:styleId="C00CD879ED20455FA3AE581A66D2CEEC6">
    <w:name w:val="C00CD879ED20455FA3AE581A66D2CEEC6"/>
    <w:rsid w:val="00503E0D"/>
    <w:pPr>
      <w:spacing w:after="0"/>
    </w:pPr>
    <w:rPr>
      <w:rFonts w:ascii="Arial" w:eastAsiaTheme="minorHAnsi" w:hAnsi="Arial"/>
      <w:b/>
      <w:color w:val="000000" w:themeColor="text1"/>
      <w:sz w:val="24"/>
      <w:lang w:eastAsia="en-US"/>
    </w:rPr>
  </w:style>
  <w:style w:type="paragraph" w:customStyle="1" w:styleId="BC06F1BDCF72481B9C221EDFA60514436">
    <w:name w:val="BC06F1BDCF72481B9C221EDFA60514436"/>
    <w:rsid w:val="00503E0D"/>
    <w:pPr>
      <w:spacing w:after="0"/>
    </w:pPr>
    <w:rPr>
      <w:rFonts w:ascii="Arial" w:eastAsiaTheme="minorHAnsi" w:hAnsi="Arial"/>
      <w:b/>
      <w:color w:val="000000" w:themeColor="text1"/>
      <w:sz w:val="24"/>
      <w:lang w:eastAsia="en-US"/>
    </w:rPr>
  </w:style>
  <w:style w:type="paragraph" w:customStyle="1" w:styleId="E629F1F2AF0C4FC7A3B16899FC060E484">
    <w:name w:val="E629F1F2AF0C4FC7A3B16899FC060E484"/>
    <w:rsid w:val="00503E0D"/>
    <w:rPr>
      <w:rFonts w:ascii="Arial" w:eastAsiaTheme="minorHAnsi" w:hAnsi="Arial"/>
      <w:sz w:val="24"/>
      <w:lang w:eastAsia="en-US"/>
    </w:rPr>
  </w:style>
  <w:style w:type="paragraph" w:customStyle="1" w:styleId="F092660F776F4AC1B4F311B2110A6E054">
    <w:name w:val="F092660F776F4AC1B4F311B2110A6E054"/>
    <w:rsid w:val="00503E0D"/>
    <w:rPr>
      <w:rFonts w:ascii="Arial" w:eastAsiaTheme="minorHAnsi" w:hAnsi="Arial"/>
      <w:sz w:val="24"/>
      <w:lang w:eastAsia="en-US"/>
    </w:rPr>
  </w:style>
  <w:style w:type="paragraph" w:customStyle="1" w:styleId="D859C8D00DC74E8E9FB13B93DCD27CB53">
    <w:name w:val="D859C8D00DC74E8E9FB13B93DCD27CB53"/>
    <w:rsid w:val="00503E0D"/>
    <w:rPr>
      <w:rFonts w:ascii="Arial" w:eastAsiaTheme="minorHAnsi" w:hAnsi="Arial"/>
      <w:sz w:val="24"/>
      <w:lang w:eastAsia="en-US"/>
    </w:rPr>
  </w:style>
  <w:style w:type="paragraph" w:customStyle="1" w:styleId="2379037087AF43F99A0230186E3AD96B3">
    <w:name w:val="2379037087AF43F99A0230186E3AD96B3"/>
    <w:rsid w:val="00503E0D"/>
    <w:rPr>
      <w:rFonts w:ascii="Arial" w:eastAsiaTheme="minorHAnsi" w:hAnsi="Arial"/>
      <w:sz w:val="24"/>
      <w:lang w:eastAsia="en-US"/>
    </w:rPr>
  </w:style>
  <w:style w:type="paragraph" w:customStyle="1" w:styleId="D08BC0E69D1E456194574D550C915FB23">
    <w:name w:val="D08BC0E69D1E456194574D550C915FB23"/>
    <w:rsid w:val="00503E0D"/>
    <w:rPr>
      <w:rFonts w:ascii="Arial" w:eastAsiaTheme="minorHAnsi" w:hAnsi="Arial"/>
      <w:sz w:val="24"/>
      <w:lang w:eastAsia="en-US"/>
    </w:rPr>
  </w:style>
  <w:style w:type="paragraph" w:customStyle="1" w:styleId="7374601E7BE2427DAF7C5E68BD5B75BB">
    <w:name w:val="7374601E7BE2427DAF7C5E68BD5B75BB"/>
    <w:rsid w:val="00503E0D"/>
    <w:rPr>
      <w:rFonts w:ascii="Arial" w:eastAsiaTheme="minorHAnsi" w:hAnsi="Arial"/>
      <w:sz w:val="24"/>
      <w:lang w:eastAsia="en-US"/>
    </w:rPr>
  </w:style>
  <w:style w:type="paragraph" w:customStyle="1" w:styleId="1A347FD7DA55464E812A9651698F63313">
    <w:name w:val="1A347FD7DA55464E812A9651698F63313"/>
    <w:rsid w:val="00503E0D"/>
    <w:rPr>
      <w:rFonts w:ascii="Arial" w:eastAsiaTheme="minorHAnsi" w:hAnsi="Arial"/>
      <w:sz w:val="24"/>
      <w:lang w:eastAsia="en-US"/>
    </w:rPr>
  </w:style>
  <w:style w:type="paragraph" w:customStyle="1" w:styleId="31A709388032401BA56B079014C7859C3">
    <w:name w:val="31A709388032401BA56B079014C7859C3"/>
    <w:rsid w:val="00503E0D"/>
    <w:rPr>
      <w:rFonts w:ascii="Arial" w:eastAsiaTheme="minorHAnsi" w:hAnsi="Arial"/>
      <w:sz w:val="24"/>
      <w:lang w:eastAsia="en-US"/>
    </w:rPr>
  </w:style>
  <w:style w:type="paragraph" w:customStyle="1" w:styleId="FB89BEB099844C87AF56A42F268357493">
    <w:name w:val="FB89BEB099844C87AF56A42F268357493"/>
    <w:rsid w:val="00503E0D"/>
    <w:rPr>
      <w:rFonts w:ascii="Arial" w:eastAsiaTheme="minorHAnsi" w:hAnsi="Arial"/>
      <w:sz w:val="24"/>
      <w:lang w:eastAsia="en-US"/>
    </w:rPr>
  </w:style>
  <w:style w:type="paragraph" w:customStyle="1" w:styleId="6AED71E39B42458FB2B2810A672AAF1A7">
    <w:name w:val="6AED71E39B42458FB2B2810A672AAF1A7"/>
    <w:rsid w:val="00503E0D"/>
    <w:pPr>
      <w:spacing w:after="0"/>
    </w:pPr>
    <w:rPr>
      <w:rFonts w:ascii="Arial" w:eastAsiaTheme="minorHAnsi" w:hAnsi="Arial"/>
      <w:b/>
      <w:color w:val="000000" w:themeColor="text1"/>
      <w:sz w:val="24"/>
      <w:lang w:eastAsia="en-US"/>
    </w:rPr>
  </w:style>
  <w:style w:type="paragraph" w:customStyle="1" w:styleId="C91C9592CDF34F7BB9AD1B00DF0064817">
    <w:name w:val="C91C9592CDF34F7BB9AD1B00DF0064817"/>
    <w:rsid w:val="00503E0D"/>
    <w:rPr>
      <w:rFonts w:ascii="Arial" w:eastAsiaTheme="minorHAnsi" w:hAnsi="Arial"/>
      <w:sz w:val="24"/>
      <w:lang w:eastAsia="en-US"/>
    </w:rPr>
  </w:style>
  <w:style w:type="paragraph" w:customStyle="1" w:styleId="C6A2318F55034A44AACC6916BD7B66787">
    <w:name w:val="C6A2318F55034A44AACC6916BD7B66787"/>
    <w:rsid w:val="00503E0D"/>
    <w:pPr>
      <w:spacing w:after="0"/>
    </w:pPr>
    <w:rPr>
      <w:rFonts w:ascii="Arial" w:eastAsiaTheme="minorHAnsi" w:hAnsi="Arial"/>
      <w:b/>
      <w:color w:val="000000" w:themeColor="text1"/>
      <w:sz w:val="24"/>
      <w:lang w:eastAsia="en-US"/>
    </w:rPr>
  </w:style>
  <w:style w:type="paragraph" w:customStyle="1" w:styleId="F6E8B8CCC5B64C0AA1AD1C2F67A4D54F7">
    <w:name w:val="F6E8B8CCC5B64C0AA1AD1C2F67A4D54F7"/>
    <w:rsid w:val="00503E0D"/>
    <w:rPr>
      <w:rFonts w:ascii="Arial" w:eastAsiaTheme="minorHAnsi" w:hAnsi="Arial"/>
      <w:sz w:val="24"/>
      <w:lang w:eastAsia="en-US"/>
    </w:rPr>
  </w:style>
  <w:style w:type="paragraph" w:customStyle="1" w:styleId="C20BF2FF2B6C47AE923A53DCCDAE01B47">
    <w:name w:val="C20BF2FF2B6C47AE923A53DCCDAE01B47"/>
    <w:rsid w:val="00503E0D"/>
    <w:rPr>
      <w:rFonts w:ascii="Arial" w:eastAsiaTheme="minorHAnsi" w:hAnsi="Arial"/>
      <w:sz w:val="24"/>
      <w:lang w:eastAsia="en-US"/>
    </w:rPr>
  </w:style>
  <w:style w:type="paragraph" w:customStyle="1" w:styleId="E3A7D4662EE049B4AAFF1A553B09F0267">
    <w:name w:val="E3A7D4662EE049B4AAFF1A553B09F0267"/>
    <w:rsid w:val="00503E0D"/>
    <w:rPr>
      <w:rFonts w:ascii="Arial" w:eastAsiaTheme="minorHAnsi" w:hAnsi="Arial"/>
      <w:sz w:val="24"/>
      <w:lang w:eastAsia="en-US"/>
    </w:rPr>
  </w:style>
  <w:style w:type="paragraph" w:customStyle="1" w:styleId="39F11AB764884030B1F064A88E186E9E7">
    <w:name w:val="39F11AB764884030B1F064A88E186E9E7"/>
    <w:rsid w:val="00503E0D"/>
    <w:rPr>
      <w:rFonts w:ascii="Arial" w:eastAsiaTheme="minorHAnsi" w:hAnsi="Arial"/>
      <w:sz w:val="24"/>
      <w:lang w:eastAsia="en-US"/>
    </w:rPr>
  </w:style>
  <w:style w:type="paragraph" w:customStyle="1" w:styleId="1A999F21B376490AB8D575907CE59E7B7">
    <w:name w:val="1A999F21B376490AB8D575907CE59E7B7"/>
    <w:rsid w:val="00503E0D"/>
    <w:rPr>
      <w:rFonts w:ascii="Arial" w:eastAsiaTheme="minorHAnsi" w:hAnsi="Arial"/>
      <w:sz w:val="24"/>
      <w:lang w:eastAsia="en-US"/>
    </w:rPr>
  </w:style>
  <w:style w:type="paragraph" w:customStyle="1" w:styleId="8EAEA33C31644D28A4306484094DAF297">
    <w:name w:val="8EAEA33C31644D28A4306484094DAF297"/>
    <w:rsid w:val="00503E0D"/>
    <w:rPr>
      <w:rFonts w:ascii="Arial" w:eastAsiaTheme="minorHAnsi" w:hAnsi="Arial"/>
      <w:sz w:val="24"/>
      <w:lang w:eastAsia="en-US"/>
    </w:rPr>
  </w:style>
  <w:style w:type="paragraph" w:customStyle="1" w:styleId="7E8EC04E88984B5584976201F27799217">
    <w:name w:val="7E8EC04E88984B5584976201F27799217"/>
    <w:rsid w:val="00503E0D"/>
    <w:rPr>
      <w:rFonts w:ascii="Arial" w:eastAsiaTheme="minorHAnsi" w:hAnsi="Arial"/>
      <w:sz w:val="24"/>
      <w:lang w:eastAsia="en-US"/>
    </w:rPr>
  </w:style>
  <w:style w:type="paragraph" w:customStyle="1" w:styleId="6020CC53C6D54DCC87E814609E1A1BF67">
    <w:name w:val="6020CC53C6D54DCC87E814609E1A1BF67"/>
    <w:rsid w:val="00503E0D"/>
    <w:rPr>
      <w:rFonts w:ascii="Arial" w:eastAsiaTheme="minorHAnsi" w:hAnsi="Arial"/>
      <w:sz w:val="24"/>
      <w:lang w:eastAsia="en-US"/>
    </w:rPr>
  </w:style>
  <w:style w:type="paragraph" w:customStyle="1" w:styleId="3BF5ED9F310143A5A8A9BCE7EBC5ACCD7">
    <w:name w:val="3BF5ED9F310143A5A8A9BCE7EBC5ACCD7"/>
    <w:rsid w:val="00503E0D"/>
    <w:rPr>
      <w:rFonts w:ascii="Arial" w:eastAsiaTheme="minorHAnsi" w:hAnsi="Arial"/>
      <w:sz w:val="24"/>
      <w:lang w:eastAsia="en-US"/>
    </w:rPr>
  </w:style>
  <w:style w:type="paragraph" w:customStyle="1" w:styleId="7C94BDCDB31448ED82EB637AE874BD6C7">
    <w:name w:val="7C94BDCDB31448ED82EB637AE874BD6C7"/>
    <w:rsid w:val="00503E0D"/>
    <w:rPr>
      <w:rFonts w:ascii="Arial" w:eastAsiaTheme="minorHAnsi" w:hAnsi="Arial"/>
      <w:sz w:val="24"/>
      <w:lang w:eastAsia="en-US"/>
    </w:rPr>
  </w:style>
  <w:style w:type="paragraph" w:customStyle="1" w:styleId="55D43482999F4BFBB2CE7322DEAFF8A67">
    <w:name w:val="55D43482999F4BFBB2CE7322DEAFF8A67"/>
    <w:rsid w:val="00503E0D"/>
    <w:rPr>
      <w:rFonts w:ascii="Arial" w:eastAsiaTheme="minorHAnsi" w:hAnsi="Arial"/>
      <w:sz w:val="24"/>
      <w:lang w:eastAsia="en-US"/>
    </w:rPr>
  </w:style>
  <w:style w:type="paragraph" w:customStyle="1" w:styleId="A7AFBE60B98C4BA3A821E8837C4D0A3B7">
    <w:name w:val="A7AFBE60B98C4BA3A821E8837C4D0A3B7"/>
    <w:rsid w:val="00503E0D"/>
    <w:rPr>
      <w:rFonts w:ascii="Arial" w:eastAsiaTheme="minorHAnsi" w:hAnsi="Arial"/>
      <w:sz w:val="24"/>
      <w:lang w:eastAsia="en-US"/>
    </w:rPr>
  </w:style>
  <w:style w:type="paragraph" w:customStyle="1" w:styleId="9AFDD60054FF45EFB3E31A0922E81FCE7">
    <w:name w:val="9AFDD60054FF45EFB3E31A0922E81FCE7"/>
    <w:rsid w:val="00503E0D"/>
    <w:rPr>
      <w:rFonts w:ascii="Arial" w:eastAsiaTheme="minorHAnsi" w:hAnsi="Arial"/>
      <w:sz w:val="24"/>
      <w:lang w:eastAsia="en-US"/>
    </w:rPr>
  </w:style>
  <w:style w:type="paragraph" w:customStyle="1" w:styleId="429C6AD6202545B98003FF9F0024D9887">
    <w:name w:val="429C6AD6202545B98003FF9F0024D9887"/>
    <w:rsid w:val="00503E0D"/>
    <w:rPr>
      <w:rFonts w:ascii="Arial" w:eastAsiaTheme="minorHAnsi" w:hAnsi="Arial"/>
      <w:sz w:val="24"/>
      <w:lang w:eastAsia="en-US"/>
    </w:rPr>
  </w:style>
  <w:style w:type="paragraph" w:customStyle="1" w:styleId="ABC86FE9068E44C8AA271DBBBD1A8B3B7">
    <w:name w:val="ABC86FE9068E44C8AA271DBBBD1A8B3B7"/>
    <w:rsid w:val="00503E0D"/>
    <w:rPr>
      <w:rFonts w:ascii="Arial" w:eastAsiaTheme="minorHAnsi" w:hAnsi="Arial"/>
      <w:sz w:val="24"/>
      <w:lang w:eastAsia="en-US"/>
    </w:rPr>
  </w:style>
  <w:style w:type="paragraph" w:customStyle="1" w:styleId="D9E4545A27BF4B9997FD0A747C350D6A7">
    <w:name w:val="D9E4545A27BF4B9997FD0A747C350D6A7"/>
    <w:rsid w:val="00503E0D"/>
    <w:rPr>
      <w:rFonts w:ascii="Arial" w:eastAsiaTheme="minorHAnsi" w:hAnsi="Arial"/>
      <w:sz w:val="24"/>
      <w:lang w:eastAsia="en-US"/>
    </w:rPr>
  </w:style>
  <w:style w:type="paragraph" w:customStyle="1" w:styleId="F4DA1893E5704D3285E6ACC7FB682C817">
    <w:name w:val="F4DA1893E5704D3285E6ACC7FB682C817"/>
    <w:rsid w:val="00503E0D"/>
    <w:rPr>
      <w:rFonts w:ascii="Arial" w:eastAsiaTheme="minorHAnsi" w:hAnsi="Arial"/>
      <w:sz w:val="24"/>
      <w:lang w:eastAsia="en-US"/>
    </w:rPr>
  </w:style>
  <w:style w:type="paragraph" w:customStyle="1" w:styleId="9B200F4E44774F2FBC68C76F2CAF47697">
    <w:name w:val="9B200F4E44774F2FBC68C76F2CAF47697"/>
    <w:rsid w:val="00503E0D"/>
    <w:rPr>
      <w:rFonts w:ascii="Arial" w:eastAsiaTheme="minorHAnsi" w:hAnsi="Arial"/>
      <w:sz w:val="24"/>
      <w:lang w:eastAsia="en-US"/>
    </w:rPr>
  </w:style>
  <w:style w:type="paragraph" w:customStyle="1" w:styleId="1FF65E2BF2CE46D0AD253E7E416EFDE77">
    <w:name w:val="1FF65E2BF2CE46D0AD253E7E416EFDE77"/>
    <w:rsid w:val="00503E0D"/>
    <w:rPr>
      <w:rFonts w:ascii="Arial" w:eastAsiaTheme="minorHAnsi" w:hAnsi="Arial"/>
      <w:sz w:val="24"/>
      <w:lang w:eastAsia="en-US"/>
    </w:rPr>
  </w:style>
  <w:style w:type="paragraph" w:customStyle="1" w:styleId="9CC0EA190DFE43C89BC747BE7BB49A627">
    <w:name w:val="9CC0EA190DFE43C89BC747BE7BB49A627"/>
    <w:rsid w:val="00503E0D"/>
    <w:rPr>
      <w:rFonts w:ascii="Arial" w:eastAsiaTheme="minorHAnsi" w:hAnsi="Arial"/>
      <w:sz w:val="24"/>
      <w:lang w:eastAsia="en-US"/>
    </w:rPr>
  </w:style>
  <w:style w:type="paragraph" w:customStyle="1" w:styleId="A598746A05BA40BC9049C80E78F5D9C07">
    <w:name w:val="A598746A05BA40BC9049C80E78F5D9C07"/>
    <w:rsid w:val="00503E0D"/>
    <w:rPr>
      <w:rFonts w:ascii="Arial" w:eastAsiaTheme="minorHAnsi" w:hAnsi="Arial"/>
      <w:sz w:val="24"/>
      <w:lang w:eastAsia="en-US"/>
    </w:rPr>
  </w:style>
  <w:style w:type="paragraph" w:customStyle="1" w:styleId="531CBCA6141E4C309DDA53BB7792DB257">
    <w:name w:val="531CBCA6141E4C309DDA53BB7792DB257"/>
    <w:rsid w:val="00503E0D"/>
    <w:rPr>
      <w:rFonts w:ascii="Arial" w:eastAsiaTheme="minorHAnsi" w:hAnsi="Arial"/>
      <w:sz w:val="24"/>
      <w:lang w:eastAsia="en-US"/>
    </w:rPr>
  </w:style>
  <w:style w:type="paragraph" w:customStyle="1" w:styleId="C7A428092E64425D9E1E25ACA54279EE7">
    <w:name w:val="C7A428092E64425D9E1E25ACA54279EE7"/>
    <w:rsid w:val="00503E0D"/>
    <w:rPr>
      <w:rFonts w:ascii="Arial" w:eastAsiaTheme="minorHAnsi" w:hAnsi="Arial"/>
      <w:sz w:val="24"/>
      <w:lang w:eastAsia="en-US"/>
    </w:rPr>
  </w:style>
  <w:style w:type="paragraph" w:customStyle="1" w:styleId="130953120544485C8D9B920F998B4D7E7">
    <w:name w:val="130953120544485C8D9B920F998B4D7E7"/>
    <w:rsid w:val="00503E0D"/>
    <w:rPr>
      <w:rFonts w:ascii="Arial" w:eastAsiaTheme="minorHAnsi" w:hAnsi="Arial"/>
      <w:sz w:val="24"/>
      <w:lang w:eastAsia="en-US"/>
    </w:rPr>
  </w:style>
  <w:style w:type="paragraph" w:customStyle="1" w:styleId="0A2B5D60567342029C65DD3FF6A31C537">
    <w:name w:val="0A2B5D60567342029C65DD3FF6A31C537"/>
    <w:rsid w:val="00503E0D"/>
    <w:rPr>
      <w:rFonts w:ascii="Arial" w:eastAsiaTheme="minorHAnsi" w:hAnsi="Arial"/>
      <w:sz w:val="24"/>
      <w:lang w:eastAsia="en-US"/>
    </w:rPr>
  </w:style>
  <w:style w:type="paragraph" w:customStyle="1" w:styleId="C4631880F0CE4531994D76E3BEE26BDD7">
    <w:name w:val="C4631880F0CE4531994D76E3BEE26BDD7"/>
    <w:rsid w:val="00503E0D"/>
    <w:rPr>
      <w:rFonts w:ascii="Arial" w:eastAsiaTheme="minorHAnsi" w:hAnsi="Arial"/>
      <w:sz w:val="24"/>
      <w:lang w:eastAsia="en-US"/>
    </w:rPr>
  </w:style>
  <w:style w:type="paragraph" w:customStyle="1" w:styleId="FF0C09B9E24A4ED484FAB61D54BD297B7">
    <w:name w:val="FF0C09B9E24A4ED484FAB61D54BD297B7"/>
    <w:rsid w:val="00503E0D"/>
    <w:rPr>
      <w:rFonts w:ascii="Arial" w:eastAsiaTheme="minorHAnsi" w:hAnsi="Arial"/>
      <w:sz w:val="24"/>
      <w:lang w:eastAsia="en-US"/>
    </w:rPr>
  </w:style>
  <w:style w:type="paragraph" w:customStyle="1" w:styleId="D29349CAB8564B8C9A7E29744D8D55767">
    <w:name w:val="D29349CAB8564B8C9A7E29744D8D55767"/>
    <w:rsid w:val="00503E0D"/>
    <w:rPr>
      <w:rFonts w:ascii="Arial" w:eastAsiaTheme="minorHAnsi" w:hAnsi="Arial"/>
      <w:sz w:val="24"/>
      <w:lang w:eastAsia="en-US"/>
    </w:rPr>
  </w:style>
  <w:style w:type="paragraph" w:customStyle="1" w:styleId="EDA5D2FA292842FAA42584007E95833B6">
    <w:name w:val="EDA5D2FA292842FAA42584007E95833B6"/>
    <w:rsid w:val="00503E0D"/>
    <w:rPr>
      <w:rFonts w:ascii="Arial" w:eastAsiaTheme="minorHAnsi" w:hAnsi="Arial"/>
      <w:sz w:val="24"/>
      <w:lang w:eastAsia="en-US"/>
    </w:rPr>
  </w:style>
  <w:style w:type="paragraph" w:customStyle="1" w:styleId="93357CB956534A93AE86B9BFE1DFA1C06">
    <w:name w:val="93357CB956534A93AE86B9BFE1DFA1C06"/>
    <w:rsid w:val="00503E0D"/>
    <w:rPr>
      <w:rFonts w:ascii="Arial" w:eastAsiaTheme="minorHAnsi" w:hAnsi="Arial"/>
      <w:sz w:val="24"/>
      <w:lang w:eastAsia="en-US"/>
    </w:rPr>
  </w:style>
  <w:style w:type="paragraph" w:customStyle="1" w:styleId="CA54A4FB27694235BFD7CE52A719823B6">
    <w:name w:val="CA54A4FB27694235BFD7CE52A719823B6"/>
    <w:rsid w:val="00503E0D"/>
    <w:rPr>
      <w:rFonts w:ascii="Arial" w:eastAsiaTheme="minorHAnsi" w:hAnsi="Arial"/>
      <w:sz w:val="24"/>
      <w:lang w:eastAsia="en-US"/>
    </w:rPr>
  </w:style>
  <w:style w:type="paragraph" w:customStyle="1" w:styleId="A9399E082AA0443B998822789F739F6C6">
    <w:name w:val="A9399E082AA0443B998822789F739F6C6"/>
    <w:rsid w:val="00503E0D"/>
    <w:pPr>
      <w:spacing w:after="0"/>
    </w:pPr>
    <w:rPr>
      <w:rFonts w:ascii="Arial" w:eastAsiaTheme="minorHAnsi" w:hAnsi="Arial"/>
      <w:b/>
      <w:color w:val="000000" w:themeColor="text1"/>
      <w:sz w:val="24"/>
      <w:lang w:eastAsia="en-US"/>
    </w:rPr>
  </w:style>
  <w:style w:type="paragraph" w:customStyle="1" w:styleId="EEB6A64FD99C488E868C9075F5FAF2236">
    <w:name w:val="EEB6A64FD99C488E868C9075F5FAF2236"/>
    <w:rsid w:val="00503E0D"/>
    <w:rPr>
      <w:rFonts w:ascii="Arial" w:eastAsiaTheme="minorHAnsi" w:hAnsi="Arial"/>
      <w:sz w:val="24"/>
      <w:lang w:eastAsia="en-US"/>
    </w:rPr>
  </w:style>
  <w:style w:type="paragraph" w:customStyle="1" w:styleId="F40A8A0ACDEA403D8409787410F47A906">
    <w:name w:val="F40A8A0ACDEA403D8409787410F47A906"/>
    <w:rsid w:val="00503E0D"/>
    <w:pPr>
      <w:spacing w:after="0"/>
    </w:pPr>
    <w:rPr>
      <w:rFonts w:ascii="Arial" w:eastAsiaTheme="minorHAnsi" w:hAnsi="Arial"/>
      <w:b/>
      <w:color w:val="000000" w:themeColor="text1"/>
      <w:sz w:val="24"/>
      <w:lang w:eastAsia="en-US"/>
    </w:rPr>
  </w:style>
  <w:style w:type="paragraph" w:customStyle="1" w:styleId="07892907A6F947C5930EFCCDD42D8AF76">
    <w:name w:val="07892907A6F947C5930EFCCDD42D8AF76"/>
    <w:rsid w:val="00503E0D"/>
    <w:rPr>
      <w:rFonts w:ascii="Arial" w:eastAsiaTheme="minorHAnsi" w:hAnsi="Arial"/>
      <w:sz w:val="24"/>
      <w:lang w:eastAsia="en-US"/>
    </w:rPr>
  </w:style>
  <w:style w:type="paragraph" w:customStyle="1" w:styleId="13D99BEF66CF4754B48C4311277A68E06">
    <w:name w:val="13D99BEF66CF4754B48C4311277A68E06"/>
    <w:rsid w:val="00503E0D"/>
    <w:pPr>
      <w:spacing w:after="0"/>
    </w:pPr>
    <w:rPr>
      <w:rFonts w:ascii="Arial" w:eastAsiaTheme="minorHAnsi" w:hAnsi="Arial"/>
      <w:b/>
      <w:color w:val="000000" w:themeColor="text1"/>
      <w:sz w:val="24"/>
      <w:lang w:eastAsia="en-US"/>
    </w:rPr>
  </w:style>
  <w:style w:type="paragraph" w:customStyle="1" w:styleId="7FB0E188AB624A90AC00124114B9605D6">
    <w:name w:val="7FB0E188AB624A90AC00124114B9605D6"/>
    <w:rsid w:val="00503E0D"/>
    <w:rPr>
      <w:rFonts w:ascii="Arial" w:eastAsiaTheme="minorHAnsi" w:hAnsi="Arial"/>
      <w:sz w:val="24"/>
      <w:lang w:eastAsia="en-US"/>
    </w:rPr>
  </w:style>
  <w:style w:type="paragraph" w:customStyle="1" w:styleId="D6C1D9397B2C4F4CA52D5D6C5717C3A76">
    <w:name w:val="D6C1D9397B2C4F4CA52D5D6C5717C3A76"/>
    <w:rsid w:val="00503E0D"/>
    <w:pPr>
      <w:spacing w:after="0"/>
    </w:pPr>
    <w:rPr>
      <w:rFonts w:ascii="Arial" w:eastAsiaTheme="minorHAnsi" w:hAnsi="Arial"/>
      <w:b/>
      <w:color w:val="000000" w:themeColor="text1"/>
      <w:sz w:val="24"/>
      <w:lang w:eastAsia="en-US"/>
    </w:rPr>
  </w:style>
  <w:style w:type="paragraph" w:customStyle="1" w:styleId="EB02AEC52227486F9B9ACB24C85A36916">
    <w:name w:val="EB02AEC52227486F9B9ACB24C85A36916"/>
    <w:rsid w:val="00503E0D"/>
    <w:rPr>
      <w:rFonts w:ascii="Arial" w:eastAsiaTheme="minorHAnsi" w:hAnsi="Arial"/>
      <w:sz w:val="24"/>
      <w:lang w:eastAsia="en-US"/>
    </w:rPr>
  </w:style>
  <w:style w:type="paragraph" w:customStyle="1" w:styleId="9AB15C92056E4B91B2A3AF23026C5F216">
    <w:name w:val="9AB15C92056E4B91B2A3AF23026C5F216"/>
    <w:rsid w:val="00503E0D"/>
    <w:rPr>
      <w:rFonts w:ascii="Arial" w:eastAsiaTheme="minorHAnsi" w:hAnsi="Arial"/>
      <w:sz w:val="24"/>
      <w:lang w:eastAsia="en-US"/>
    </w:rPr>
  </w:style>
  <w:style w:type="paragraph" w:customStyle="1" w:styleId="E8ECAA70CE3544CB803A9F2AA96858576">
    <w:name w:val="E8ECAA70CE3544CB803A9F2AA96858576"/>
    <w:rsid w:val="00503E0D"/>
    <w:rPr>
      <w:rFonts w:ascii="Arial" w:eastAsiaTheme="minorHAnsi" w:hAnsi="Arial"/>
      <w:sz w:val="24"/>
      <w:lang w:eastAsia="en-US"/>
    </w:rPr>
  </w:style>
  <w:style w:type="paragraph" w:customStyle="1" w:styleId="4F7CBEF371A643D09E26F46F8CEA551F6">
    <w:name w:val="4F7CBEF371A643D09E26F46F8CEA551F6"/>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3">
    <w:name w:val="74AD6E3792E14D688C92BDA716D91B8233"/>
    <w:rsid w:val="00503E0D"/>
    <w:pPr>
      <w:spacing w:after="0"/>
    </w:pPr>
    <w:rPr>
      <w:rFonts w:ascii="Arial" w:eastAsiaTheme="minorHAnsi" w:hAnsi="Arial"/>
      <w:b/>
      <w:color w:val="000000" w:themeColor="text1"/>
      <w:sz w:val="24"/>
      <w:lang w:eastAsia="en-US"/>
    </w:rPr>
  </w:style>
  <w:style w:type="paragraph" w:customStyle="1" w:styleId="43564265EA3C4164A9C09243F9E4352E33">
    <w:name w:val="43564265EA3C4164A9C09243F9E4352E33"/>
    <w:rsid w:val="00503E0D"/>
    <w:rPr>
      <w:rFonts w:ascii="Arial" w:eastAsiaTheme="minorHAnsi" w:hAnsi="Arial"/>
      <w:sz w:val="24"/>
      <w:lang w:eastAsia="en-US"/>
    </w:rPr>
  </w:style>
  <w:style w:type="paragraph" w:customStyle="1" w:styleId="81B2AAD4A00C48A382D5DB0F393CB9B57">
    <w:name w:val="81B2AAD4A00C48A382D5DB0F393CB9B57"/>
    <w:rsid w:val="00503E0D"/>
    <w:pPr>
      <w:spacing w:after="0"/>
    </w:pPr>
    <w:rPr>
      <w:rFonts w:ascii="Arial" w:eastAsiaTheme="minorHAnsi" w:hAnsi="Arial"/>
      <w:b/>
      <w:color w:val="000000" w:themeColor="text1"/>
      <w:sz w:val="24"/>
      <w:lang w:eastAsia="en-US"/>
    </w:rPr>
  </w:style>
  <w:style w:type="paragraph" w:customStyle="1" w:styleId="31B458956ED34D08AE8B5C55A00FCF047">
    <w:name w:val="31B458956ED34D08AE8B5C55A00FCF047"/>
    <w:rsid w:val="00503E0D"/>
    <w:pPr>
      <w:spacing w:after="0"/>
    </w:pPr>
    <w:rPr>
      <w:rFonts w:ascii="Arial" w:eastAsiaTheme="minorHAnsi" w:hAnsi="Arial"/>
      <w:b/>
      <w:color w:val="000000" w:themeColor="text1"/>
      <w:sz w:val="24"/>
      <w:lang w:eastAsia="en-US"/>
    </w:rPr>
  </w:style>
  <w:style w:type="paragraph" w:customStyle="1" w:styleId="E0858FBC32DA42E9B316D34171F2B2B57">
    <w:name w:val="E0858FBC32DA42E9B316D34171F2B2B57"/>
    <w:rsid w:val="00503E0D"/>
    <w:pPr>
      <w:spacing w:after="0"/>
    </w:pPr>
    <w:rPr>
      <w:rFonts w:ascii="Arial" w:eastAsiaTheme="minorHAnsi" w:hAnsi="Arial"/>
      <w:b/>
      <w:color w:val="000000" w:themeColor="text1"/>
      <w:sz w:val="24"/>
      <w:lang w:eastAsia="en-US"/>
    </w:rPr>
  </w:style>
  <w:style w:type="paragraph" w:customStyle="1" w:styleId="51ACBF309EAE43FDB9B2B0AFAC43632C7">
    <w:name w:val="51ACBF309EAE43FDB9B2B0AFAC43632C7"/>
    <w:rsid w:val="00503E0D"/>
    <w:pPr>
      <w:spacing w:after="0"/>
    </w:pPr>
    <w:rPr>
      <w:rFonts w:ascii="Arial" w:eastAsiaTheme="minorHAnsi" w:hAnsi="Arial"/>
      <w:b/>
      <w:color w:val="000000" w:themeColor="text1"/>
      <w:sz w:val="24"/>
      <w:lang w:eastAsia="en-US"/>
    </w:rPr>
  </w:style>
  <w:style w:type="paragraph" w:customStyle="1" w:styleId="4BB4D010090F491A97FF3E8B2441CE8A7">
    <w:name w:val="4BB4D010090F491A97FF3E8B2441CE8A7"/>
    <w:rsid w:val="00503E0D"/>
    <w:pPr>
      <w:spacing w:after="0"/>
    </w:pPr>
    <w:rPr>
      <w:rFonts w:ascii="Arial" w:eastAsiaTheme="minorHAnsi" w:hAnsi="Arial"/>
      <w:b/>
      <w:color w:val="000000" w:themeColor="text1"/>
      <w:sz w:val="24"/>
      <w:lang w:eastAsia="en-US"/>
    </w:rPr>
  </w:style>
  <w:style w:type="paragraph" w:customStyle="1" w:styleId="2B565187B9294267944FCD3A6690EE054">
    <w:name w:val="2B565187B9294267944FCD3A6690EE054"/>
    <w:rsid w:val="00503E0D"/>
    <w:pPr>
      <w:spacing w:after="0"/>
    </w:pPr>
    <w:rPr>
      <w:rFonts w:ascii="Arial" w:eastAsiaTheme="minorHAnsi" w:hAnsi="Arial"/>
      <w:b/>
      <w:color w:val="000000" w:themeColor="text1"/>
      <w:sz w:val="24"/>
      <w:lang w:eastAsia="en-US"/>
    </w:rPr>
  </w:style>
  <w:style w:type="paragraph" w:customStyle="1" w:styleId="B7B6A9DA9E1647C1A6950FE791563ABE7">
    <w:name w:val="B7B6A9DA9E1647C1A6950FE791563ABE7"/>
    <w:rsid w:val="00503E0D"/>
    <w:rPr>
      <w:rFonts w:ascii="Arial" w:eastAsiaTheme="minorHAnsi" w:hAnsi="Arial"/>
      <w:sz w:val="24"/>
      <w:lang w:eastAsia="en-US"/>
    </w:rPr>
  </w:style>
  <w:style w:type="paragraph" w:customStyle="1" w:styleId="C6A0B4A8DD6F4A5A90006B02DCDB8C5567">
    <w:name w:val="C6A0B4A8DD6F4A5A90006B02DCDB8C5567"/>
    <w:rsid w:val="00503E0D"/>
    <w:rPr>
      <w:rFonts w:ascii="Arial" w:eastAsiaTheme="minorHAnsi" w:hAnsi="Arial"/>
      <w:sz w:val="24"/>
      <w:lang w:eastAsia="en-US"/>
    </w:rPr>
  </w:style>
  <w:style w:type="paragraph" w:customStyle="1" w:styleId="628D1D54DE1A4872AC660A4B53515A0267">
    <w:name w:val="628D1D54DE1A4872AC660A4B53515A0267"/>
    <w:rsid w:val="00503E0D"/>
    <w:rPr>
      <w:rFonts w:ascii="Arial" w:eastAsiaTheme="minorHAnsi" w:hAnsi="Arial"/>
      <w:sz w:val="24"/>
      <w:lang w:eastAsia="en-US"/>
    </w:rPr>
  </w:style>
  <w:style w:type="paragraph" w:customStyle="1" w:styleId="32ED938C7EB24CDCBF6836BD375621FC67">
    <w:name w:val="32ED938C7EB24CDCBF6836BD375621FC67"/>
    <w:rsid w:val="00503E0D"/>
    <w:rPr>
      <w:rFonts w:ascii="Arial" w:eastAsiaTheme="minorHAnsi" w:hAnsi="Arial"/>
      <w:sz w:val="24"/>
      <w:lang w:eastAsia="en-US"/>
    </w:rPr>
  </w:style>
  <w:style w:type="paragraph" w:customStyle="1" w:styleId="7FDE970EA94A437180C1BFC76C7FA78067">
    <w:name w:val="7FDE970EA94A437180C1BFC76C7FA78067"/>
    <w:rsid w:val="00503E0D"/>
    <w:rPr>
      <w:rFonts w:ascii="Arial" w:eastAsiaTheme="minorHAnsi" w:hAnsi="Arial"/>
      <w:sz w:val="24"/>
      <w:lang w:eastAsia="en-US"/>
    </w:rPr>
  </w:style>
  <w:style w:type="paragraph" w:customStyle="1" w:styleId="D17BB891454A402DA4863A2CA3E472E567">
    <w:name w:val="D17BB891454A402DA4863A2CA3E472E567"/>
    <w:rsid w:val="00503E0D"/>
    <w:rPr>
      <w:rFonts w:ascii="Arial" w:eastAsiaTheme="minorHAnsi" w:hAnsi="Arial"/>
      <w:sz w:val="24"/>
      <w:lang w:eastAsia="en-US"/>
    </w:rPr>
  </w:style>
  <w:style w:type="paragraph" w:customStyle="1" w:styleId="1A292920EFE14BEA825F9CC7FCEA0DD77">
    <w:name w:val="1A292920EFE14BEA825F9CC7FCEA0DD77"/>
    <w:rsid w:val="00503E0D"/>
    <w:pPr>
      <w:spacing w:after="0"/>
    </w:pPr>
    <w:rPr>
      <w:rFonts w:ascii="Arial" w:eastAsiaTheme="minorHAnsi" w:hAnsi="Arial"/>
      <w:b/>
      <w:color w:val="000000" w:themeColor="text1"/>
      <w:sz w:val="24"/>
      <w:lang w:eastAsia="en-US"/>
    </w:rPr>
  </w:style>
  <w:style w:type="paragraph" w:customStyle="1" w:styleId="057D023C4E3C465F89B1EBF1A18709B17">
    <w:name w:val="057D023C4E3C465F89B1EBF1A18709B17"/>
    <w:rsid w:val="00503E0D"/>
    <w:pPr>
      <w:spacing w:after="0"/>
    </w:pPr>
    <w:rPr>
      <w:rFonts w:ascii="Arial" w:eastAsiaTheme="minorHAnsi" w:hAnsi="Arial"/>
      <w:b/>
      <w:color w:val="000000" w:themeColor="text1"/>
      <w:sz w:val="24"/>
      <w:lang w:eastAsia="en-US"/>
    </w:rPr>
  </w:style>
  <w:style w:type="paragraph" w:customStyle="1" w:styleId="65B901B55617414B868A832C324928D97">
    <w:name w:val="65B901B55617414B868A832C324928D97"/>
    <w:rsid w:val="00503E0D"/>
    <w:pPr>
      <w:spacing w:after="0"/>
    </w:pPr>
    <w:rPr>
      <w:rFonts w:ascii="Arial" w:eastAsiaTheme="minorHAnsi" w:hAnsi="Arial"/>
      <w:b/>
      <w:color w:val="000000" w:themeColor="text1"/>
      <w:sz w:val="24"/>
      <w:lang w:eastAsia="en-US"/>
    </w:rPr>
  </w:style>
  <w:style w:type="paragraph" w:customStyle="1" w:styleId="AA3C5942F6B64E52AA89A73522FAEF577">
    <w:name w:val="AA3C5942F6B64E52AA89A73522FAEF577"/>
    <w:rsid w:val="00503E0D"/>
    <w:pPr>
      <w:spacing w:after="0"/>
    </w:pPr>
    <w:rPr>
      <w:rFonts w:ascii="Arial" w:eastAsiaTheme="minorHAnsi" w:hAnsi="Arial"/>
      <w:b/>
      <w:color w:val="000000" w:themeColor="text1"/>
      <w:sz w:val="24"/>
      <w:lang w:eastAsia="en-US"/>
    </w:rPr>
  </w:style>
  <w:style w:type="paragraph" w:customStyle="1" w:styleId="40961627E2274C90A8DBF0352AF304FA7">
    <w:name w:val="40961627E2274C90A8DBF0352AF304FA7"/>
    <w:rsid w:val="00503E0D"/>
    <w:pPr>
      <w:spacing w:after="0"/>
    </w:pPr>
    <w:rPr>
      <w:rFonts w:ascii="Arial" w:eastAsiaTheme="minorHAnsi" w:hAnsi="Arial"/>
      <w:b/>
      <w:color w:val="000000" w:themeColor="text1"/>
      <w:sz w:val="24"/>
      <w:lang w:eastAsia="en-US"/>
    </w:rPr>
  </w:style>
  <w:style w:type="paragraph" w:customStyle="1" w:styleId="2E10DBAEE53747B49C6492F9E78441A47">
    <w:name w:val="2E10DBAEE53747B49C6492F9E78441A47"/>
    <w:rsid w:val="00503E0D"/>
    <w:pPr>
      <w:spacing w:after="0"/>
    </w:pPr>
    <w:rPr>
      <w:rFonts w:ascii="Arial" w:eastAsiaTheme="minorHAnsi" w:hAnsi="Arial"/>
      <w:b/>
      <w:color w:val="000000" w:themeColor="text1"/>
      <w:sz w:val="24"/>
      <w:lang w:eastAsia="en-US"/>
    </w:rPr>
  </w:style>
  <w:style w:type="paragraph" w:customStyle="1" w:styleId="4305F4DD513946CF8F8D4FF5DFCF956A7">
    <w:name w:val="4305F4DD513946CF8F8D4FF5DFCF956A7"/>
    <w:rsid w:val="00503E0D"/>
    <w:pPr>
      <w:spacing w:after="0"/>
    </w:pPr>
    <w:rPr>
      <w:rFonts w:ascii="Arial" w:eastAsiaTheme="minorHAnsi" w:hAnsi="Arial"/>
      <w:b/>
      <w:color w:val="000000" w:themeColor="text1"/>
      <w:sz w:val="24"/>
      <w:lang w:eastAsia="en-US"/>
    </w:rPr>
  </w:style>
  <w:style w:type="paragraph" w:customStyle="1" w:styleId="6B9B81113FEC4C4BA06898A90AF364BB7">
    <w:name w:val="6B9B81113FEC4C4BA06898A90AF364BB7"/>
    <w:rsid w:val="00503E0D"/>
    <w:pPr>
      <w:spacing w:after="0"/>
    </w:pPr>
    <w:rPr>
      <w:rFonts w:ascii="Arial" w:eastAsiaTheme="minorHAnsi" w:hAnsi="Arial"/>
      <w:b/>
      <w:color w:val="000000" w:themeColor="text1"/>
      <w:sz w:val="24"/>
      <w:lang w:eastAsia="en-US"/>
    </w:rPr>
  </w:style>
  <w:style w:type="paragraph" w:customStyle="1" w:styleId="C00CD879ED20455FA3AE581A66D2CEEC7">
    <w:name w:val="C00CD879ED20455FA3AE581A66D2CEEC7"/>
    <w:rsid w:val="00503E0D"/>
    <w:pPr>
      <w:spacing w:after="0"/>
    </w:pPr>
    <w:rPr>
      <w:rFonts w:ascii="Arial" w:eastAsiaTheme="minorHAnsi" w:hAnsi="Arial"/>
      <w:b/>
      <w:color w:val="000000" w:themeColor="text1"/>
      <w:sz w:val="24"/>
      <w:lang w:eastAsia="en-US"/>
    </w:rPr>
  </w:style>
  <w:style w:type="paragraph" w:customStyle="1" w:styleId="BC06F1BDCF72481B9C221EDFA60514437">
    <w:name w:val="BC06F1BDCF72481B9C221EDFA60514437"/>
    <w:rsid w:val="00503E0D"/>
    <w:pPr>
      <w:spacing w:after="0"/>
    </w:pPr>
    <w:rPr>
      <w:rFonts w:ascii="Arial" w:eastAsiaTheme="minorHAnsi" w:hAnsi="Arial"/>
      <w:b/>
      <w:color w:val="000000" w:themeColor="text1"/>
      <w:sz w:val="24"/>
      <w:lang w:eastAsia="en-US"/>
    </w:rPr>
  </w:style>
  <w:style w:type="paragraph" w:customStyle="1" w:styleId="E629F1F2AF0C4FC7A3B16899FC060E485">
    <w:name w:val="E629F1F2AF0C4FC7A3B16899FC060E485"/>
    <w:rsid w:val="00503E0D"/>
    <w:rPr>
      <w:rFonts w:ascii="Arial" w:eastAsiaTheme="minorHAnsi" w:hAnsi="Arial"/>
      <w:sz w:val="24"/>
      <w:lang w:eastAsia="en-US"/>
    </w:rPr>
  </w:style>
  <w:style w:type="paragraph" w:customStyle="1" w:styleId="F092660F776F4AC1B4F311B2110A6E055">
    <w:name w:val="F092660F776F4AC1B4F311B2110A6E055"/>
    <w:rsid w:val="00503E0D"/>
    <w:rPr>
      <w:rFonts w:ascii="Arial" w:eastAsiaTheme="minorHAnsi" w:hAnsi="Arial"/>
      <w:sz w:val="24"/>
      <w:lang w:eastAsia="en-US"/>
    </w:rPr>
  </w:style>
  <w:style w:type="paragraph" w:customStyle="1" w:styleId="D859C8D00DC74E8E9FB13B93DCD27CB54">
    <w:name w:val="D859C8D00DC74E8E9FB13B93DCD27CB54"/>
    <w:rsid w:val="00503E0D"/>
    <w:rPr>
      <w:rFonts w:ascii="Arial" w:eastAsiaTheme="minorHAnsi" w:hAnsi="Arial"/>
      <w:sz w:val="24"/>
      <w:lang w:eastAsia="en-US"/>
    </w:rPr>
  </w:style>
  <w:style w:type="paragraph" w:customStyle="1" w:styleId="2379037087AF43F99A0230186E3AD96B4">
    <w:name w:val="2379037087AF43F99A0230186E3AD96B4"/>
    <w:rsid w:val="00503E0D"/>
    <w:rPr>
      <w:rFonts w:ascii="Arial" w:eastAsiaTheme="minorHAnsi" w:hAnsi="Arial"/>
      <w:sz w:val="24"/>
      <w:lang w:eastAsia="en-US"/>
    </w:rPr>
  </w:style>
  <w:style w:type="paragraph" w:customStyle="1" w:styleId="D08BC0E69D1E456194574D550C915FB24">
    <w:name w:val="D08BC0E69D1E456194574D550C915FB24"/>
    <w:rsid w:val="00503E0D"/>
    <w:rPr>
      <w:rFonts w:ascii="Arial" w:eastAsiaTheme="minorHAnsi" w:hAnsi="Arial"/>
      <w:sz w:val="24"/>
      <w:lang w:eastAsia="en-US"/>
    </w:rPr>
  </w:style>
  <w:style w:type="paragraph" w:customStyle="1" w:styleId="7374601E7BE2427DAF7C5E68BD5B75BB1">
    <w:name w:val="7374601E7BE2427DAF7C5E68BD5B75BB1"/>
    <w:rsid w:val="00503E0D"/>
    <w:rPr>
      <w:rFonts w:ascii="Arial" w:eastAsiaTheme="minorHAnsi" w:hAnsi="Arial"/>
      <w:sz w:val="24"/>
      <w:lang w:eastAsia="en-US"/>
    </w:rPr>
  </w:style>
  <w:style w:type="paragraph" w:customStyle="1" w:styleId="1A347FD7DA55464E812A9651698F63314">
    <w:name w:val="1A347FD7DA55464E812A9651698F63314"/>
    <w:rsid w:val="00503E0D"/>
    <w:rPr>
      <w:rFonts w:ascii="Arial" w:eastAsiaTheme="minorHAnsi" w:hAnsi="Arial"/>
      <w:sz w:val="24"/>
      <w:lang w:eastAsia="en-US"/>
    </w:rPr>
  </w:style>
  <w:style w:type="paragraph" w:customStyle="1" w:styleId="31A709388032401BA56B079014C7859C4">
    <w:name w:val="31A709388032401BA56B079014C7859C4"/>
    <w:rsid w:val="00503E0D"/>
    <w:rPr>
      <w:rFonts w:ascii="Arial" w:eastAsiaTheme="minorHAnsi" w:hAnsi="Arial"/>
      <w:sz w:val="24"/>
      <w:lang w:eastAsia="en-US"/>
    </w:rPr>
  </w:style>
  <w:style w:type="paragraph" w:customStyle="1" w:styleId="FB89BEB099844C87AF56A42F268357494">
    <w:name w:val="FB89BEB099844C87AF56A42F268357494"/>
    <w:rsid w:val="00503E0D"/>
    <w:rPr>
      <w:rFonts w:ascii="Arial" w:eastAsiaTheme="minorHAnsi" w:hAnsi="Arial"/>
      <w:sz w:val="24"/>
      <w:lang w:eastAsia="en-US"/>
    </w:rPr>
  </w:style>
  <w:style w:type="paragraph" w:customStyle="1" w:styleId="6AED71E39B42458FB2B2810A672AAF1A8">
    <w:name w:val="6AED71E39B42458FB2B2810A672AAF1A8"/>
    <w:rsid w:val="00503E0D"/>
    <w:pPr>
      <w:spacing w:after="0"/>
    </w:pPr>
    <w:rPr>
      <w:rFonts w:ascii="Arial" w:eastAsiaTheme="minorHAnsi" w:hAnsi="Arial"/>
      <w:b/>
      <w:color w:val="000000" w:themeColor="text1"/>
      <w:sz w:val="24"/>
      <w:lang w:eastAsia="en-US"/>
    </w:rPr>
  </w:style>
  <w:style w:type="paragraph" w:customStyle="1" w:styleId="C91C9592CDF34F7BB9AD1B00DF0064818">
    <w:name w:val="C91C9592CDF34F7BB9AD1B00DF0064818"/>
    <w:rsid w:val="00503E0D"/>
    <w:rPr>
      <w:rFonts w:ascii="Arial" w:eastAsiaTheme="minorHAnsi" w:hAnsi="Arial"/>
      <w:sz w:val="24"/>
      <w:lang w:eastAsia="en-US"/>
    </w:rPr>
  </w:style>
  <w:style w:type="paragraph" w:customStyle="1" w:styleId="C6A2318F55034A44AACC6916BD7B66788">
    <w:name w:val="C6A2318F55034A44AACC6916BD7B66788"/>
    <w:rsid w:val="00503E0D"/>
    <w:pPr>
      <w:spacing w:after="0"/>
    </w:pPr>
    <w:rPr>
      <w:rFonts w:ascii="Arial" w:eastAsiaTheme="minorHAnsi" w:hAnsi="Arial"/>
      <w:b/>
      <w:color w:val="000000" w:themeColor="text1"/>
      <w:sz w:val="24"/>
      <w:lang w:eastAsia="en-US"/>
    </w:rPr>
  </w:style>
  <w:style w:type="paragraph" w:customStyle="1" w:styleId="F6E8B8CCC5B64C0AA1AD1C2F67A4D54F8">
    <w:name w:val="F6E8B8CCC5B64C0AA1AD1C2F67A4D54F8"/>
    <w:rsid w:val="00503E0D"/>
    <w:rPr>
      <w:rFonts w:ascii="Arial" w:eastAsiaTheme="minorHAnsi" w:hAnsi="Arial"/>
      <w:sz w:val="24"/>
      <w:lang w:eastAsia="en-US"/>
    </w:rPr>
  </w:style>
  <w:style w:type="paragraph" w:customStyle="1" w:styleId="C20BF2FF2B6C47AE923A53DCCDAE01B48">
    <w:name w:val="C20BF2FF2B6C47AE923A53DCCDAE01B48"/>
    <w:rsid w:val="00503E0D"/>
    <w:rPr>
      <w:rFonts w:ascii="Arial" w:eastAsiaTheme="minorHAnsi" w:hAnsi="Arial"/>
      <w:sz w:val="24"/>
      <w:lang w:eastAsia="en-US"/>
    </w:rPr>
  </w:style>
  <w:style w:type="paragraph" w:customStyle="1" w:styleId="E3A7D4662EE049B4AAFF1A553B09F0268">
    <w:name w:val="E3A7D4662EE049B4AAFF1A553B09F0268"/>
    <w:rsid w:val="00503E0D"/>
    <w:rPr>
      <w:rFonts w:ascii="Arial" w:eastAsiaTheme="minorHAnsi" w:hAnsi="Arial"/>
      <w:sz w:val="24"/>
      <w:lang w:eastAsia="en-US"/>
    </w:rPr>
  </w:style>
  <w:style w:type="paragraph" w:customStyle="1" w:styleId="39F11AB764884030B1F064A88E186E9E8">
    <w:name w:val="39F11AB764884030B1F064A88E186E9E8"/>
    <w:rsid w:val="00503E0D"/>
    <w:rPr>
      <w:rFonts w:ascii="Arial" w:eastAsiaTheme="minorHAnsi" w:hAnsi="Arial"/>
      <w:sz w:val="24"/>
      <w:lang w:eastAsia="en-US"/>
    </w:rPr>
  </w:style>
  <w:style w:type="paragraph" w:customStyle="1" w:styleId="1A999F21B376490AB8D575907CE59E7B8">
    <w:name w:val="1A999F21B376490AB8D575907CE59E7B8"/>
    <w:rsid w:val="00503E0D"/>
    <w:rPr>
      <w:rFonts w:ascii="Arial" w:eastAsiaTheme="minorHAnsi" w:hAnsi="Arial"/>
      <w:sz w:val="24"/>
      <w:lang w:eastAsia="en-US"/>
    </w:rPr>
  </w:style>
  <w:style w:type="paragraph" w:customStyle="1" w:styleId="8EAEA33C31644D28A4306484094DAF298">
    <w:name w:val="8EAEA33C31644D28A4306484094DAF298"/>
    <w:rsid w:val="00503E0D"/>
    <w:rPr>
      <w:rFonts w:ascii="Arial" w:eastAsiaTheme="minorHAnsi" w:hAnsi="Arial"/>
      <w:sz w:val="24"/>
      <w:lang w:eastAsia="en-US"/>
    </w:rPr>
  </w:style>
  <w:style w:type="paragraph" w:customStyle="1" w:styleId="7E8EC04E88984B5584976201F27799218">
    <w:name w:val="7E8EC04E88984B5584976201F27799218"/>
    <w:rsid w:val="00503E0D"/>
    <w:rPr>
      <w:rFonts w:ascii="Arial" w:eastAsiaTheme="minorHAnsi" w:hAnsi="Arial"/>
      <w:sz w:val="24"/>
      <w:lang w:eastAsia="en-US"/>
    </w:rPr>
  </w:style>
  <w:style w:type="paragraph" w:customStyle="1" w:styleId="6020CC53C6D54DCC87E814609E1A1BF68">
    <w:name w:val="6020CC53C6D54DCC87E814609E1A1BF68"/>
    <w:rsid w:val="00503E0D"/>
    <w:rPr>
      <w:rFonts w:ascii="Arial" w:eastAsiaTheme="minorHAnsi" w:hAnsi="Arial"/>
      <w:sz w:val="24"/>
      <w:lang w:eastAsia="en-US"/>
    </w:rPr>
  </w:style>
  <w:style w:type="paragraph" w:customStyle="1" w:styleId="3BF5ED9F310143A5A8A9BCE7EBC5ACCD8">
    <w:name w:val="3BF5ED9F310143A5A8A9BCE7EBC5ACCD8"/>
    <w:rsid w:val="00503E0D"/>
    <w:rPr>
      <w:rFonts w:ascii="Arial" w:eastAsiaTheme="minorHAnsi" w:hAnsi="Arial"/>
      <w:sz w:val="24"/>
      <w:lang w:eastAsia="en-US"/>
    </w:rPr>
  </w:style>
  <w:style w:type="paragraph" w:customStyle="1" w:styleId="7C94BDCDB31448ED82EB637AE874BD6C8">
    <w:name w:val="7C94BDCDB31448ED82EB637AE874BD6C8"/>
    <w:rsid w:val="00503E0D"/>
    <w:rPr>
      <w:rFonts w:ascii="Arial" w:eastAsiaTheme="minorHAnsi" w:hAnsi="Arial"/>
      <w:sz w:val="24"/>
      <w:lang w:eastAsia="en-US"/>
    </w:rPr>
  </w:style>
  <w:style w:type="paragraph" w:customStyle="1" w:styleId="55D43482999F4BFBB2CE7322DEAFF8A68">
    <w:name w:val="55D43482999F4BFBB2CE7322DEAFF8A68"/>
    <w:rsid w:val="00503E0D"/>
    <w:rPr>
      <w:rFonts w:ascii="Arial" w:eastAsiaTheme="minorHAnsi" w:hAnsi="Arial"/>
      <w:sz w:val="24"/>
      <w:lang w:eastAsia="en-US"/>
    </w:rPr>
  </w:style>
  <w:style w:type="paragraph" w:customStyle="1" w:styleId="A7AFBE60B98C4BA3A821E8837C4D0A3B8">
    <w:name w:val="A7AFBE60B98C4BA3A821E8837C4D0A3B8"/>
    <w:rsid w:val="00503E0D"/>
    <w:rPr>
      <w:rFonts w:ascii="Arial" w:eastAsiaTheme="minorHAnsi" w:hAnsi="Arial"/>
      <w:sz w:val="24"/>
      <w:lang w:eastAsia="en-US"/>
    </w:rPr>
  </w:style>
  <w:style w:type="paragraph" w:customStyle="1" w:styleId="9AFDD60054FF45EFB3E31A0922E81FCE8">
    <w:name w:val="9AFDD60054FF45EFB3E31A0922E81FCE8"/>
    <w:rsid w:val="00503E0D"/>
    <w:rPr>
      <w:rFonts w:ascii="Arial" w:eastAsiaTheme="minorHAnsi" w:hAnsi="Arial"/>
      <w:sz w:val="24"/>
      <w:lang w:eastAsia="en-US"/>
    </w:rPr>
  </w:style>
  <w:style w:type="paragraph" w:customStyle="1" w:styleId="429C6AD6202545B98003FF9F0024D9888">
    <w:name w:val="429C6AD6202545B98003FF9F0024D9888"/>
    <w:rsid w:val="00503E0D"/>
    <w:rPr>
      <w:rFonts w:ascii="Arial" w:eastAsiaTheme="minorHAnsi" w:hAnsi="Arial"/>
      <w:sz w:val="24"/>
      <w:lang w:eastAsia="en-US"/>
    </w:rPr>
  </w:style>
  <w:style w:type="paragraph" w:customStyle="1" w:styleId="ABC86FE9068E44C8AA271DBBBD1A8B3B8">
    <w:name w:val="ABC86FE9068E44C8AA271DBBBD1A8B3B8"/>
    <w:rsid w:val="00503E0D"/>
    <w:rPr>
      <w:rFonts w:ascii="Arial" w:eastAsiaTheme="minorHAnsi" w:hAnsi="Arial"/>
      <w:sz w:val="24"/>
      <w:lang w:eastAsia="en-US"/>
    </w:rPr>
  </w:style>
  <w:style w:type="paragraph" w:customStyle="1" w:styleId="D9E4545A27BF4B9997FD0A747C350D6A8">
    <w:name w:val="D9E4545A27BF4B9997FD0A747C350D6A8"/>
    <w:rsid w:val="00503E0D"/>
    <w:rPr>
      <w:rFonts w:ascii="Arial" w:eastAsiaTheme="minorHAnsi" w:hAnsi="Arial"/>
      <w:sz w:val="24"/>
      <w:lang w:eastAsia="en-US"/>
    </w:rPr>
  </w:style>
  <w:style w:type="paragraph" w:customStyle="1" w:styleId="F4DA1893E5704D3285E6ACC7FB682C818">
    <w:name w:val="F4DA1893E5704D3285E6ACC7FB682C818"/>
    <w:rsid w:val="00503E0D"/>
    <w:rPr>
      <w:rFonts w:ascii="Arial" w:eastAsiaTheme="minorHAnsi" w:hAnsi="Arial"/>
      <w:sz w:val="24"/>
      <w:lang w:eastAsia="en-US"/>
    </w:rPr>
  </w:style>
  <w:style w:type="paragraph" w:customStyle="1" w:styleId="9B200F4E44774F2FBC68C76F2CAF47698">
    <w:name w:val="9B200F4E44774F2FBC68C76F2CAF47698"/>
    <w:rsid w:val="00503E0D"/>
    <w:rPr>
      <w:rFonts w:ascii="Arial" w:eastAsiaTheme="minorHAnsi" w:hAnsi="Arial"/>
      <w:sz w:val="24"/>
      <w:lang w:eastAsia="en-US"/>
    </w:rPr>
  </w:style>
  <w:style w:type="paragraph" w:customStyle="1" w:styleId="1FF65E2BF2CE46D0AD253E7E416EFDE78">
    <w:name w:val="1FF65E2BF2CE46D0AD253E7E416EFDE78"/>
    <w:rsid w:val="00503E0D"/>
    <w:rPr>
      <w:rFonts w:ascii="Arial" w:eastAsiaTheme="minorHAnsi" w:hAnsi="Arial"/>
      <w:sz w:val="24"/>
      <w:lang w:eastAsia="en-US"/>
    </w:rPr>
  </w:style>
  <w:style w:type="paragraph" w:customStyle="1" w:styleId="9CC0EA190DFE43C89BC747BE7BB49A628">
    <w:name w:val="9CC0EA190DFE43C89BC747BE7BB49A628"/>
    <w:rsid w:val="00503E0D"/>
    <w:rPr>
      <w:rFonts w:ascii="Arial" w:eastAsiaTheme="minorHAnsi" w:hAnsi="Arial"/>
      <w:sz w:val="24"/>
      <w:lang w:eastAsia="en-US"/>
    </w:rPr>
  </w:style>
  <w:style w:type="paragraph" w:customStyle="1" w:styleId="A598746A05BA40BC9049C80E78F5D9C08">
    <w:name w:val="A598746A05BA40BC9049C80E78F5D9C08"/>
    <w:rsid w:val="00503E0D"/>
    <w:rPr>
      <w:rFonts w:ascii="Arial" w:eastAsiaTheme="minorHAnsi" w:hAnsi="Arial"/>
      <w:sz w:val="24"/>
      <w:lang w:eastAsia="en-US"/>
    </w:rPr>
  </w:style>
  <w:style w:type="paragraph" w:customStyle="1" w:styleId="531CBCA6141E4C309DDA53BB7792DB258">
    <w:name w:val="531CBCA6141E4C309DDA53BB7792DB258"/>
    <w:rsid w:val="00503E0D"/>
    <w:rPr>
      <w:rFonts w:ascii="Arial" w:eastAsiaTheme="minorHAnsi" w:hAnsi="Arial"/>
      <w:sz w:val="24"/>
      <w:lang w:eastAsia="en-US"/>
    </w:rPr>
  </w:style>
  <w:style w:type="paragraph" w:customStyle="1" w:styleId="C7A428092E64425D9E1E25ACA54279EE8">
    <w:name w:val="C7A428092E64425D9E1E25ACA54279EE8"/>
    <w:rsid w:val="00503E0D"/>
    <w:rPr>
      <w:rFonts w:ascii="Arial" w:eastAsiaTheme="minorHAnsi" w:hAnsi="Arial"/>
      <w:sz w:val="24"/>
      <w:lang w:eastAsia="en-US"/>
    </w:rPr>
  </w:style>
  <w:style w:type="paragraph" w:customStyle="1" w:styleId="130953120544485C8D9B920F998B4D7E8">
    <w:name w:val="130953120544485C8D9B920F998B4D7E8"/>
    <w:rsid w:val="00503E0D"/>
    <w:rPr>
      <w:rFonts w:ascii="Arial" w:eastAsiaTheme="minorHAnsi" w:hAnsi="Arial"/>
      <w:sz w:val="24"/>
      <w:lang w:eastAsia="en-US"/>
    </w:rPr>
  </w:style>
  <w:style w:type="paragraph" w:customStyle="1" w:styleId="0A2B5D60567342029C65DD3FF6A31C538">
    <w:name w:val="0A2B5D60567342029C65DD3FF6A31C538"/>
    <w:rsid w:val="00503E0D"/>
    <w:rPr>
      <w:rFonts w:ascii="Arial" w:eastAsiaTheme="minorHAnsi" w:hAnsi="Arial"/>
      <w:sz w:val="24"/>
      <w:lang w:eastAsia="en-US"/>
    </w:rPr>
  </w:style>
  <w:style w:type="paragraph" w:customStyle="1" w:styleId="C4631880F0CE4531994D76E3BEE26BDD8">
    <w:name w:val="C4631880F0CE4531994D76E3BEE26BDD8"/>
    <w:rsid w:val="00503E0D"/>
    <w:rPr>
      <w:rFonts w:ascii="Arial" w:eastAsiaTheme="minorHAnsi" w:hAnsi="Arial"/>
      <w:sz w:val="24"/>
      <w:lang w:eastAsia="en-US"/>
    </w:rPr>
  </w:style>
  <w:style w:type="paragraph" w:customStyle="1" w:styleId="FF0C09B9E24A4ED484FAB61D54BD297B8">
    <w:name w:val="FF0C09B9E24A4ED484FAB61D54BD297B8"/>
    <w:rsid w:val="00503E0D"/>
    <w:rPr>
      <w:rFonts w:ascii="Arial" w:eastAsiaTheme="minorHAnsi" w:hAnsi="Arial"/>
      <w:sz w:val="24"/>
      <w:lang w:eastAsia="en-US"/>
    </w:rPr>
  </w:style>
  <w:style w:type="paragraph" w:customStyle="1" w:styleId="D29349CAB8564B8C9A7E29744D8D55768">
    <w:name w:val="D29349CAB8564B8C9A7E29744D8D55768"/>
    <w:rsid w:val="00503E0D"/>
    <w:rPr>
      <w:rFonts w:ascii="Arial" w:eastAsiaTheme="minorHAnsi" w:hAnsi="Arial"/>
      <w:sz w:val="24"/>
      <w:lang w:eastAsia="en-US"/>
    </w:rPr>
  </w:style>
  <w:style w:type="paragraph" w:customStyle="1" w:styleId="EDA5D2FA292842FAA42584007E95833B7">
    <w:name w:val="EDA5D2FA292842FAA42584007E95833B7"/>
    <w:rsid w:val="00503E0D"/>
    <w:rPr>
      <w:rFonts w:ascii="Arial" w:eastAsiaTheme="minorHAnsi" w:hAnsi="Arial"/>
      <w:sz w:val="24"/>
      <w:lang w:eastAsia="en-US"/>
    </w:rPr>
  </w:style>
  <w:style w:type="paragraph" w:customStyle="1" w:styleId="93357CB956534A93AE86B9BFE1DFA1C07">
    <w:name w:val="93357CB956534A93AE86B9BFE1DFA1C07"/>
    <w:rsid w:val="00503E0D"/>
    <w:rPr>
      <w:rFonts w:ascii="Arial" w:eastAsiaTheme="minorHAnsi" w:hAnsi="Arial"/>
      <w:sz w:val="24"/>
      <w:lang w:eastAsia="en-US"/>
    </w:rPr>
  </w:style>
  <w:style w:type="paragraph" w:customStyle="1" w:styleId="CA54A4FB27694235BFD7CE52A719823B7">
    <w:name w:val="CA54A4FB27694235BFD7CE52A719823B7"/>
    <w:rsid w:val="00503E0D"/>
    <w:rPr>
      <w:rFonts w:ascii="Arial" w:eastAsiaTheme="minorHAnsi" w:hAnsi="Arial"/>
      <w:sz w:val="24"/>
      <w:lang w:eastAsia="en-US"/>
    </w:rPr>
  </w:style>
  <w:style w:type="paragraph" w:customStyle="1" w:styleId="A9399E082AA0443B998822789F739F6C7">
    <w:name w:val="A9399E082AA0443B998822789F739F6C7"/>
    <w:rsid w:val="00503E0D"/>
    <w:pPr>
      <w:spacing w:after="0"/>
    </w:pPr>
    <w:rPr>
      <w:rFonts w:ascii="Arial" w:eastAsiaTheme="minorHAnsi" w:hAnsi="Arial"/>
      <w:b/>
      <w:color w:val="000000" w:themeColor="text1"/>
      <w:sz w:val="24"/>
      <w:lang w:eastAsia="en-US"/>
    </w:rPr>
  </w:style>
  <w:style w:type="paragraph" w:customStyle="1" w:styleId="EEB6A64FD99C488E868C9075F5FAF2237">
    <w:name w:val="EEB6A64FD99C488E868C9075F5FAF2237"/>
    <w:rsid w:val="00503E0D"/>
    <w:rPr>
      <w:rFonts w:ascii="Arial" w:eastAsiaTheme="minorHAnsi" w:hAnsi="Arial"/>
      <w:sz w:val="24"/>
      <w:lang w:eastAsia="en-US"/>
    </w:rPr>
  </w:style>
  <w:style w:type="paragraph" w:customStyle="1" w:styleId="F40A8A0ACDEA403D8409787410F47A907">
    <w:name w:val="F40A8A0ACDEA403D8409787410F47A907"/>
    <w:rsid w:val="00503E0D"/>
    <w:pPr>
      <w:spacing w:after="0"/>
    </w:pPr>
    <w:rPr>
      <w:rFonts w:ascii="Arial" w:eastAsiaTheme="minorHAnsi" w:hAnsi="Arial"/>
      <w:b/>
      <w:color w:val="000000" w:themeColor="text1"/>
      <w:sz w:val="24"/>
      <w:lang w:eastAsia="en-US"/>
    </w:rPr>
  </w:style>
  <w:style w:type="paragraph" w:customStyle="1" w:styleId="07892907A6F947C5930EFCCDD42D8AF77">
    <w:name w:val="07892907A6F947C5930EFCCDD42D8AF77"/>
    <w:rsid w:val="00503E0D"/>
    <w:rPr>
      <w:rFonts w:ascii="Arial" w:eastAsiaTheme="minorHAnsi" w:hAnsi="Arial"/>
      <w:sz w:val="24"/>
      <w:lang w:eastAsia="en-US"/>
    </w:rPr>
  </w:style>
  <w:style w:type="paragraph" w:customStyle="1" w:styleId="13D99BEF66CF4754B48C4311277A68E07">
    <w:name w:val="13D99BEF66CF4754B48C4311277A68E07"/>
    <w:rsid w:val="00503E0D"/>
    <w:pPr>
      <w:spacing w:after="0"/>
    </w:pPr>
    <w:rPr>
      <w:rFonts w:ascii="Arial" w:eastAsiaTheme="minorHAnsi" w:hAnsi="Arial"/>
      <w:b/>
      <w:color w:val="000000" w:themeColor="text1"/>
      <w:sz w:val="24"/>
      <w:lang w:eastAsia="en-US"/>
    </w:rPr>
  </w:style>
  <w:style w:type="paragraph" w:customStyle="1" w:styleId="7FB0E188AB624A90AC00124114B9605D7">
    <w:name w:val="7FB0E188AB624A90AC00124114B9605D7"/>
    <w:rsid w:val="00503E0D"/>
    <w:rPr>
      <w:rFonts w:ascii="Arial" w:eastAsiaTheme="minorHAnsi" w:hAnsi="Arial"/>
      <w:sz w:val="24"/>
      <w:lang w:eastAsia="en-US"/>
    </w:rPr>
  </w:style>
  <w:style w:type="paragraph" w:customStyle="1" w:styleId="D6C1D9397B2C4F4CA52D5D6C5717C3A77">
    <w:name w:val="D6C1D9397B2C4F4CA52D5D6C5717C3A77"/>
    <w:rsid w:val="00503E0D"/>
    <w:pPr>
      <w:spacing w:after="0"/>
    </w:pPr>
    <w:rPr>
      <w:rFonts w:ascii="Arial" w:eastAsiaTheme="minorHAnsi" w:hAnsi="Arial"/>
      <w:b/>
      <w:color w:val="000000" w:themeColor="text1"/>
      <w:sz w:val="24"/>
      <w:lang w:eastAsia="en-US"/>
    </w:rPr>
  </w:style>
  <w:style w:type="paragraph" w:customStyle="1" w:styleId="EB02AEC52227486F9B9ACB24C85A36917">
    <w:name w:val="EB02AEC52227486F9B9ACB24C85A36917"/>
    <w:rsid w:val="00503E0D"/>
    <w:rPr>
      <w:rFonts w:ascii="Arial" w:eastAsiaTheme="minorHAnsi" w:hAnsi="Arial"/>
      <w:sz w:val="24"/>
      <w:lang w:eastAsia="en-US"/>
    </w:rPr>
  </w:style>
  <w:style w:type="paragraph" w:customStyle="1" w:styleId="9AB15C92056E4B91B2A3AF23026C5F217">
    <w:name w:val="9AB15C92056E4B91B2A3AF23026C5F217"/>
    <w:rsid w:val="00503E0D"/>
    <w:rPr>
      <w:rFonts w:ascii="Arial" w:eastAsiaTheme="minorHAnsi" w:hAnsi="Arial"/>
      <w:sz w:val="24"/>
      <w:lang w:eastAsia="en-US"/>
    </w:rPr>
  </w:style>
  <w:style w:type="paragraph" w:customStyle="1" w:styleId="E8ECAA70CE3544CB803A9F2AA96858577">
    <w:name w:val="E8ECAA70CE3544CB803A9F2AA96858577"/>
    <w:rsid w:val="00503E0D"/>
    <w:rPr>
      <w:rFonts w:ascii="Arial" w:eastAsiaTheme="minorHAnsi" w:hAnsi="Arial"/>
      <w:sz w:val="24"/>
      <w:lang w:eastAsia="en-US"/>
    </w:rPr>
  </w:style>
  <w:style w:type="paragraph" w:customStyle="1" w:styleId="4F7CBEF371A643D09E26F46F8CEA551F7">
    <w:name w:val="4F7CBEF371A643D09E26F46F8CEA551F7"/>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4">
    <w:name w:val="74AD6E3792E14D688C92BDA716D91B8234"/>
    <w:rsid w:val="00503E0D"/>
    <w:pPr>
      <w:spacing w:after="0"/>
    </w:pPr>
    <w:rPr>
      <w:rFonts w:ascii="Arial" w:eastAsiaTheme="minorHAnsi" w:hAnsi="Arial"/>
      <w:b/>
      <w:color w:val="000000" w:themeColor="text1"/>
      <w:sz w:val="24"/>
      <w:lang w:eastAsia="en-US"/>
    </w:rPr>
  </w:style>
  <w:style w:type="paragraph" w:customStyle="1" w:styleId="43564265EA3C4164A9C09243F9E4352E34">
    <w:name w:val="43564265EA3C4164A9C09243F9E4352E34"/>
    <w:rsid w:val="00503E0D"/>
    <w:rPr>
      <w:rFonts w:ascii="Arial" w:eastAsiaTheme="minorHAnsi" w:hAnsi="Arial"/>
      <w:sz w:val="24"/>
      <w:lang w:eastAsia="en-US"/>
    </w:rPr>
  </w:style>
  <w:style w:type="paragraph" w:customStyle="1" w:styleId="81B2AAD4A00C48A382D5DB0F393CB9B58">
    <w:name w:val="81B2AAD4A00C48A382D5DB0F393CB9B58"/>
    <w:rsid w:val="00503E0D"/>
    <w:pPr>
      <w:spacing w:after="0"/>
    </w:pPr>
    <w:rPr>
      <w:rFonts w:ascii="Arial" w:eastAsiaTheme="minorHAnsi" w:hAnsi="Arial"/>
      <w:b/>
      <w:color w:val="000000" w:themeColor="text1"/>
      <w:sz w:val="24"/>
      <w:lang w:eastAsia="en-US"/>
    </w:rPr>
  </w:style>
  <w:style w:type="paragraph" w:customStyle="1" w:styleId="31B458956ED34D08AE8B5C55A00FCF048">
    <w:name w:val="31B458956ED34D08AE8B5C55A00FCF048"/>
    <w:rsid w:val="00503E0D"/>
    <w:pPr>
      <w:spacing w:after="0"/>
    </w:pPr>
    <w:rPr>
      <w:rFonts w:ascii="Arial" w:eastAsiaTheme="minorHAnsi" w:hAnsi="Arial"/>
      <w:b/>
      <w:color w:val="000000" w:themeColor="text1"/>
      <w:sz w:val="24"/>
      <w:lang w:eastAsia="en-US"/>
    </w:rPr>
  </w:style>
  <w:style w:type="paragraph" w:customStyle="1" w:styleId="E0858FBC32DA42E9B316D34171F2B2B58">
    <w:name w:val="E0858FBC32DA42E9B316D34171F2B2B58"/>
    <w:rsid w:val="00503E0D"/>
    <w:pPr>
      <w:spacing w:after="0"/>
    </w:pPr>
    <w:rPr>
      <w:rFonts w:ascii="Arial" w:eastAsiaTheme="minorHAnsi" w:hAnsi="Arial"/>
      <w:b/>
      <w:color w:val="000000" w:themeColor="text1"/>
      <w:sz w:val="24"/>
      <w:lang w:eastAsia="en-US"/>
    </w:rPr>
  </w:style>
  <w:style w:type="paragraph" w:customStyle="1" w:styleId="51ACBF309EAE43FDB9B2B0AFAC43632C8">
    <w:name w:val="51ACBF309EAE43FDB9B2B0AFAC43632C8"/>
    <w:rsid w:val="00503E0D"/>
    <w:pPr>
      <w:spacing w:after="0"/>
    </w:pPr>
    <w:rPr>
      <w:rFonts w:ascii="Arial" w:eastAsiaTheme="minorHAnsi" w:hAnsi="Arial"/>
      <w:b/>
      <w:color w:val="000000" w:themeColor="text1"/>
      <w:sz w:val="24"/>
      <w:lang w:eastAsia="en-US"/>
    </w:rPr>
  </w:style>
  <w:style w:type="paragraph" w:customStyle="1" w:styleId="4BB4D010090F491A97FF3E8B2441CE8A8">
    <w:name w:val="4BB4D010090F491A97FF3E8B2441CE8A8"/>
    <w:rsid w:val="00503E0D"/>
    <w:pPr>
      <w:spacing w:after="0"/>
    </w:pPr>
    <w:rPr>
      <w:rFonts w:ascii="Arial" w:eastAsiaTheme="minorHAnsi" w:hAnsi="Arial"/>
      <w:b/>
      <w:color w:val="000000" w:themeColor="text1"/>
      <w:sz w:val="24"/>
      <w:lang w:eastAsia="en-US"/>
    </w:rPr>
  </w:style>
  <w:style w:type="paragraph" w:customStyle="1" w:styleId="2B565187B9294267944FCD3A6690EE055">
    <w:name w:val="2B565187B9294267944FCD3A6690EE055"/>
    <w:rsid w:val="00503E0D"/>
    <w:pPr>
      <w:spacing w:after="0"/>
    </w:pPr>
    <w:rPr>
      <w:rFonts w:ascii="Arial" w:eastAsiaTheme="minorHAnsi" w:hAnsi="Arial"/>
      <w:b/>
      <w:color w:val="000000" w:themeColor="text1"/>
      <w:sz w:val="24"/>
      <w:lang w:eastAsia="en-US"/>
    </w:rPr>
  </w:style>
  <w:style w:type="paragraph" w:customStyle="1" w:styleId="B7B6A9DA9E1647C1A6950FE791563ABE8">
    <w:name w:val="B7B6A9DA9E1647C1A6950FE791563ABE8"/>
    <w:rsid w:val="00503E0D"/>
    <w:rPr>
      <w:rFonts w:ascii="Arial" w:eastAsiaTheme="minorHAnsi" w:hAnsi="Arial"/>
      <w:sz w:val="24"/>
      <w:lang w:eastAsia="en-US"/>
    </w:rPr>
  </w:style>
  <w:style w:type="paragraph" w:customStyle="1" w:styleId="C6A0B4A8DD6F4A5A90006B02DCDB8C5568">
    <w:name w:val="C6A0B4A8DD6F4A5A90006B02DCDB8C5568"/>
    <w:rsid w:val="00503E0D"/>
    <w:rPr>
      <w:rFonts w:ascii="Arial" w:eastAsiaTheme="minorHAnsi" w:hAnsi="Arial"/>
      <w:sz w:val="24"/>
      <w:lang w:eastAsia="en-US"/>
    </w:rPr>
  </w:style>
  <w:style w:type="paragraph" w:customStyle="1" w:styleId="628D1D54DE1A4872AC660A4B53515A0268">
    <w:name w:val="628D1D54DE1A4872AC660A4B53515A0268"/>
    <w:rsid w:val="00503E0D"/>
    <w:rPr>
      <w:rFonts w:ascii="Arial" w:eastAsiaTheme="minorHAnsi" w:hAnsi="Arial"/>
      <w:sz w:val="24"/>
      <w:lang w:eastAsia="en-US"/>
    </w:rPr>
  </w:style>
  <w:style w:type="paragraph" w:customStyle="1" w:styleId="32ED938C7EB24CDCBF6836BD375621FC68">
    <w:name w:val="32ED938C7EB24CDCBF6836BD375621FC68"/>
    <w:rsid w:val="00503E0D"/>
    <w:rPr>
      <w:rFonts w:ascii="Arial" w:eastAsiaTheme="minorHAnsi" w:hAnsi="Arial"/>
      <w:sz w:val="24"/>
      <w:lang w:eastAsia="en-US"/>
    </w:rPr>
  </w:style>
  <w:style w:type="paragraph" w:customStyle="1" w:styleId="7FDE970EA94A437180C1BFC76C7FA78068">
    <w:name w:val="7FDE970EA94A437180C1BFC76C7FA78068"/>
    <w:rsid w:val="00503E0D"/>
    <w:rPr>
      <w:rFonts w:ascii="Arial" w:eastAsiaTheme="minorHAnsi" w:hAnsi="Arial"/>
      <w:sz w:val="24"/>
      <w:lang w:eastAsia="en-US"/>
    </w:rPr>
  </w:style>
  <w:style w:type="paragraph" w:customStyle="1" w:styleId="D17BB891454A402DA4863A2CA3E472E568">
    <w:name w:val="D17BB891454A402DA4863A2CA3E472E568"/>
    <w:rsid w:val="00503E0D"/>
    <w:rPr>
      <w:rFonts w:ascii="Arial" w:eastAsiaTheme="minorHAnsi" w:hAnsi="Arial"/>
      <w:sz w:val="24"/>
      <w:lang w:eastAsia="en-US"/>
    </w:rPr>
  </w:style>
  <w:style w:type="paragraph" w:customStyle="1" w:styleId="1A292920EFE14BEA825F9CC7FCEA0DD78">
    <w:name w:val="1A292920EFE14BEA825F9CC7FCEA0DD78"/>
    <w:rsid w:val="00503E0D"/>
    <w:pPr>
      <w:spacing w:after="0"/>
    </w:pPr>
    <w:rPr>
      <w:rFonts w:ascii="Arial" w:eastAsiaTheme="minorHAnsi" w:hAnsi="Arial"/>
      <w:b/>
      <w:color w:val="000000" w:themeColor="text1"/>
      <w:sz w:val="24"/>
      <w:lang w:eastAsia="en-US"/>
    </w:rPr>
  </w:style>
  <w:style w:type="paragraph" w:customStyle="1" w:styleId="057D023C4E3C465F89B1EBF1A18709B18">
    <w:name w:val="057D023C4E3C465F89B1EBF1A18709B18"/>
    <w:rsid w:val="00503E0D"/>
    <w:pPr>
      <w:spacing w:after="0"/>
    </w:pPr>
    <w:rPr>
      <w:rFonts w:ascii="Arial" w:eastAsiaTheme="minorHAnsi" w:hAnsi="Arial"/>
      <w:b/>
      <w:color w:val="000000" w:themeColor="text1"/>
      <w:sz w:val="24"/>
      <w:lang w:eastAsia="en-US"/>
    </w:rPr>
  </w:style>
  <w:style w:type="paragraph" w:customStyle="1" w:styleId="65B901B55617414B868A832C324928D98">
    <w:name w:val="65B901B55617414B868A832C324928D98"/>
    <w:rsid w:val="00503E0D"/>
    <w:pPr>
      <w:spacing w:after="0"/>
    </w:pPr>
    <w:rPr>
      <w:rFonts w:ascii="Arial" w:eastAsiaTheme="minorHAnsi" w:hAnsi="Arial"/>
      <w:b/>
      <w:color w:val="000000" w:themeColor="text1"/>
      <w:sz w:val="24"/>
      <w:lang w:eastAsia="en-US"/>
    </w:rPr>
  </w:style>
  <w:style w:type="paragraph" w:customStyle="1" w:styleId="AA3C5942F6B64E52AA89A73522FAEF578">
    <w:name w:val="AA3C5942F6B64E52AA89A73522FAEF578"/>
    <w:rsid w:val="00503E0D"/>
    <w:pPr>
      <w:spacing w:after="0"/>
    </w:pPr>
    <w:rPr>
      <w:rFonts w:ascii="Arial" w:eastAsiaTheme="minorHAnsi" w:hAnsi="Arial"/>
      <w:b/>
      <w:color w:val="000000" w:themeColor="text1"/>
      <w:sz w:val="24"/>
      <w:lang w:eastAsia="en-US"/>
    </w:rPr>
  </w:style>
  <w:style w:type="paragraph" w:customStyle="1" w:styleId="40961627E2274C90A8DBF0352AF304FA8">
    <w:name w:val="40961627E2274C90A8DBF0352AF304FA8"/>
    <w:rsid w:val="00503E0D"/>
    <w:pPr>
      <w:spacing w:after="0"/>
    </w:pPr>
    <w:rPr>
      <w:rFonts w:ascii="Arial" w:eastAsiaTheme="minorHAnsi" w:hAnsi="Arial"/>
      <w:b/>
      <w:color w:val="000000" w:themeColor="text1"/>
      <w:sz w:val="24"/>
      <w:lang w:eastAsia="en-US"/>
    </w:rPr>
  </w:style>
  <w:style w:type="paragraph" w:customStyle="1" w:styleId="2E10DBAEE53747B49C6492F9E78441A48">
    <w:name w:val="2E10DBAEE53747B49C6492F9E78441A48"/>
    <w:rsid w:val="00503E0D"/>
    <w:pPr>
      <w:spacing w:after="0"/>
    </w:pPr>
    <w:rPr>
      <w:rFonts w:ascii="Arial" w:eastAsiaTheme="minorHAnsi" w:hAnsi="Arial"/>
      <w:b/>
      <w:color w:val="000000" w:themeColor="text1"/>
      <w:sz w:val="24"/>
      <w:lang w:eastAsia="en-US"/>
    </w:rPr>
  </w:style>
  <w:style w:type="paragraph" w:customStyle="1" w:styleId="4305F4DD513946CF8F8D4FF5DFCF956A8">
    <w:name w:val="4305F4DD513946CF8F8D4FF5DFCF956A8"/>
    <w:rsid w:val="00503E0D"/>
    <w:pPr>
      <w:spacing w:after="0"/>
    </w:pPr>
    <w:rPr>
      <w:rFonts w:ascii="Arial" w:eastAsiaTheme="minorHAnsi" w:hAnsi="Arial"/>
      <w:b/>
      <w:color w:val="000000" w:themeColor="text1"/>
      <w:sz w:val="24"/>
      <w:lang w:eastAsia="en-US"/>
    </w:rPr>
  </w:style>
  <w:style w:type="paragraph" w:customStyle="1" w:styleId="6B9B81113FEC4C4BA06898A90AF364BB8">
    <w:name w:val="6B9B81113FEC4C4BA06898A90AF364BB8"/>
    <w:rsid w:val="00503E0D"/>
    <w:pPr>
      <w:spacing w:after="0"/>
    </w:pPr>
    <w:rPr>
      <w:rFonts w:ascii="Arial" w:eastAsiaTheme="minorHAnsi" w:hAnsi="Arial"/>
      <w:b/>
      <w:color w:val="000000" w:themeColor="text1"/>
      <w:sz w:val="24"/>
      <w:lang w:eastAsia="en-US"/>
    </w:rPr>
  </w:style>
  <w:style w:type="paragraph" w:customStyle="1" w:styleId="C00CD879ED20455FA3AE581A66D2CEEC8">
    <w:name w:val="C00CD879ED20455FA3AE581A66D2CEEC8"/>
    <w:rsid w:val="00503E0D"/>
    <w:pPr>
      <w:spacing w:after="0"/>
    </w:pPr>
    <w:rPr>
      <w:rFonts w:ascii="Arial" w:eastAsiaTheme="minorHAnsi" w:hAnsi="Arial"/>
      <w:b/>
      <w:color w:val="000000" w:themeColor="text1"/>
      <w:sz w:val="24"/>
      <w:lang w:eastAsia="en-US"/>
    </w:rPr>
  </w:style>
  <w:style w:type="paragraph" w:customStyle="1" w:styleId="BC06F1BDCF72481B9C221EDFA60514438">
    <w:name w:val="BC06F1BDCF72481B9C221EDFA60514438"/>
    <w:rsid w:val="00503E0D"/>
    <w:pPr>
      <w:spacing w:after="0"/>
    </w:pPr>
    <w:rPr>
      <w:rFonts w:ascii="Arial" w:eastAsiaTheme="minorHAnsi" w:hAnsi="Arial"/>
      <w:b/>
      <w:color w:val="000000" w:themeColor="text1"/>
      <w:sz w:val="24"/>
      <w:lang w:eastAsia="en-US"/>
    </w:rPr>
  </w:style>
  <w:style w:type="paragraph" w:customStyle="1" w:styleId="E629F1F2AF0C4FC7A3B16899FC060E486">
    <w:name w:val="E629F1F2AF0C4FC7A3B16899FC060E486"/>
    <w:rsid w:val="00503E0D"/>
    <w:rPr>
      <w:rFonts w:ascii="Arial" w:eastAsiaTheme="minorHAnsi" w:hAnsi="Arial"/>
      <w:sz w:val="24"/>
      <w:lang w:eastAsia="en-US"/>
    </w:rPr>
  </w:style>
  <w:style w:type="paragraph" w:customStyle="1" w:styleId="F092660F776F4AC1B4F311B2110A6E056">
    <w:name w:val="F092660F776F4AC1B4F311B2110A6E056"/>
    <w:rsid w:val="00503E0D"/>
    <w:rPr>
      <w:rFonts w:ascii="Arial" w:eastAsiaTheme="minorHAnsi" w:hAnsi="Arial"/>
      <w:sz w:val="24"/>
      <w:lang w:eastAsia="en-US"/>
    </w:rPr>
  </w:style>
  <w:style w:type="paragraph" w:customStyle="1" w:styleId="D859C8D00DC74E8E9FB13B93DCD27CB55">
    <w:name w:val="D859C8D00DC74E8E9FB13B93DCD27CB55"/>
    <w:rsid w:val="00503E0D"/>
    <w:rPr>
      <w:rFonts w:ascii="Arial" w:eastAsiaTheme="minorHAnsi" w:hAnsi="Arial"/>
      <w:sz w:val="24"/>
      <w:lang w:eastAsia="en-US"/>
    </w:rPr>
  </w:style>
  <w:style w:type="paragraph" w:customStyle="1" w:styleId="2379037087AF43F99A0230186E3AD96B5">
    <w:name w:val="2379037087AF43F99A0230186E3AD96B5"/>
    <w:rsid w:val="00503E0D"/>
    <w:rPr>
      <w:rFonts w:ascii="Arial" w:eastAsiaTheme="minorHAnsi" w:hAnsi="Arial"/>
      <w:sz w:val="24"/>
      <w:lang w:eastAsia="en-US"/>
    </w:rPr>
  </w:style>
  <w:style w:type="paragraph" w:customStyle="1" w:styleId="D08BC0E69D1E456194574D550C915FB25">
    <w:name w:val="D08BC0E69D1E456194574D550C915FB25"/>
    <w:rsid w:val="00503E0D"/>
    <w:rPr>
      <w:rFonts w:ascii="Arial" w:eastAsiaTheme="minorHAnsi" w:hAnsi="Arial"/>
      <w:sz w:val="24"/>
      <w:lang w:eastAsia="en-US"/>
    </w:rPr>
  </w:style>
  <w:style w:type="paragraph" w:customStyle="1" w:styleId="7374601E7BE2427DAF7C5E68BD5B75BB2">
    <w:name w:val="7374601E7BE2427DAF7C5E68BD5B75BB2"/>
    <w:rsid w:val="00503E0D"/>
    <w:rPr>
      <w:rFonts w:ascii="Arial" w:eastAsiaTheme="minorHAnsi" w:hAnsi="Arial"/>
      <w:sz w:val="24"/>
      <w:lang w:eastAsia="en-US"/>
    </w:rPr>
  </w:style>
  <w:style w:type="paragraph" w:customStyle="1" w:styleId="1A347FD7DA55464E812A9651698F63315">
    <w:name w:val="1A347FD7DA55464E812A9651698F63315"/>
    <w:rsid w:val="00503E0D"/>
    <w:rPr>
      <w:rFonts w:ascii="Arial" w:eastAsiaTheme="minorHAnsi" w:hAnsi="Arial"/>
      <w:sz w:val="24"/>
      <w:lang w:eastAsia="en-US"/>
    </w:rPr>
  </w:style>
  <w:style w:type="paragraph" w:customStyle="1" w:styleId="31A709388032401BA56B079014C7859C5">
    <w:name w:val="31A709388032401BA56B079014C7859C5"/>
    <w:rsid w:val="00503E0D"/>
    <w:rPr>
      <w:rFonts w:ascii="Arial" w:eastAsiaTheme="minorHAnsi" w:hAnsi="Arial"/>
      <w:sz w:val="24"/>
      <w:lang w:eastAsia="en-US"/>
    </w:rPr>
  </w:style>
  <w:style w:type="paragraph" w:customStyle="1" w:styleId="FB89BEB099844C87AF56A42F268357495">
    <w:name w:val="FB89BEB099844C87AF56A42F268357495"/>
    <w:rsid w:val="00503E0D"/>
    <w:rPr>
      <w:rFonts w:ascii="Arial" w:eastAsiaTheme="minorHAnsi" w:hAnsi="Arial"/>
      <w:sz w:val="24"/>
      <w:lang w:eastAsia="en-US"/>
    </w:rPr>
  </w:style>
  <w:style w:type="paragraph" w:customStyle="1" w:styleId="6AED71E39B42458FB2B2810A672AAF1A9">
    <w:name w:val="6AED71E39B42458FB2B2810A672AAF1A9"/>
    <w:rsid w:val="00503E0D"/>
    <w:pPr>
      <w:spacing w:after="0"/>
    </w:pPr>
    <w:rPr>
      <w:rFonts w:ascii="Arial" w:eastAsiaTheme="minorHAnsi" w:hAnsi="Arial"/>
      <w:b/>
      <w:color w:val="000000" w:themeColor="text1"/>
      <w:sz w:val="24"/>
      <w:lang w:eastAsia="en-US"/>
    </w:rPr>
  </w:style>
  <w:style w:type="paragraph" w:customStyle="1" w:styleId="C91C9592CDF34F7BB9AD1B00DF0064819">
    <w:name w:val="C91C9592CDF34F7BB9AD1B00DF0064819"/>
    <w:rsid w:val="00503E0D"/>
    <w:rPr>
      <w:rFonts w:ascii="Arial" w:eastAsiaTheme="minorHAnsi" w:hAnsi="Arial"/>
      <w:sz w:val="24"/>
      <w:lang w:eastAsia="en-US"/>
    </w:rPr>
  </w:style>
  <w:style w:type="paragraph" w:customStyle="1" w:styleId="C6A2318F55034A44AACC6916BD7B66789">
    <w:name w:val="C6A2318F55034A44AACC6916BD7B66789"/>
    <w:rsid w:val="00503E0D"/>
    <w:pPr>
      <w:spacing w:after="0"/>
    </w:pPr>
    <w:rPr>
      <w:rFonts w:ascii="Arial" w:eastAsiaTheme="minorHAnsi" w:hAnsi="Arial"/>
      <w:b/>
      <w:color w:val="000000" w:themeColor="text1"/>
      <w:sz w:val="24"/>
      <w:lang w:eastAsia="en-US"/>
    </w:rPr>
  </w:style>
  <w:style w:type="paragraph" w:customStyle="1" w:styleId="F6E8B8CCC5B64C0AA1AD1C2F67A4D54F9">
    <w:name w:val="F6E8B8CCC5B64C0AA1AD1C2F67A4D54F9"/>
    <w:rsid w:val="00503E0D"/>
    <w:rPr>
      <w:rFonts w:ascii="Arial" w:eastAsiaTheme="minorHAnsi" w:hAnsi="Arial"/>
      <w:sz w:val="24"/>
      <w:lang w:eastAsia="en-US"/>
    </w:rPr>
  </w:style>
  <w:style w:type="paragraph" w:customStyle="1" w:styleId="C20BF2FF2B6C47AE923A53DCCDAE01B49">
    <w:name w:val="C20BF2FF2B6C47AE923A53DCCDAE01B49"/>
    <w:rsid w:val="00503E0D"/>
    <w:rPr>
      <w:rFonts w:ascii="Arial" w:eastAsiaTheme="minorHAnsi" w:hAnsi="Arial"/>
      <w:sz w:val="24"/>
      <w:lang w:eastAsia="en-US"/>
    </w:rPr>
  </w:style>
  <w:style w:type="paragraph" w:customStyle="1" w:styleId="E3A7D4662EE049B4AAFF1A553B09F0269">
    <w:name w:val="E3A7D4662EE049B4AAFF1A553B09F0269"/>
    <w:rsid w:val="00503E0D"/>
    <w:rPr>
      <w:rFonts w:ascii="Arial" w:eastAsiaTheme="minorHAnsi" w:hAnsi="Arial"/>
      <w:sz w:val="24"/>
      <w:lang w:eastAsia="en-US"/>
    </w:rPr>
  </w:style>
  <w:style w:type="paragraph" w:customStyle="1" w:styleId="39F11AB764884030B1F064A88E186E9E9">
    <w:name w:val="39F11AB764884030B1F064A88E186E9E9"/>
    <w:rsid w:val="00503E0D"/>
    <w:rPr>
      <w:rFonts w:ascii="Arial" w:eastAsiaTheme="minorHAnsi" w:hAnsi="Arial"/>
      <w:sz w:val="24"/>
      <w:lang w:eastAsia="en-US"/>
    </w:rPr>
  </w:style>
  <w:style w:type="paragraph" w:customStyle="1" w:styleId="1A999F21B376490AB8D575907CE59E7B9">
    <w:name w:val="1A999F21B376490AB8D575907CE59E7B9"/>
    <w:rsid w:val="00503E0D"/>
    <w:rPr>
      <w:rFonts w:ascii="Arial" w:eastAsiaTheme="minorHAnsi" w:hAnsi="Arial"/>
      <w:sz w:val="24"/>
      <w:lang w:eastAsia="en-US"/>
    </w:rPr>
  </w:style>
  <w:style w:type="paragraph" w:customStyle="1" w:styleId="8EAEA33C31644D28A4306484094DAF299">
    <w:name w:val="8EAEA33C31644D28A4306484094DAF299"/>
    <w:rsid w:val="00503E0D"/>
    <w:rPr>
      <w:rFonts w:ascii="Arial" w:eastAsiaTheme="minorHAnsi" w:hAnsi="Arial"/>
      <w:sz w:val="24"/>
      <w:lang w:eastAsia="en-US"/>
    </w:rPr>
  </w:style>
  <w:style w:type="paragraph" w:customStyle="1" w:styleId="7E8EC04E88984B5584976201F27799219">
    <w:name w:val="7E8EC04E88984B5584976201F27799219"/>
    <w:rsid w:val="00503E0D"/>
    <w:rPr>
      <w:rFonts w:ascii="Arial" w:eastAsiaTheme="minorHAnsi" w:hAnsi="Arial"/>
      <w:sz w:val="24"/>
      <w:lang w:eastAsia="en-US"/>
    </w:rPr>
  </w:style>
  <w:style w:type="paragraph" w:customStyle="1" w:styleId="6020CC53C6D54DCC87E814609E1A1BF69">
    <w:name w:val="6020CC53C6D54DCC87E814609E1A1BF69"/>
    <w:rsid w:val="00503E0D"/>
    <w:rPr>
      <w:rFonts w:ascii="Arial" w:eastAsiaTheme="minorHAnsi" w:hAnsi="Arial"/>
      <w:sz w:val="24"/>
      <w:lang w:eastAsia="en-US"/>
    </w:rPr>
  </w:style>
  <w:style w:type="paragraph" w:customStyle="1" w:styleId="3BF5ED9F310143A5A8A9BCE7EBC5ACCD9">
    <w:name w:val="3BF5ED9F310143A5A8A9BCE7EBC5ACCD9"/>
    <w:rsid w:val="00503E0D"/>
    <w:rPr>
      <w:rFonts w:ascii="Arial" w:eastAsiaTheme="minorHAnsi" w:hAnsi="Arial"/>
      <w:sz w:val="24"/>
      <w:lang w:eastAsia="en-US"/>
    </w:rPr>
  </w:style>
  <w:style w:type="paragraph" w:customStyle="1" w:styleId="7C94BDCDB31448ED82EB637AE874BD6C9">
    <w:name w:val="7C94BDCDB31448ED82EB637AE874BD6C9"/>
    <w:rsid w:val="00503E0D"/>
    <w:rPr>
      <w:rFonts w:ascii="Arial" w:eastAsiaTheme="minorHAnsi" w:hAnsi="Arial"/>
      <w:sz w:val="24"/>
      <w:lang w:eastAsia="en-US"/>
    </w:rPr>
  </w:style>
  <w:style w:type="paragraph" w:customStyle="1" w:styleId="55D43482999F4BFBB2CE7322DEAFF8A69">
    <w:name w:val="55D43482999F4BFBB2CE7322DEAFF8A69"/>
    <w:rsid w:val="00503E0D"/>
    <w:rPr>
      <w:rFonts w:ascii="Arial" w:eastAsiaTheme="minorHAnsi" w:hAnsi="Arial"/>
      <w:sz w:val="24"/>
      <w:lang w:eastAsia="en-US"/>
    </w:rPr>
  </w:style>
  <w:style w:type="paragraph" w:customStyle="1" w:styleId="A7AFBE60B98C4BA3A821E8837C4D0A3B9">
    <w:name w:val="A7AFBE60B98C4BA3A821E8837C4D0A3B9"/>
    <w:rsid w:val="00503E0D"/>
    <w:rPr>
      <w:rFonts w:ascii="Arial" w:eastAsiaTheme="minorHAnsi" w:hAnsi="Arial"/>
      <w:sz w:val="24"/>
      <w:lang w:eastAsia="en-US"/>
    </w:rPr>
  </w:style>
  <w:style w:type="paragraph" w:customStyle="1" w:styleId="9AFDD60054FF45EFB3E31A0922E81FCE9">
    <w:name w:val="9AFDD60054FF45EFB3E31A0922E81FCE9"/>
    <w:rsid w:val="00503E0D"/>
    <w:rPr>
      <w:rFonts w:ascii="Arial" w:eastAsiaTheme="minorHAnsi" w:hAnsi="Arial"/>
      <w:sz w:val="24"/>
      <w:lang w:eastAsia="en-US"/>
    </w:rPr>
  </w:style>
  <w:style w:type="paragraph" w:customStyle="1" w:styleId="429C6AD6202545B98003FF9F0024D9889">
    <w:name w:val="429C6AD6202545B98003FF9F0024D9889"/>
    <w:rsid w:val="00503E0D"/>
    <w:rPr>
      <w:rFonts w:ascii="Arial" w:eastAsiaTheme="minorHAnsi" w:hAnsi="Arial"/>
      <w:sz w:val="24"/>
      <w:lang w:eastAsia="en-US"/>
    </w:rPr>
  </w:style>
  <w:style w:type="paragraph" w:customStyle="1" w:styleId="ABC86FE9068E44C8AA271DBBBD1A8B3B9">
    <w:name w:val="ABC86FE9068E44C8AA271DBBBD1A8B3B9"/>
    <w:rsid w:val="00503E0D"/>
    <w:rPr>
      <w:rFonts w:ascii="Arial" w:eastAsiaTheme="minorHAnsi" w:hAnsi="Arial"/>
      <w:sz w:val="24"/>
      <w:lang w:eastAsia="en-US"/>
    </w:rPr>
  </w:style>
  <w:style w:type="paragraph" w:customStyle="1" w:styleId="D9E4545A27BF4B9997FD0A747C350D6A9">
    <w:name w:val="D9E4545A27BF4B9997FD0A747C350D6A9"/>
    <w:rsid w:val="00503E0D"/>
    <w:rPr>
      <w:rFonts w:ascii="Arial" w:eastAsiaTheme="minorHAnsi" w:hAnsi="Arial"/>
      <w:sz w:val="24"/>
      <w:lang w:eastAsia="en-US"/>
    </w:rPr>
  </w:style>
  <w:style w:type="paragraph" w:customStyle="1" w:styleId="F4DA1893E5704D3285E6ACC7FB682C819">
    <w:name w:val="F4DA1893E5704D3285E6ACC7FB682C819"/>
    <w:rsid w:val="00503E0D"/>
    <w:rPr>
      <w:rFonts w:ascii="Arial" w:eastAsiaTheme="minorHAnsi" w:hAnsi="Arial"/>
      <w:sz w:val="24"/>
      <w:lang w:eastAsia="en-US"/>
    </w:rPr>
  </w:style>
  <w:style w:type="paragraph" w:customStyle="1" w:styleId="9B200F4E44774F2FBC68C76F2CAF47699">
    <w:name w:val="9B200F4E44774F2FBC68C76F2CAF47699"/>
    <w:rsid w:val="00503E0D"/>
    <w:rPr>
      <w:rFonts w:ascii="Arial" w:eastAsiaTheme="minorHAnsi" w:hAnsi="Arial"/>
      <w:sz w:val="24"/>
      <w:lang w:eastAsia="en-US"/>
    </w:rPr>
  </w:style>
  <w:style w:type="paragraph" w:customStyle="1" w:styleId="1FF65E2BF2CE46D0AD253E7E416EFDE79">
    <w:name w:val="1FF65E2BF2CE46D0AD253E7E416EFDE79"/>
    <w:rsid w:val="00503E0D"/>
    <w:rPr>
      <w:rFonts w:ascii="Arial" w:eastAsiaTheme="minorHAnsi" w:hAnsi="Arial"/>
      <w:sz w:val="24"/>
      <w:lang w:eastAsia="en-US"/>
    </w:rPr>
  </w:style>
  <w:style w:type="paragraph" w:customStyle="1" w:styleId="9CC0EA190DFE43C89BC747BE7BB49A629">
    <w:name w:val="9CC0EA190DFE43C89BC747BE7BB49A629"/>
    <w:rsid w:val="00503E0D"/>
    <w:rPr>
      <w:rFonts w:ascii="Arial" w:eastAsiaTheme="minorHAnsi" w:hAnsi="Arial"/>
      <w:sz w:val="24"/>
      <w:lang w:eastAsia="en-US"/>
    </w:rPr>
  </w:style>
  <w:style w:type="paragraph" w:customStyle="1" w:styleId="A598746A05BA40BC9049C80E78F5D9C09">
    <w:name w:val="A598746A05BA40BC9049C80E78F5D9C09"/>
    <w:rsid w:val="00503E0D"/>
    <w:rPr>
      <w:rFonts w:ascii="Arial" w:eastAsiaTheme="minorHAnsi" w:hAnsi="Arial"/>
      <w:sz w:val="24"/>
      <w:lang w:eastAsia="en-US"/>
    </w:rPr>
  </w:style>
  <w:style w:type="paragraph" w:customStyle="1" w:styleId="531CBCA6141E4C309DDA53BB7792DB259">
    <w:name w:val="531CBCA6141E4C309DDA53BB7792DB259"/>
    <w:rsid w:val="00503E0D"/>
    <w:rPr>
      <w:rFonts w:ascii="Arial" w:eastAsiaTheme="minorHAnsi" w:hAnsi="Arial"/>
      <w:sz w:val="24"/>
      <w:lang w:eastAsia="en-US"/>
    </w:rPr>
  </w:style>
  <w:style w:type="paragraph" w:customStyle="1" w:styleId="C7A428092E64425D9E1E25ACA54279EE9">
    <w:name w:val="C7A428092E64425D9E1E25ACA54279EE9"/>
    <w:rsid w:val="00503E0D"/>
    <w:rPr>
      <w:rFonts w:ascii="Arial" w:eastAsiaTheme="minorHAnsi" w:hAnsi="Arial"/>
      <w:sz w:val="24"/>
      <w:lang w:eastAsia="en-US"/>
    </w:rPr>
  </w:style>
  <w:style w:type="paragraph" w:customStyle="1" w:styleId="130953120544485C8D9B920F998B4D7E9">
    <w:name w:val="130953120544485C8D9B920F998B4D7E9"/>
    <w:rsid w:val="00503E0D"/>
    <w:rPr>
      <w:rFonts w:ascii="Arial" w:eastAsiaTheme="minorHAnsi" w:hAnsi="Arial"/>
      <w:sz w:val="24"/>
      <w:lang w:eastAsia="en-US"/>
    </w:rPr>
  </w:style>
  <w:style w:type="paragraph" w:customStyle="1" w:styleId="0A2B5D60567342029C65DD3FF6A31C539">
    <w:name w:val="0A2B5D60567342029C65DD3FF6A31C539"/>
    <w:rsid w:val="00503E0D"/>
    <w:rPr>
      <w:rFonts w:ascii="Arial" w:eastAsiaTheme="minorHAnsi" w:hAnsi="Arial"/>
      <w:sz w:val="24"/>
      <w:lang w:eastAsia="en-US"/>
    </w:rPr>
  </w:style>
  <w:style w:type="paragraph" w:customStyle="1" w:styleId="C4631880F0CE4531994D76E3BEE26BDD9">
    <w:name w:val="C4631880F0CE4531994D76E3BEE26BDD9"/>
    <w:rsid w:val="00503E0D"/>
    <w:rPr>
      <w:rFonts w:ascii="Arial" w:eastAsiaTheme="minorHAnsi" w:hAnsi="Arial"/>
      <w:sz w:val="24"/>
      <w:lang w:eastAsia="en-US"/>
    </w:rPr>
  </w:style>
  <w:style w:type="paragraph" w:customStyle="1" w:styleId="FF0C09B9E24A4ED484FAB61D54BD297B9">
    <w:name w:val="FF0C09B9E24A4ED484FAB61D54BD297B9"/>
    <w:rsid w:val="00503E0D"/>
    <w:rPr>
      <w:rFonts w:ascii="Arial" w:eastAsiaTheme="minorHAnsi" w:hAnsi="Arial"/>
      <w:sz w:val="24"/>
      <w:lang w:eastAsia="en-US"/>
    </w:rPr>
  </w:style>
  <w:style w:type="paragraph" w:customStyle="1" w:styleId="D29349CAB8564B8C9A7E29744D8D55769">
    <w:name w:val="D29349CAB8564B8C9A7E29744D8D55769"/>
    <w:rsid w:val="00503E0D"/>
    <w:rPr>
      <w:rFonts w:ascii="Arial" w:eastAsiaTheme="minorHAnsi" w:hAnsi="Arial"/>
      <w:sz w:val="24"/>
      <w:lang w:eastAsia="en-US"/>
    </w:rPr>
  </w:style>
  <w:style w:type="paragraph" w:customStyle="1" w:styleId="EDA5D2FA292842FAA42584007E95833B8">
    <w:name w:val="EDA5D2FA292842FAA42584007E95833B8"/>
    <w:rsid w:val="00503E0D"/>
    <w:rPr>
      <w:rFonts w:ascii="Arial" w:eastAsiaTheme="minorHAnsi" w:hAnsi="Arial"/>
      <w:sz w:val="24"/>
      <w:lang w:eastAsia="en-US"/>
    </w:rPr>
  </w:style>
  <w:style w:type="paragraph" w:customStyle="1" w:styleId="93357CB956534A93AE86B9BFE1DFA1C08">
    <w:name w:val="93357CB956534A93AE86B9BFE1DFA1C08"/>
    <w:rsid w:val="00503E0D"/>
    <w:rPr>
      <w:rFonts w:ascii="Arial" w:eastAsiaTheme="minorHAnsi" w:hAnsi="Arial"/>
      <w:sz w:val="24"/>
      <w:lang w:eastAsia="en-US"/>
    </w:rPr>
  </w:style>
  <w:style w:type="paragraph" w:customStyle="1" w:styleId="CA54A4FB27694235BFD7CE52A719823B8">
    <w:name w:val="CA54A4FB27694235BFD7CE52A719823B8"/>
    <w:rsid w:val="00503E0D"/>
    <w:rPr>
      <w:rFonts w:ascii="Arial" w:eastAsiaTheme="minorHAnsi" w:hAnsi="Arial"/>
      <w:sz w:val="24"/>
      <w:lang w:eastAsia="en-US"/>
    </w:rPr>
  </w:style>
  <w:style w:type="paragraph" w:customStyle="1" w:styleId="A9399E082AA0443B998822789F739F6C8">
    <w:name w:val="A9399E082AA0443B998822789F739F6C8"/>
    <w:rsid w:val="00503E0D"/>
    <w:pPr>
      <w:spacing w:after="0"/>
    </w:pPr>
    <w:rPr>
      <w:rFonts w:ascii="Arial" w:eastAsiaTheme="minorHAnsi" w:hAnsi="Arial"/>
      <w:b/>
      <w:color w:val="000000" w:themeColor="text1"/>
      <w:sz w:val="24"/>
      <w:lang w:eastAsia="en-US"/>
    </w:rPr>
  </w:style>
  <w:style w:type="paragraph" w:customStyle="1" w:styleId="EEB6A64FD99C488E868C9075F5FAF2238">
    <w:name w:val="EEB6A64FD99C488E868C9075F5FAF2238"/>
    <w:rsid w:val="00503E0D"/>
    <w:rPr>
      <w:rFonts w:ascii="Arial" w:eastAsiaTheme="minorHAnsi" w:hAnsi="Arial"/>
      <w:sz w:val="24"/>
      <w:lang w:eastAsia="en-US"/>
    </w:rPr>
  </w:style>
  <w:style w:type="paragraph" w:customStyle="1" w:styleId="F40A8A0ACDEA403D8409787410F47A908">
    <w:name w:val="F40A8A0ACDEA403D8409787410F47A908"/>
    <w:rsid w:val="00503E0D"/>
    <w:pPr>
      <w:spacing w:after="0"/>
    </w:pPr>
    <w:rPr>
      <w:rFonts w:ascii="Arial" w:eastAsiaTheme="minorHAnsi" w:hAnsi="Arial"/>
      <w:b/>
      <w:color w:val="000000" w:themeColor="text1"/>
      <w:sz w:val="24"/>
      <w:lang w:eastAsia="en-US"/>
    </w:rPr>
  </w:style>
  <w:style w:type="paragraph" w:customStyle="1" w:styleId="07892907A6F947C5930EFCCDD42D8AF78">
    <w:name w:val="07892907A6F947C5930EFCCDD42D8AF78"/>
    <w:rsid w:val="00503E0D"/>
    <w:rPr>
      <w:rFonts w:ascii="Arial" w:eastAsiaTheme="minorHAnsi" w:hAnsi="Arial"/>
      <w:sz w:val="24"/>
      <w:lang w:eastAsia="en-US"/>
    </w:rPr>
  </w:style>
  <w:style w:type="paragraph" w:customStyle="1" w:styleId="13D99BEF66CF4754B48C4311277A68E08">
    <w:name w:val="13D99BEF66CF4754B48C4311277A68E08"/>
    <w:rsid w:val="00503E0D"/>
    <w:pPr>
      <w:spacing w:after="0"/>
    </w:pPr>
    <w:rPr>
      <w:rFonts w:ascii="Arial" w:eastAsiaTheme="minorHAnsi" w:hAnsi="Arial"/>
      <w:b/>
      <w:color w:val="000000" w:themeColor="text1"/>
      <w:sz w:val="24"/>
      <w:lang w:eastAsia="en-US"/>
    </w:rPr>
  </w:style>
  <w:style w:type="paragraph" w:customStyle="1" w:styleId="7FB0E188AB624A90AC00124114B9605D8">
    <w:name w:val="7FB0E188AB624A90AC00124114B9605D8"/>
    <w:rsid w:val="00503E0D"/>
    <w:rPr>
      <w:rFonts w:ascii="Arial" w:eastAsiaTheme="minorHAnsi" w:hAnsi="Arial"/>
      <w:sz w:val="24"/>
      <w:lang w:eastAsia="en-US"/>
    </w:rPr>
  </w:style>
  <w:style w:type="paragraph" w:customStyle="1" w:styleId="D6C1D9397B2C4F4CA52D5D6C5717C3A78">
    <w:name w:val="D6C1D9397B2C4F4CA52D5D6C5717C3A78"/>
    <w:rsid w:val="00503E0D"/>
    <w:pPr>
      <w:spacing w:after="0"/>
    </w:pPr>
    <w:rPr>
      <w:rFonts w:ascii="Arial" w:eastAsiaTheme="minorHAnsi" w:hAnsi="Arial"/>
      <w:b/>
      <w:color w:val="000000" w:themeColor="text1"/>
      <w:sz w:val="24"/>
      <w:lang w:eastAsia="en-US"/>
    </w:rPr>
  </w:style>
  <w:style w:type="paragraph" w:customStyle="1" w:styleId="EB02AEC52227486F9B9ACB24C85A36918">
    <w:name w:val="EB02AEC52227486F9B9ACB24C85A36918"/>
    <w:rsid w:val="00503E0D"/>
    <w:rPr>
      <w:rFonts w:ascii="Arial" w:eastAsiaTheme="minorHAnsi" w:hAnsi="Arial"/>
      <w:sz w:val="24"/>
      <w:lang w:eastAsia="en-US"/>
    </w:rPr>
  </w:style>
  <w:style w:type="paragraph" w:customStyle="1" w:styleId="9AB15C92056E4B91B2A3AF23026C5F218">
    <w:name w:val="9AB15C92056E4B91B2A3AF23026C5F218"/>
    <w:rsid w:val="00503E0D"/>
    <w:rPr>
      <w:rFonts w:ascii="Arial" w:eastAsiaTheme="minorHAnsi" w:hAnsi="Arial"/>
      <w:sz w:val="24"/>
      <w:lang w:eastAsia="en-US"/>
    </w:rPr>
  </w:style>
  <w:style w:type="paragraph" w:customStyle="1" w:styleId="E8ECAA70CE3544CB803A9F2AA96858578">
    <w:name w:val="E8ECAA70CE3544CB803A9F2AA96858578"/>
    <w:rsid w:val="00503E0D"/>
    <w:rPr>
      <w:rFonts w:ascii="Arial" w:eastAsiaTheme="minorHAnsi" w:hAnsi="Arial"/>
      <w:sz w:val="24"/>
      <w:lang w:eastAsia="en-US"/>
    </w:rPr>
  </w:style>
  <w:style w:type="paragraph" w:customStyle="1" w:styleId="4F7CBEF371A643D09E26F46F8CEA551F8">
    <w:name w:val="4F7CBEF371A643D09E26F46F8CEA551F8"/>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5">
    <w:name w:val="74AD6E3792E14D688C92BDA716D91B8235"/>
    <w:rsid w:val="00503E0D"/>
    <w:pPr>
      <w:spacing w:after="0"/>
    </w:pPr>
    <w:rPr>
      <w:rFonts w:ascii="Arial" w:eastAsiaTheme="minorHAnsi" w:hAnsi="Arial"/>
      <w:b/>
      <w:color w:val="000000" w:themeColor="text1"/>
      <w:sz w:val="24"/>
      <w:lang w:eastAsia="en-US"/>
    </w:rPr>
  </w:style>
  <w:style w:type="paragraph" w:customStyle="1" w:styleId="43564265EA3C4164A9C09243F9E4352E35">
    <w:name w:val="43564265EA3C4164A9C09243F9E4352E35"/>
    <w:rsid w:val="00503E0D"/>
    <w:rPr>
      <w:rFonts w:ascii="Arial" w:eastAsiaTheme="minorHAnsi" w:hAnsi="Arial"/>
      <w:sz w:val="24"/>
      <w:lang w:eastAsia="en-US"/>
    </w:rPr>
  </w:style>
  <w:style w:type="paragraph" w:customStyle="1" w:styleId="81B2AAD4A00C48A382D5DB0F393CB9B59">
    <w:name w:val="81B2AAD4A00C48A382D5DB0F393CB9B59"/>
    <w:rsid w:val="00503E0D"/>
    <w:pPr>
      <w:spacing w:after="0"/>
    </w:pPr>
    <w:rPr>
      <w:rFonts w:ascii="Arial" w:eastAsiaTheme="minorHAnsi" w:hAnsi="Arial"/>
      <w:b/>
      <w:color w:val="000000" w:themeColor="text1"/>
      <w:sz w:val="24"/>
      <w:lang w:eastAsia="en-US"/>
    </w:rPr>
  </w:style>
  <w:style w:type="paragraph" w:customStyle="1" w:styleId="31B458956ED34D08AE8B5C55A00FCF049">
    <w:name w:val="31B458956ED34D08AE8B5C55A00FCF049"/>
    <w:rsid w:val="00503E0D"/>
    <w:pPr>
      <w:spacing w:after="0"/>
    </w:pPr>
    <w:rPr>
      <w:rFonts w:ascii="Arial" w:eastAsiaTheme="minorHAnsi" w:hAnsi="Arial"/>
      <w:b/>
      <w:color w:val="000000" w:themeColor="text1"/>
      <w:sz w:val="24"/>
      <w:lang w:eastAsia="en-US"/>
    </w:rPr>
  </w:style>
  <w:style w:type="paragraph" w:customStyle="1" w:styleId="E0858FBC32DA42E9B316D34171F2B2B59">
    <w:name w:val="E0858FBC32DA42E9B316D34171F2B2B59"/>
    <w:rsid w:val="00503E0D"/>
    <w:pPr>
      <w:spacing w:after="0"/>
    </w:pPr>
    <w:rPr>
      <w:rFonts w:ascii="Arial" w:eastAsiaTheme="minorHAnsi" w:hAnsi="Arial"/>
      <w:b/>
      <w:color w:val="000000" w:themeColor="text1"/>
      <w:sz w:val="24"/>
      <w:lang w:eastAsia="en-US"/>
    </w:rPr>
  </w:style>
  <w:style w:type="paragraph" w:customStyle="1" w:styleId="51ACBF309EAE43FDB9B2B0AFAC43632C9">
    <w:name w:val="51ACBF309EAE43FDB9B2B0AFAC43632C9"/>
    <w:rsid w:val="00503E0D"/>
    <w:pPr>
      <w:spacing w:after="0"/>
    </w:pPr>
    <w:rPr>
      <w:rFonts w:ascii="Arial" w:eastAsiaTheme="minorHAnsi" w:hAnsi="Arial"/>
      <w:b/>
      <w:color w:val="000000" w:themeColor="text1"/>
      <w:sz w:val="24"/>
      <w:lang w:eastAsia="en-US"/>
    </w:rPr>
  </w:style>
  <w:style w:type="paragraph" w:customStyle="1" w:styleId="4BB4D010090F491A97FF3E8B2441CE8A9">
    <w:name w:val="4BB4D010090F491A97FF3E8B2441CE8A9"/>
    <w:rsid w:val="00503E0D"/>
    <w:pPr>
      <w:spacing w:after="0"/>
    </w:pPr>
    <w:rPr>
      <w:rFonts w:ascii="Arial" w:eastAsiaTheme="minorHAnsi" w:hAnsi="Arial"/>
      <w:b/>
      <w:color w:val="000000" w:themeColor="text1"/>
      <w:sz w:val="24"/>
      <w:lang w:eastAsia="en-US"/>
    </w:rPr>
  </w:style>
  <w:style w:type="paragraph" w:customStyle="1" w:styleId="2B565187B9294267944FCD3A6690EE056">
    <w:name w:val="2B565187B9294267944FCD3A6690EE056"/>
    <w:rsid w:val="00503E0D"/>
    <w:pPr>
      <w:spacing w:after="0"/>
    </w:pPr>
    <w:rPr>
      <w:rFonts w:ascii="Arial" w:eastAsiaTheme="minorHAnsi" w:hAnsi="Arial"/>
      <w:b/>
      <w:color w:val="000000" w:themeColor="text1"/>
      <w:sz w:val="24"/>
      <w:lang w:eastAsia="en-US"/>
    </w:rPr>
  </w:style>
  <w:style w:type="paragraph" w:customStyle="1" w:styleId="B7B6A9DA9E1647C1A6950FE791563ABE9">
    <w:name w:val="B7B6A9DA9E1647C1A6950FE791563ABE9"/>
    <w:rsid w:val="00503E0D"/>
    <w:rPr>
      <w:rFonts w:ascii="Arial" w:eastAsiaTheme="minorHAnsi" w:hAnsi="Arial"/>
      <w:sz w:val="24"/>
      <w:lang w:eastAsia="en-US"/>
    </w:rPr>
  </w:style>
  <w:style w:type="paragraph" w:customStyle="1" w:styleId="C6A0B4A8DD6F4A5A90006B02DCDB8C5569">
    <w:name w:val="C6A0B4A8DD6F4A5A90006B02DCDB8C5569"/>
    <w:rsid w:val="00503E0D"/>
    <w:rPr>
      <w:rFonts w:ascii="Arial" w:eastAsiaTheme="minorHAnsi" w:hAnsi="Arial"/>
      <w:sz w:val="24"/>
      <w:lang w:eastAsia="en-US"/>
    </w:rPr>
  </w:style>
  <w:style w:type="paragraph" w:customStyle="1" w:styleId="628D1D54DE1A4872AC660A4B53515A0269">
    <w:name w:val="628D1D54DE1A4872AC660A4B53515A0269"/>
    <w:rsid w:val="00503E0D"/>
    <w:rPr>
      <w:rFonts w:ascii="Arial" w:eastAsiaTheme="minorHAnsi" w:hAnsi="Arial"/>
      <w:sz w:val="24"/>
      <w:lang w:eastAsia="en-US"/>
    </w:rPr>
  </w:style>
  <w:style w:type="paragraph" w:customStyle="1" w:styleId="32ED938C7EB24CDCBF6836BD375621FC69">
    <w:name w:val="32ED938C7EB24CDCBF6836BD375621FC69"/>
    <w:rsid w:val="00503E0D"/>
    <w:rPr>
      <w:rFonts w:ascii="Arial" w:eastAsiaTheme="minorHAnsi" w:hAnsi="Arial"/>
      <w:sz w:val="24"/>
      <w:lang w:eastAsia="en-US"/>
    </w:rPr>
  </w:style>
  <w:style w:type="paragraph" w:customStyle="1" w:styleId="7FDE970EA94A437180C1BFC76C7FA78069">
    <w:name w:val="7FDE970EA94A437180C1BFC76C7FA78069"/>
    <w:rsid w:val="00503E0D"/>
    <w:rPr>
      <w:rFonts w:ascii="Arial" w:eastAsiaTheme="minorHAnsi" w:hAnsi="Arial"/>
      <w:sz w:val="24"/>
      <w:lang w:eastAsia="en-US"/>
    </w:rPr>
  </w:style>
  <w:style w:type="paragraph" w:customStyle="1" w:styleId="D17BB891454A402DA4863A2CA3E472E569">
    <w:name w:val="D17BB891454A402DA4863A2CA3E472E569"/>
    <w:rsid w:val="00503E0D"/>
    <w:rPr>
      <w:rFonts w:ascii="Arial" w:eastAsiaTheme="minorHAnsi" w:hAnsi="Arial"/>
      <w:sz w:val="24"/>
      <w:lang w:eastAsia="en-US"/>
    </w:rPr>
  </w:style>
  <w:style w:type="paragraph" w:customStyle="1" w:styleId="1A292920EFE14BEA825F9CC7FCEA0DD79">
    <w:name w:val="1A292920EFE14BEA825F9CC7FCEA0DD79"/>
    <w:rsid w:val="00503E0D"/>
    <w:pPr>
      <w:spacing w:after="0"/>
    </w:pPr>
    <w:rPr>
      <w:rFonts w:ascii="Arial" w:eastAsiaTheme="minorHAnsi" w:hAnsi="Arial"/>
      <w:b/>
      <w:color w:val="000000" w:themeColor="text1"/>
      <w:sz w:val="24"/>
      <w:lang w:eastAsia="en-US"/>
    </w:rPr>
  </w:style>
  <w:style w:type="paragraph" w:customStyle="1" w:styleId="057D023C4E3C465F89B1EBF1A18709B19">
    <w:name w:val="057D023C4E3C465F89B1EBF1A18709B19"/>
    <w:rsid w:val="00503E0D"/>
    <w:pPr>
      <w:spacing w:after="0"/>
    </w:pPr>
    <w:rPr>
      <w:rFonts w:ascii="Arial" w:eastAsiaTheme="minorHAnsi" w:hAnsi="Arial"/>
      <w:b/>
      <w:color w:val="000000" w:themeColor="text1"/>
      <w:sz w:val="24"/>
      <w:lang w:eastAsia="en-US"/>
    </w:rPr>
  </w:style>
  <w:style w:type="paragraph" w:customStyle="1" w:styleId="65B901B55617414B868A832C324928D99">
    <w:name w:val="65B901B55617414B868A832C324928D99"/>
    <w:rsid w:val="00503E0D"/>
    <w:pPr>
      <w:spacing w:after="0"/>
    </w:pPr>
    <w:rPr>
      <w:rFonts w:ascii="Arial" w:eastAsiaTheme="minorHAnsi" w:hAnsi="Arial"/>
      <w:b/>
      <w:color w:val="000000" w:themeColor="text1"/>
      <w:sz w:val="24"/>
      <w:lang w:eastAsia="en-US"/>
    </w:rPr>
  </w:style>
  <w:style w:type="paragraph" w:customStyle="1" w:styleId="AA3C5942F6B64E52AA89A73522FAEF579">
    <w:name w:val="AA3C5942F6B64E52AA89A73522FAEF579"/>
    <w:rsid w:val="00503E0D"/>
    <w:pPr>
      <w:spacing w:after="0"/>
    </w:pPr>
    <w:rPr>
      <w:rFonts w:ascii="Arial" w:eastAsiaTheme="minorHAnsi" w:hAnsi="Arial"/>
      <w:b/>
      <w:color w:val="000000" w:themeColor="text1"/>
      <w:sz w:val="24"/>
      <w:lang w:eastAsia="en-US"/>
    </w:rPr>
  </w:style>
  <w:style w:type="paragraph" w:customStyle="1" w:styleId="40961627E2274C90A8DBF0352AF304FA9">
    <w:name w:val="40961627E2274C90A8DBF0352AF304FA9"/>
    <w:rsid w:val="00503E0D"/>
    <w:pPr>
      <w:spacing w:after="0"/>
    </w:pPr>
    <w:rPr>
      <w:rFonts w:ascii="Arial" w:eastAsiaTheme="minorHAnsi" w:hAnsi="Arial"/>
      <w:b/>
      <w:color w:val="000000" w:themeColor="text1"/>
      <w:sz w:val="24"/>
      <w:lang w:eastAsia="en-US"/>
    </w:rPr>
  </w:style>
  <w:style w:type="paragraph" w:customStyle="1" w:styleId="2E10DBAEE53747B49C6492F9E78441A49">
    <w:name w:val="2E10DBAEE53747B49C6492F9E78441A49"/>
    <w:rsid w:val="00503E0D"/>
    <w:pPr>
      <w:spacing w:after="0"/>
    </w:pPr>
    <w:rPr>
      <w:rFonts w:ascii="Arial" w:eastAsiaTheme="minorHAnsi" w:hAnsi="Arial"/>
      <w:b/>
      <w:color w:val="000000" w:themeColor="text1"/>
      <w:sz w:val="24"/>
      <w:lang w:eastAsia="en-US"/>
    </w:rPr>
  </w:style>
  <w:style w:type="paragraph" w:customStyle="1" w:styleId="4305F4DD513946CF8F8D4FF5DFCF956A9">
    <w:name w:val="4305F4DD513946CF8F8D4FF5DFCF956A9"/>
    <w:rsid w:val="00503E0D"/>
    <w:pPr>
      <w:spacing w:after="0"/>
    </w:pPr>
    <w:rPr>
      <w:rFonts w:ascii="Arial" w:eastAsiaTheme="minorHAnsi" w:hAnsi="Arial"/>
      <w:b/>
      <w:color w:val="000000" w:themeColor="text1"/>
      <w:sz w:val="24"/>
      <w:lang w:eastAsia="en-US"/>
    </w:rPr>
  </w:style>
  <w:style w:type="paragraph" w:customStyle="1" w:styleId="6B9B81113FEC4C4BA06898A90AF364BB9">
    <w:name w:val="6B9B81113FEC4C4BA06898A90AF364BB9"/>
    <w:rsid w:val="00503E0D"/>
    <w:pPr>
      <w:spacing w:after="0"/>
    </w:pPr>
    <w:rPr>
      <w:rFonts w:ascii="Arial" w:eastAsiaTheme="minorHAnsi" w:hAnsi="Arial"/>
      <w:b/>
      <w:color w:val="000000" w:themeColor="text1"/>
      <w:sz w:val="24"/>
      <w:lang w:eastAsia="en-US"/>
    </w:rPr>
  </w:style>
  <w:style w:type="paragraph" w:customStyle="1" w:styleId="C00CD879ED20455FA3AE581A66D2CEEC9">
    <w:name w:val="C00CD879ED20455FA3AE581A66D2CEEC9"/>
    <w:rsid w:val="00503E0D"/>
    <w:pPr>
      <w:spacing w:after="0"/>
    </w:pPr>
    <w:rPr>
      <w:rFonts w:ascii="Arial" w:eastAsiaTheme="minorHAnsi" w:hAnsi="Arial"/>
      <w:b/>
      <w:color w:val="000000" w:themeColor="text1"/>
      <w:sz w:val="24"/>
      <w:lang w:eastAsia="en-US"/>
    </w:rPr>
  </w:style>
  <w:style w:type="paragraph" w:customStyle="1" w:styleId="BC06F1BDCF72481B9C221EDFA60514439">
    <w:name w:val="BC06F1BDCF72481B9C221EDFA60514439"/>
    <w:rsid w:val="00503E0D"/>
    <w:pPr>
      <w:spacing w:after="0"/>
    </w:pPr>
    <w:rPr>
      <w:rFonts w:ascii="Arial" w:eastAsiaTheme="minorHAnsi" w:hAnsi="Arial"/>
      <w:b/>
      <w:color w:val="000000" w:themeColor="text1"/>
      <w:sz w:val="24"/>
      <w:lang w:eastAsia="en-US"/>
    </w:rPr>
  </w:style>
  <w:style w:type="paragraph" w:customStyle="1" w:styleId="E629F1F2AF0C4FC7A3B16899FC060E487">
    <w:name w:val="E629F1F2AF0C4FC7A3B16899FC060E487"/>
    <w:rsid w:val="00503E0D"/>
    <w:rPr>
      <w:rFonts w:ascii="Arial" w:eastAsiaTheme="minorHAnsi" w:hAnsi="Arial"/>
      <w:sz w:val="24"/>
      <w:lang w:eastAsia="en-US"/>
    </w:rPr>
  </w:style>
  <w:style w:type="paragraph" w:customStyle="1" w:styleId="F092660F776F4AC1B4F311B2110A6E057">
    <w:name w:val="F092660F776F4AC1B4F311B2110A6E057"/>
    <w:rsid w:val="00503E0D"/>
    <w:rPr>
      <w:rFonts w:ascii="Arial" w:eastAsiaTheme="minorHAnsi" w:hAnsi="Arial"/>
      <w:sz w:val="24"/>
      <w:lang w:eastAsia="en-US"/>
    </w:rPr>
  </w:style>
  <w:style w:type="paragraph" w:customStyle="1" w:styleId="D859C8D00DC74E8E9FB13B93DCD27CB56">
    <w:name w:val="D859C8D00DC74E8E9FB13B93DCD27CB56"/>
    <w:rsid w:val="00503E0D"/>
    <w:rPr>
      <w:rFonts w:ascii="Arial" w:eastAsiaTheme="minorHAnsi" w:hAnsi="Arial"/>
      <w:sz w:val="24"/>
      <w:lang w:eastAsia="en-US"/>
    </w:rPr>
  </w:style>
  <w:style w:type="paragraph" w:customStyle="1" w:styleId="2379037087AF43F99A0230186E3AD96B6">
    <w:name w:val="2379037087AF43F99A0230186E3AD96B6"/>
    <w:rsid w:val="00503E0D"/>
    <w:rPr>
      <w:rFonts w:ascii="Arial" w:eastAsiaTheme="minorHAnsi" w:hAnsi="Arial"/>
      <w:sz w:val="24"/>
      <w:lang w:eastAsia="en-US"/>
    </w:rPr>
  </w:style>
  <w:style w:type="paragraph" w:customStyle="1" w:styleId="D08BC0E69D1E456194574D550C915FB26">
    <w:name w:val="D08BC0E69D1E456194574D550C915FB26"/>
    <w:rsid w:val="00503E0D"/>
    <w:rPr>
      <w:rFonts w:ascii="Arial" w:eastAsiaTheme="minorHAnsi" w:hAnsi="Arial"/>
      <w:sz w:val="24"/>
      <w:lang w:eastAsia="en-US"/>
    </w:rPr>
  </w:style>
  <w:style w:type="paragraph" w:customStyle="1" w:styleId="7374601E7BE2427DAF7C5E68BD5B75BB3">
    <w:name w:val="7374601E7BE2427DAF7C5E68BD5B75BB3"/>
    <w:rsid w:val="00503E0D"/>
    <w:rPr>
      <w:rFonts w:ascii="Arial" w:eastAsiaTheme="minorHAnsi" w:hAnsi="Arial"/>
      <w:sz w:val="24"/>
      <w:lang w:eastAsia="en-US"/>
    </w:rPr>
  </w:style>
  <w:style w:type="paragraph" w:customStyle="1" w:styleId="1A347FD7DA55464E812A9651698F63316">
    <w:name w:val="1A347FD7DA55464E812A9651698F63316"/>
    <w:rsid w:val="00503E0D"/>
    <w:rPr>
      <w:rFonts w:ascii="Arial" w:eastAsiaTheme="minorHAnsi" w:hAnsi="Arial"/>
      <w:sz w:val="24"/>
      <w:lang w:eastAsia="en-US"/>
    </w:rPr>
  </w:style>
  <w:style w:type="paragraph" w:customStyle="1" w:styleId="31A709388032401BA56B079014C7859C6">
    <w:name w:val="31A709388032401BA56B079014C7859C6"/>
    <w:rsid w:val="00503E0D"/>
    <w:rPr>
      <w:rFonts w:ascii="Arial" w:eastAsiaTheme="minorHAnsi" w:hAnsi="Arial"/>
      <w:sz w:val="24"/>
      <w:lang w:eastAsia="en-US"/>
    </w:rPr>
  </w:style>
  <w:style w:type="paragraph" w:customStyle="1" w:styleId="FB89BEB099844C87AF56A42F268357496">
    <w:name w:val="FB89BEB099844C87AF56A42F268357496"/>
    <w:rsid w:val="00503E0D"/>
    <w:rPr>
      <w:rFonts w:ascii="Arial" w:eastAsiaTheme="minorHAnsi" w:hAnsi="Arial"/>
      <w:sz w:val="24"/>
      <w:lang w:eastAsia="en-US"/>
    </w:rPr>
  </w:style>
  <w:style w:type="paragraph" w:customStyle="1" w:styleId="6AED71E39B42458FB2B2810A672AAF1A10">
    <w:name w:val="6AED71E39B42458FB2B2810A672AAF1A10"/>
    <w:rsid w:val="00503E0D"/>
    <w:pPr>
      <w:spacing w:after="0"/>
    </w:pPr>
    <w:rPr>
      <w:rFonts w:ascii="Arial" w:eastAsiaTheme="minorHAnsi" w:hAnsi="Arial"/>
      <w:b/>
      <w:color w:val="000000" w:themeColor="text1"/>
      <w:sz w:val="24"/>
      <w:lang w:eastAsia="en-US"/>
    </w:rPr>
  </w:style>
  <w:style w:type="paragraph" w:customStyle="1" w:styleId="C91C9592CDF34F7BB9AD1B00DF00648110">
    <w:name w:val="C91C9592CDF34F7BB9AD1B00DF00648110"/>
    <w:rsid w:val="00503E0D"/>
    <w:rPr>
      <w:rFonts w:ascii="Arial" w:eastAsiaTheme="minorHAnsi" w:hAnsi="Arial"/>
      <w:sz w:val="24"/>
      <w:lang w:eastAsia="en-US"/>
    </w:rPr>
  </w:style>
  <w:style w:type="paragraph" w:customStyle="1" w:styleId="C6A2318F55034A44AACC6916BD7B667810">
    <w:name w:val="C6A2318F55034A44AACC6916BD7B667810"/>
    <w:rsid w:val="00503E0D"/>
    <w:pPr>
      <w:spacing w:after="0"/>
    </w:pPr>
    <w:rPr>
      <w:rFonts w:ascii="Arial" w:eastAsiaTheme="minorHAnsi" w:hAnsi="Arial"/>
      <w:b/>
      <w:color w:val="000000" w:themeColor="text1"/>
      <w:sz w:val="24"/>
      <w:lang w:eastAsia="en-US"/>
    </w:rPr>
  </w:style>
  <w:style w:type="paragraph" w:customStyle="1" w:styleId="F6E8B8CCC5B64C0AA1AD1C2F67A4D54F10">
    <w:name w:val="F6E8B8CCC5B64C0AA1AD1C2F67A4D54F10"/>
    <w:rsid w:val="00503E0D"/>
    <w:rPr>
      <w:rFonts w:ascii="Arial" w:eastAsiaTheme="minorHAnsi" w:hAnsi="Arial"/>
      <w:sz w:val="24"/>
      <w:lang w:eastAsia="en-US"/>
    </w:rPr>
  </w:style>
  <w:style w:type="paragraph" w:customStyle="1" w:styleId="C20BF2FF2B6C47AE923A53DCCDAE01B410">
    <w:name w:val="C20BF2FF2B6C47AE923A53DCCDAE01B410"/>
    <w:rsid w:val="00503E0D"/>
    <w:rPr>
      <w:rFonts w:ascii="Arial" w:eastAsiaTheme="minorHAnsi" w:hAnsi="Arial"/>
      <w:sz w:val="24"/>
      <w:lang w:eastAsia="en-US"/>
    </w:rPr>
  </w:style>
  <w:style w:type="paragraph" w:customStyle="1" w:styleId="E3A7D4662EE049B4AAFF1A553B09F02610">
    <w:name w:val="E3A7D4662EE049B4AAFF1A553B09F02610"/>
    <w:rsid w:val="00503E0D"/>
    <w:rPr>
      <w:rFonts w:ascii="Arial" w:eastAsiaTheme="minorHAnsi" w:hAnsi="Arial"/>
      <w:sz w:val="24"/>
      <w:lang w:eastAsia="en-US"/>
    </w:rPr>
  </w:style>
  <w:style w:type="paragraph" w:customStyle="1" w:styleId="39F11AB764884030B1F064A88E186E9E10">
    <w:name w:val="39F11AB764884030B1F064A88E186E9E10"/>
    <w:rsid w:val="00503E0D"/>
    <w:rPr>
      <w:rFonts w:ascii="Arial" w:eastAsiaTheme="minorHAnsi" w:hAnsi="Arial"/>
      <w:sz w:val="24"/>
      <w:lang w:eastAsia="en-US"/>
    </w:rPr>
  </w:style>
  <w:style w:type="paragraph" w:customStyle="1" w:styleId="1A999F21B376490AB8D575907CE59E7B10">
    <w:name w:val="1A999F21B376490AB8D575907CE59E7B10"/>
    <w:rsid w:val="00503E0D"/>
    <w:rPr>
      <w:rFonts w:ascii="Arial" w:eastAsiaTheme="minorHAnsi" w:hAnsi="Arial"/>
      <w:sz w:val="24"/>
      <w:lang w:eastAsia="en-US"/>
    </w:rPr>
  </w:style>
  <w:style w:type="paragraph" w:customStyle="1" w:styleId="8EAEA33C31644D28A4306484094DAF2910">
    <w:name w:val="8EAEA33C31644D28A4306484094DAF2910"/>
    <w:rsid w:val="00503E0D"/>
    <w:rPr>
      <w:rFonts w:ascii="Arial" w:eastAsiaTheme="minorHAnsi" w:hAnsi="Arial"/>
      <w:sz w:val="24"/>
      <w:lang w:eastAsia="en-US"/>
    </w:rPr>
  </w:style>
  <w:style w:type="paragraph" w:customStyle="1" w:styleId="7E8EC04E88984B5584976201F277992110">
    <w:name w:val="7E8EC04E88984B5584976201F277992110"/>
    <w:rsid w:val="00503E0D"/>
    <w:rPr>
      <w:rFonts w:ascii="Arial" w:eastAsiaTheme="minorHAnsi" w:hAnsi="Arial"/>
      <w:sz w:val="24"/>
      <w:lang w:eastAsia="en-US"/>
    </w:rPr>
  </w:style>
  <w:style w:type="paragraph" w:customStyle="1" w:styleId="6020CC53C6D54DCC87E814609E1A1BF610">
    <w:name w:val="6020CC53C6D54DCC87E814609E1A1BF610"/>
    <w:rsid w:val="00503E0D"/>
    <w:rPr>
      <w:rFonts w:ascii="Arial" w:eastAsiaTheme="minorHAnsi" w:hAnsi="Arial"/>
      <w:sz w:val="24"/>
      <w:lang w:eastAsia="en-US"/>
    </w:rPr>
  </w:style>
  <w:style w:type="paragraph" w:customStyle="1" w:styleId="3BF5ED9F310143A5A8A9BCE7EBC5ACCD10">
    <w:name w:val="3BF5ED9F310143A5A8A9BCE7EBC5ACCD10"/>
    <w:rsid w:val="00503E0D"/>
    <w:rPr>
      <w:rFonts w:ascii="Arial" w:eastAsiaTheme="minorHAnsi" w:hAnsi="Arial"/>
      <w:sz w:val="24"/>
      <w:lang w:eastAsia="en-US"/>
    </w:rPr>
  </w:style>
  <w:style w:type="paragraph" w:customStyle="1" w:styleId="7C94BDCDB31448ED82EB637AE874BD6C10">
    <w:name w:val="7C94BDCDB31448ED82EB637AE874BD6C10"/>
    <w:rsid w:val="00503E0D"/>
    <w:rPr>
      <w:rFonts w:ascii="Arial" w:eastAsiaTheme="minorHAnsi" w:hAnsi="Arial"/>
      <w:sz w:val="24"/>
      <w:lang w:eastAsia="en-US"/>
    </w:rPr>
  </w:style>
  <w:style w:type="paragraph" w:customStyle="1" w:styleId="55D43482999F4BFBB2CE7322DEAFF8A610">
    <w:name w:val="55D43482999F4BFBB2CE7322DEAFF8A610"/>
    <w:rsid w:val="00503E0D"/>
    <w:rPr>
      <w:rFonts w:ascii="Arial" w:eastAsiaTheme="minorHAnsi" w:hAnsi="Arial"/>
      <w:sz w:val="24"/>
      <w:lang w:eastAsia="en-US"/>
    </w:rPr>
  </w:style>
  <w:style w:type="paragraph" w:customStyle="1" w:styleId="A7AFBE60B98C4BA3A821E8837C4D0A3B10">
    <w:name w:val="A7AFBE60B98C4BA3A821E8837C4D0A3B10"/>
    <w:rsid w:val="00503E0D"/>
    <w:rPr>
      <w:rFonts w:ascii="Arial" w:eastAsiaTheme="minorHAnsi" w:hAnsi="Arial"/>
      <w:sz w:val="24"/>
      <w:lang w:eastAsia="en-US"/>
    </w:rPr>
  </w:style>
  <w:style w:type="paragraph" w:customStyle="1" w:styleId="9AFDD60054FF45EFB3E31A0922E81FCE10">
    <w:name w:val="9AFDD60054FF45EFB3E31A0922E81FCE10"/>
    <w:rsid w:val="00503E0D"/>
    <w:rPr>
      <w:rFonts w:ascii="Arial" w:eastAsiaTheme="minorHAnsi" w:hAnsi="Arial"/>
      <w:sz w:val="24"/>
      <w:lang w:eastAsia="en-US"/>
    </w:rPr>
  </w:style>
  <w:style w:type="paragraph" w:customStyle="1" w:styleId="429C6AD6202545B98003FF9F0024D98810">
    <w:name w:val="429C6AD6202545B98003FF9F0024D98810"/>
    <w:rsid w:val="00503E0D"/>
    <w:rPr>
      <w:rFonts w:ascii="Arial" w:eastAsiaTheme="minorHAnsi" w:hAnsi="Arial"/>
      <w:sz w:val="24"/>
      <w:lang w:eastAsia="en-US"/>
    </w:rPr>
  </w:style>
  <w:style w:type="paragraph" w:customStyle="1" w:styleId="ABC86FE9068E44C8AA271DBBBD1A8B3B10">
    <w:name w:val="ABC86FE9068E44C8AA271DBBBD1A8B3B10"/>
    <w:rsid w:val="00503E0D"/>
    <w:rPr>
      <w:rFonts w:ascii="Arial" w:eastAsiaTheme="minorHAnsi" w:hAnsi="Arial"/>
      <w:sz w:val="24"/>
      <w:lang w:eastAsia="en-US"/>
    </w:rPr>
  </w:style>
  <w:style w:type="paragraph" w:customStyle="1" w:styleId="D9E4545A27BF4B9997FD0A747C350D6A10">
    <w:name w:val="D9E4545A27BF4B9997FD0A747C350D6A10"/>
    <w:rsid w:val="00503E0D"/>
    <w:rPr>
      <w:rFonts w:ascii="Arial" w:eastAsiaTheme="minorHAnsi" w:hAnsi="Arial"/>
      <w:sz w:val="24"/>
      <w:lang w:eastAsia="en-US"/>
    </w:rPr>
  </w:style>
  <w:style w:type="paragraph" w:customStyle="1" w:styleId="F4DA1893E5704D3285E6ACC7FB682C8110">
    <w:name w:val="F4DA1893E5704D3285E6ACC7FB682C8110"/>
    <w:rsid w:val="00503E0D"/>
    <w:rPr>
      <w:rFonts w:ascii="Arial" w:eastAsiaTheme="minorHAnsi" w:hAnsi="Arial"/>
      <w:sz w:val="24"/>
      <w:lang w:eastAsia="en-US"/>
    </w:rPr>
  </w:style>
  <w:style w:type="paragraph" w:customStyle="1" w:styleId="9B200F4E44774F2FBC68C76F2CAF476910">
    <w:name w:val="9B200F4E44774F2FBC68C76F2CAF476910"/>
    <w:rsid w:val="00503E0D"/>
    <w:rPr>
      <w:rFonts w:ascii="Arial" w:eastAsiaTheme="minorHAnsi" w:hAnsi="Arial"/>
      <w:sz w:val="24"/>
      <w:lang w:eastAsia="en-US"/>
    </w:rPr>
  </w:style>
  <w:style w:type="paragraph" w:customStyle="1" w:styleId="1FF65E2BF2CE46D0AD253E7E416EFDE710">
    <w:name w:val="1FF65E2BF2CE46D0AD253E7E416EFDE710"/>
    <w:rsid w:val="00503E0D"/>
    <w:rPr>
      <w:rFonts w:ascii="Arial" w:eastAsiaTheme="minorHAnsi" w:hAnsi="Arial"/>
      <w:sz w:val="24"/>
      <w:lang w:eastAsia="en-US"/>
    </w:rPr>
  </w:style>
  <w:style w:type="paragraph" w:customStyle="1" w:styleId="9CC0EA190DFE43C89BC747BE7BB49A6210">
    <w:name w:val="9CC0EA190DFE43C89BC747BE7BB49A6210"/>
    <w:rsid w:val="00503E0D"/>
    <w:rPr>
      <w:rFonts w:ascii="Arial" w:eastAsiaTheme="minorHAnsi" w:hAnsi="Arial"/>
      <w:sz w:val="24"/>
      <w:lang w:eastAsia="en-US"/>
    </w:rPr>
  </w:style>
  <w:style w:type="paragraph" w:customStyle="1" w:styleId="A598746A05BA40BC9049C80E78F5D9C010">
    <w:name w:val="A598746A05BA40BC9049C80E78F5D9C010"/>
    <w:rsid w:val="00503E0D"/>
    <w:rPr>
      <w:rFonts w:ascii="Arial" w:eastAsiaTheme="minorHAnsi" w:hAnsi="Arial"/>
      <w:sz w:val="24"/>
      <w:lang w:eastAsia="en-US"/>
    </w:rPr>
  </w:style>
  <w:style w:type="paragraph" w:customStyle="1" w:styleId="531CBCA6141E4C309DDA53BB7792DB2510">
    <w:name w:val="531CBCA6141E4C309DDA53BB7792DB2510"/>
    <w:rsid w:val="00503E0D"/>
    <w:rPr>
      <w:rFonts w:ascii="Arial" w:eastAsiaTheme="minorHAnsi" w:hAnsi="Arial"/>
      <w:sz w:val="24"/>
      <w:lang w:eastAsia="en-US"/>
    </w:rPr>
  </w:style>
  <w:style w:type="paragraph" w:customStyle="1" w:styleId="C7A428092E64425D9E1E25ACA54279EE10">
    <w:name w:val="C7A428092E64425D9E1E25ACA54279EE10"/>
    <w:rsid w:val="00503E0D"/>
    <w:rPr>
      <w:rFonts w:ascii="Arial" w:eastAsiaTheme="minorHAnsi" w:hAnsi="Arial"/>
      <w:sz w:val="24"/>
      <w:lang w:eastAsia="en-US"/>
    </w:rPr>
  </w:style>
  <w:style w:type="paragraph" w:customStyle="1" w:styleId="130953120544485C8D9B920F998B4D7E10">
    <w:name w:val="130953120544485C8D9B920F998B4D7E10"/>
    <w:rsid w:val="00503E0D"/>
    <w:rPr>
      <w:rFonts w:ascii="Arial" w:eastAsiaTheme="minorHAnsi" w:hAnsi="Arial"/>
      <w:sz w:val="24"/>
      <w:lang w:eastAsia="en-US"/>
    </w:rPr>
  </w:style>
  <w:style w:type="paragraph" w:customStyle="1" w:styleId="0A2B5D60567342029C65DD3FF6A31C5310">
    <w:name w:val="0A2B5D60567342029C65DD3FF6A31C5310"/>
    <w:rsid w:val="00503E0D"/>
    <w:rPr>
      <w:rFonts w:ascii="Arial" w:eastAsiaTheme="minorHAnsi" w:hAnsi="Arial"/>
      <w:sz w:val="24"/>
      <w:lang w:eastAsia="en-US"/>
    </w:rPr>
  </w:style>
  <w:style w:type="paragraph" w:customStyle="1" w:styleId="C4631880F0CE4531994D76E3BEE26BDD10">
    <w:name w:val="C4631880F0CE4531994D76E3BEE26BDD10"/>
    <w:rsid w:val="00503E0D"/>
    <w:rPr>
      <w:rFonts w:ascii="Arial" w:eastAsiaTheme="minorHAnsi" w:hAnsi="Arial"/>
      <w:sz w:val="24"/>
      <w:lang w:eastAsia="en-US"/>
    </w:rPr>
  </w:style>
  <w:style w:type="paragraph" w:customStyle="1" w:styleId="FF0C09B9E24A4ED484FAB61D54BD297B10">
    <w:name w:val="FF0C09B9E24A4ED484FAB61D54BD297B10"/>
    <w:rsid w:val="00503E0D"/>
    <w:rPr>
      <w:rFonts w:ascii="Arial" w:eastAsiaTheme="minorHAnsi" w:hAnsi="Arial"/>
      <w:sz w:val="24"/>
      <w:lang w:eastAsia="en-US"/>
    </w:rPr>
  </w:style>
  <w:style w:type="paragraph" w:customStyle="1" w:styleId="D29349CAB8564B8C9A7E29744D8D557610">
    <w:name w:val="D29349CAB8564B8C9A7E29744D8D557610"/>
    <w:rsid w:val="00503E0D"/>
    <w:rPr>
      <w:rFonts w:ascii="Arial" w:eastAsiaTheme="minorHAnsi" w:hAnsi="Arial"/>
      <w:sz w:val="24"/>
      <w:lang w:eastAsia="en-US"/>
    </w:rPr>
  </w:style>
  <w:style w:type="paragraph" w:customStyle="1" w:styleId="EDA5D2FA292842FAA42584007E95833B9">
    <w:name w:val="EDA5D2FA292842FAA42584007E95833B9"/>
    <w:rsid w:val="00503E0D"/>
    <w:rPr>
      <w:rFonts w:ascii="Arial" w:eastAsiaTheme="minorHAnsi" w:hAnsi="Arial"/>
      <w:sz w:val="24"/>
      <w:lang w:eastAsia="en-US"/>
    </w:rPr>
  </w:style>
  <w:style w:type="paragraph" w:customStyle="1" w:styleId="93357CB956534A93AE86B9BFE1DFA1C09">
    <w:name w:val="93357CB956534A93AE86B9BFE1DFA1C09"/>
    <w:rsid w:val="00503E0D"/>
    <w:rPr>
      <w:rFonts w:ascii="Arial" w:eastAsiaTheme="minorHAnsi" w:hAnsi="Arial"/>
      <w:sz w:val="24"/>
      <w:lang w:eastAsia="en-US"/>
    </w:rPr>
  </w:style>
  <w:style w:type="paragraph" w:customStyle="1" w:styleId="CA54A4FB27694235BFD7CE52A719823B9">
    <w:name w:val="CA54A4FB27694235BFD7CE52A719823B9"/>
    <w:rsid w:val="00503E0D"/>
    <w:rPr>
      <w:rFonts w:ascii="Arial" w:eastAsiaTheme="minorHAnsi" w:hAnsi="Arial"/>
      <w:sz w:val="24"/>
      <w:lang w:eastAsia="en-US"/>
    </w:rPr>
  </w:style>
  <w:style w:type="paragraph" w:customStyle="1" w:styleId="A9399E082AA0443B998822789F739F6C9">
    <w:name w:val="A9399E082AA0443B998822789F739F6C9"/>
    <w:rsid w:val="00503E0D"/>
    <w:pPr>
      <w:spacing w:after="0"/>
    </w:pPr>
    <w:rPr>
      <w:rFonts w:ascii="Arial" w:eastAsiaTheme="minorHAnsi" w:hAnsi="Arial"/>
      <w:b/>
      <w:color w:val="000000" w:themeColor="text1"/>
      <w:sz w:val="24"/>
      <w:lang w:eastAsia="en-US"/>
    </w:rPr>
  </w:style>
  <w:style w:type="paragraph" w:customStyle="1" w:styleId="EEB6A64FD99C488E868C9075F5FAF2239">
    <w:name w:val="EEB6A64FD99C488E868C9075F5FAF2239"/>
    <w:rsid w:val="00503E0D"/>
    <w:rPr>
      <w:rFonts w:ascii="Arial" w:eastAsiaTheme="minorHAnsi" w:hAnsi="Arial"/>
      <w:sz w:val="24"/>
      <w:lang w:eastAsia="en-US"/>
    </w:rPr>
  </w:style>
  <w:style w:type="paragraph" w:customStyle="1" w:styleId="F40A8A0ACDEA403D8409787410F47A909">
    <w:name w:val="F40A8A0ACDEA403D8409787410F47A909"/>
    <w:rsid w:val="00503E0D"/>
    <w:pPr>
      <w:spacing w:after="0"/>
    </w:pPr>
    <w:rPr>
      <w:rFonts w:ascii="Arial" w:eastAsiaTheme="minorHAnsi" w:hAnsi="Arial"/>
      <w:b/>
      <w:color w:val="000000" w:themeColor="text1"/>
      <w:sz w:val="24"/>
      <w:lang w:eastAsia="en-US"/>
    </w:rPr>
  </w:style>
  <w:style w:type="paragraph" w:customStyle="1" w:styleId="07892907A6F947C5930EFCCDD42D8AF79">
    <w:name w:val="07892907A6F947C5930EFCCDD42D8AF79"/>
    <w:rsid w:val="00503E0D"/>
    <w:rPr>
      <w:rFonts w:ascii="Arial" w:eastAsiaTheme="minorHAnsi" w:hAnsi="Arial"/>
      <w:sz w:val="24"/>
      <w:lang w:eastAsia="en-US"/>
    </w:rPr>
  </w:style>
  <w:style w:type="paragraph" w:customStyle="1" w:styleId="13D99BEF66CF4754B48C4311277A68E09">
    <w:name w:val="13D99BEF66CF4754B48C4311277A68E09"/>
    <w:rsid w:val="00503E0D"/>
    <w:pPr>
      <w:spacing w:after="0"/>
    </w:pPr>
    <w:rPr>
      <w:rFonts w:ascii="Arial" w:eastAsiaTheme="minorHAnsi" w:hAnsi="Arial"/>
      <w:b/>
      <w:color w:val="000000" w:themeColor="text1"/>
      <w:sz w:val="24"/>
      <w:lang w:eastAsia="en-US"/>
    </w:rPr>
  </w:style>
  <w:style w:type="paragraph" w:customStyle="1" w:styleId="7FB0E188AB624A90AC00124114B9605D9">
    <w:name w:val="7FB0E188AB624A90AC00124114B9605D9"/>
    <w:rsid w:val="00503E0D"/>
    <w:rPr>
      <w:rFonts w:ascii="Arial" w:eastAsiaTheme="minorHAnsi" w:hAnsi="Arial"/>
      <w:sz w:val="24"/>
      <w:lang w:eastAsia="en-US"/>
    </w:rPr>
  </w:style>
  <w:style w:type="paragraph" w:customStyle="1" w:styleId="D6C1D9397B2C4F4CA52D5D6C5717C3A79">
    <w:name w:val="D6C1D9397B2C4F4CA52D5D6C5717C3A79"/>
    <w:rsid w:val="00503E0D"/>
    <w:pPr>
      <w:spacing w:after="0"/>
    </w:pPr>
    <w:rPr>
      <w:rFonts w:ascii="Arial" w:eastAsiaTheme="minorHAnsi" w:hAnsi="Arial"/>
      <w:b/>
      <w:color w:val="000000" w:themeColor="text1"/>
      <w:sz w:val="24"/>
      <w:lang w:eastAsia="en-US"/>
    </w:rPr>
  </w:style>
  <w:style w:type="paragraph" w:customStyle="1" w:styleId="EB02AEC52227486F9B9ACB24C85A36919">
    <w:name w:val="EB02AEC52227486F9B9ACB24C85A36919"/>
    <w:rsid w:val="00503E0D"/>
    <w:rPr>
      <w:rFonts w:ascii="Arial" w:eastAsiaTheme="minorHAnsi" w:hAnsi="Arial"/>
      <w:sz w:val="24"/>
      <w:lang w:eastAsia="en-US"/>
    </w:rPr>
  </w:style>
  <w:style w:type="paragraph" w:customStyle="1" w:styleId="9AB15C92056E4B91B2A3AF23026C5F219">
    <w:name w:val="9AB15C92056E4B91B2A3AF23026C5F219"/>
    <w:rsid w:val="00503E0D"/>
    <w:rPr>
      <w:rFonts w:ascii="Arial" w:eastAsiaTheme="minorHAnsi" w:hAnsi="Arial"/>
      <w:sz w:val="24"/>
      <w:lang w:eastAsia="en-US"/>
    </w:rPr>
  </w:style>
  <w:style w:type="paragraph" w:customStyle="1" w:styleId="E8ECAA70CE3544CB803A9F2AA96858579">
    <w:name w:val="E8ECAA70CE3544CB803A9F2AA96858579"/>
    <w:rsid w:val="00503E0D"/>
    <w:rPr>
      <w:rFonts w:ascii="Arial" w:eastAsiaTheme="minorHAnsi" w:hAnsi="Arial"/>
      <w:sz w:val="24"/>
      <w:lang w:eastAsia="en-US"/>
    </w:rPr>
  </w:style>
  <w:style w:type="paragraph" w:customStyle="1" w:styleId="4F7CBEF371A643D09E26F46F8CEA551F9">
    <w:name w:val="4F7CBEF371A643D09E26F46F8CEA551F9"/>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A150F4B797D347C08E6ABC3A796BBC08">
    <w:name w:val="A150F4B797D347C08E6ABC3A796BBC08"/>
    <w:rsid w:val="00D843BA"/>
    <w:pPr>
      <w:spacing w:after="160" w:line="259" w:lineRule="auto"/>
    </w:pPr>
  </w:style>
  <w:style w:type="paragraph" w:customStyle="1" w:styleId="5B61F6C0942E4AC5A5215098406D7469">
    <w:name w:val="5B61F6C0942E4AC5A5215098406D7469"/>
    <w:rsid w:val="00D843BA"/>
    <w:pPr>
      <w:spacing w:after="160" w:line="259" w:lineRule="auto"/>
    </w:pPr>
  </w:style>
  <w:style w:type="paragraph" w:customStyle="1" w:styleId="0DA49DF67F2C429FA45FFADF02B0666C">
    <w:name w:val="0DA49DF67F2C429FA45FFADF02B0666C"/>
    <w:rsid w:val="003A4D8A"/>
    <w:pPr>
      <w:spacing w:after="160" w:line="259" w:lineRule="auto"/>
    </w:pPr>
  </w:style>
  <w:style w:type="paragraph" w:customStyle="1" w:styleId="B42D0C7355F7492EB8A10CB49285BB09">
    <w:name w:val="B42D0C7355F7492EB8A10CB49285BB09"/>
    <w:rsid w:val="003A4D8A"/>
    <w:pPr>
      <w:spacing w:after="160" w:line="259" w:lineRule="auto"/>
    </w:pPr>
  </w:style>
  <w:style w:type="paragraph" w:customStyle="1" w:styleId="C7C99B943DC4481A8237A7FC54CAB3FC">
    <w:name w:val="C7C99B943DC4481A8237A7FC54CAB3FC"/>
    <w:rsid w:val="003A4D8A"/>
    <w:pPr>
      <w:spacing w:after="160" w:line="259" w:lineRule="auto"/>
    </w:pPr>
  </w:style>
  <w:style w:type="paragraph" w:customStyle="1" w:styleId="30B75072102A489291353DB791A90A36">
    <w:name w:val="30B75072102A489291353DB791A90A36"/>
    <w:rsid w:val="003A4D8A"/>
    <w:pPr>
      <w:spacing w:after="160" w:line="259" w:lineRule="auto"/>
    </w:pPr>
  </w:style>
  <w:style w:type="paragraph" w:customStyle="1" w:styleId="E97E1DE8A13349F992F4DCA643A36194">
    <w:name w:val="E97E1DE8A13349F992F4DCA643A36194"/>
    <w:rsid w:val="003A4D8A"/>
    <w:pPr>
      <w:spacing w:after="160" w:line="259" w:lineRule="auto"/>
    </w:pPr>
  </w:style>
  <w:style w:type="paragraph" w:customStyle="1" w:styleId="9925C5A988F744F2872E4E9BD2C84285">
    <w:name w:val="9925C5A988F744F2872E4E9BD2C84285"/>
    <w:rsid w:val="003A4D8A"/>
    <w:pPr>
      <w:spacing w:after="160" w:line="259" w:lineRule="auto"/>
    </w:pPr>
  </w:style>
  <w:style w:type="paragraph" w:customStyle="1" w:styleId="71A3A62A44254671B6FB4F8CAD716E30">
    <w:name w:val="71A3A62A44254671B6FB4F8CAD716E30"/>
    <w:rsid w:val="003A4D8A"/>
    <w:pPr>
      <w:spacing w:after="160" w:line="259" w:lineRule="auto"/>
    </w:pPr>
  </w:style>
  <w:style w:type="paragraph" w:customStyle="1" w:styleId="327EEFB5DAEE4FF68891F3444AD6CE07">
    <w:name w:val="327EEFB5DAEE4FF68891F3444AD6CE07"/>
    <w:rsid w:val="003A4D8A"/>
    <w:pPr>
      <w:spacing w:after="160" w:line="259" w:lineRule="auto"/>
    </w:pPr>
  </w:style>
  <w:style w:type="paragraph" w:customStyle="1" w:styleId="F75AC754C28048EBA1399006A123B205">
    <w:name w:val="F75AC754C28048EBA1399006A123B205"/>
    <w:rsid w:val="003A4D8A"/>
    <w:pPr>
      <w:spacing w:after="160" w:line="259" w:lineRule="auto"/>
    </w:pPr>
  </w:style>
  <w:style w:type="paragraph" w:customStyle="1" w:styleId="ED03C6226E07412FBCD743DD158F3D70">
    <w:name w:val="ED03C6226E07412FBCD743DD158F3D70"/>
    <w:rsid w:val="001E0891"/>
    <w:pPr>
      <w:spacing w:after="160" w:line="259" w:lineRule="auto"/>
    </w:pPr>
  </w:style>
  <w:style w:type="paragraph" w:customStyle="1" w:styleId="5B49A191D41B46379AC292E9FA07C4C4">
    <w:name w:val="5B49A191D41B46379AC292E9FA07C4C4"/>
    <w:rsid w:val="001E0891"/>
    <w:pPr>
      <w:spacing w:after="160" w:line="259" w:lineRule="auto"/>
    </w:pPr>
  </w:style>
  <w:style w:type="paragraph" w:customStyle="1" w:styleId="74AD6E3792E14D688C92BDA716D91B8236">
    <w:name w:val="74AD6E3792E14D688C92BDA716D91B8236"/>
    <w:rsid w:val="001E0891"/>
    <w:pPr>
      <w:spacing w:after="0"/>
    </w:pPr>
    <w:rPr>
      <w:rFonts w:ascii="Arial" w:eastAsiaTheme="minorHAnsi" w:hAnsi="Arial"/>
      <w:b/>
      <w:color w:val="000000" w:themeColor="text1"/>
      <w:sz w:val="24"/>
      <w:lang w:eastAsia="en-US"/>
    </w:rPr>
  </w:style>
  <w:style w:type="paragraph" w:customStyle="1" w:styleId="43564265EA3C4164A9C09243F9E4352E36">
    <w:name w:val="43564265EA3C4164A9C09243F9E4352E36"/>
    <w:rsid w:val="001E0891"/>
    <w:rPr>
      <w:rFonts w:ascii="Arial" w:eastAsiaTheme="minorHAnsi" w:hAnsi="Arial"/>
      <w:sz w:val="24"/>
      <w:lang w:eastAsia="en-US"/>
    </w:rPr>
  </w:style>
  <w:style w:type="paragraph" w:customStyle="1" w:styleId="81B2AAD4A00C48A382D5DB0F393CB9B510">
    <w:name w:val="81B2AAD4A00C48A382D5DB0F393CB9B510"/>
    <w:rsid w:val="001E0891"/>
    <w:pPr>
      <w:spacing w:after="0"/>
    </w:pPr>
    <w:rPr>
      <w:rFonts w:ascii="Arial" w:eastAsiaTheme="minorHAnsi" w:hAnsi="Arial"/>
      <w:b/>
      <w:color w:val="000000" w:themeColor="text1"/>
      <w:sz w:val="24"/>
      <w:lang w:eastAsia="en-US"/>
    </w:rPr>
  </w:style>
  <w:style w:type="paragraph" w:customStyle="1" w:styleId="31B458956ED34D08AE8B5C55A00FCF0410">
    <w:name w:val="31B458956ED34D08AE8B5C55A00FCF0410"/>
    <w:rsid w:val="001E0891"/>
    <w:pPr>
      <w:spacing w:after="0"/>
    </w:pPr>
    <w:rPr>
      <w:rFonts w:ascii="Arial" w:eastAsiaTheme="minorHAnsi" w:hAnsi="Arial"/>
      <w:b/>
      <w:color w:val="000000" w:themeColor="text1"/>
      <w:sz w:val="24"/>
      <w:lang w:eastAsia="en-US"/>
    </w:rPr>
  </w:style>
  <w:style w:type="paragraph" w:customStyle="1" w:styleId="E0858FBC32DA42E9B316D34171F2B2B510">
    <w:name w:val="E0858FBC32DA42E9B316D34171F2B2B510"/>
    <w:rsid w:val="001E0891"/>
    <w:pPr>
      <w:spacing w:after="0"/>
    </w:pPr>
    <w:rPr>
      <w:rFonts w:ascii="Arial" w:eastAsiaTheme="minorHAnsi" w:hAnsi="Arial"/>
      <w:b/>
      <w:color w:val="000000" w:themeColor="text1"/>
      <w:sz w:val="24"/>
      <w:lang w:eastAsia="en-US"/>
    </w:rPr>
  </w:style>
  <w:style w:type="paragraph" w:customStyle="1" w:styleId="ED03C6226E07412FBCD743DD158F3D701">
    <w:name w:val="ED03C6226E07412FBCD743DD158F3D701"/>
    <w:rsid w:val="001E0891"/>
    <w:pPr>
      <w:spacing w:after="0"/>
    </w:pPr>
    <w:rPr>
      <w:rFonts w:ascii="Arial" w:eastAsiaTheme="minorHAnsi" w:hAnsi="Arial"/>
      <w:b/>
      <w:color w:val="000000" w:themeColor="text1"/>
      <w:sz w:val="24"/>
      <w:lang w:eastAsia="en-US"/>
    </w:rPr>
  </w:style>
  <w:style w:type="paragraph" w:customStyle="1" w:styleId="A150F4B797D347C08E6ABC3A796BBC081">
    <w:name w:val="A150F4B797D347C08E6ABC3A796BBC081"/>
    <w:rsid w:val="001E0891"/>
    <w:pPr>
      <w:spacing w:after="0"/>
    </w:pPr>
    <w:rPr>
      <w:rFonts w:ascii="Arial" w:eastAsiaTheme="minorHAnsi" w:hAnsi="Arial"/>
      <w:b/>
      <w:color w:val="000000" w:themeColor="text1"/>
      <w:sz w:val="24"/>
      <w:lang w:eastAsia="en-US"/>
    </w:rPr>
  </w:style>
  <w:style w:type="paragraph" w:customStyle="1" w:styleId="2B565187B9294267944FCD3A6690EE057">
    <w:name w:val="2B565187B9294267944FCD3A6690EE057"/>
    <w:rsid w:val="001E0891"/>
    <w:pPr>
      <w:spacing w:after="0"/>
    </w:pPr>
    <w:rPr>
      <w:rFonts w:ascii="Arial" w:eastAsiaTheme="minorHAnsi" w:hAnsi="Arial"/>
      <w:b/>
      <w:color w:val="000000" w:themeColor="text1"/>
      <w:sz w:val="24"/>
      <w:lang w:eastAsia="en-US"/>
    </w:rPr>
  </w:style>
  <w:style w:type="paragraph" w:customStyle="1" w:styleId="B7B6A9DA9E1647C1A6950FE791563ABE10">
    <w:name w:val="B7B6A9DA9E1647C1A6950FE791563ABE10"/>
    <w:rsid w:val="001E0891"/>
    <w:rPr>
      <w:rFonts w:ascii="Arial" w:eastAsiaTheme="minorHAnsi" w:hAnsi="Arial"/>
      <w:sz w:val="24"/>
      <w:lang w:eastAsia="en-US"/>
    </w:rPr>
  </w:style>
  <w:style w:type="paragraph" w:customStyle="1" w:styleId="C6A0B4A8DD6F4A5A90006B02DCDB8C5570">
    <w:name w:val="C6A0B4A8DD6F4A5A90006B02DCDB8C5570"/>
    <w:rsid w:val="001E0891"/>
    <w:rPr>
      <w:rFonts w:ascii="Arial" w:eastAsiaTheme="minorHAnsi" w:hAnsi="Arial"/>
      <w:sz w:val="24"/>
      <w:lang w:eastAsia="en-US"/>
    </w:rPr>
  </w:style>
  <w:style w:type="paragraph" w:customStyle="1" w:styleId="628D1D54DE1A4872AC660A4B53515A0270">
    <w:name w:val="628D1D54DE1A4872AC660A4B53515A0270"/>
    <w:rsid w:val="001E0891"/>
    <w:rPr>
      <w:rFonts w:ascii="Arial" w:eastAsiaTheme="minorHAnsi" w:hAnsi="Arial"/>
      <w:sz w:val="24"/>
      <w:lang w:eastAsia="en-US"/>
    </w:rPr>
  </w:style>
  <w:style w:type="paragraph" w:customStyle="1" w:styleId="32ED938C7EB24CDCBF6836BD375621FC70">
    <w:name w:val="32ED938C7EB24CDCBF6836BD375621FC70"/>
    <w:rsid w:val="001E0891"/>
    <w:rPr>
      <w:rFonts w:ascii="Arial" w:eastAsiaTheme="minorHAnsi" w:hAnsi="Arial"/>
      <w:sz w:val="24"/>
      <w:lang w:eastAsia="en-US"/>
    </w:rPr>
  </w:style>
  <w:style w:type="paragraph" w:customStyle="1" w:styleId="7FDE970EA94A437180C1BFC76C7FA78070">
    <w:name w:val="7FDE970EA94A437180C1BFC76C7FA78070"/>
    <w:rsid w:val="001E0891"/>
    <w:rPr>
      <w:rFonts w:ascii="Arial" w:eastAsiaTheme="minorHAnsi" w:hAnsi="Arial"/>
      <w:sz w:val="24"/>
      <w:lang w:eastAsia="en-US"/>
    </w:rPr>
  </w:style>
  <w:style w:type="paragraph" w:customStyle="1" w:styleId="D17BB891454A402DA4863A2CA3E472E570">
    <w:name w:val="D17BB891454A402DA4863A2CA3E472E570"/>
    <w:rsid w:val="001E0891"/>
    <w:rPr>
      <w:rFonts w:ascii="Arial" w:eastAsiaTheme="minorHAnsi" w:hAnsi="Arial"/>
      <w:sz w:val="24"/>
      <w:lang w:eastAsia="en-US"/>
    </w:rPr>
  </w:style>
  <w:style w:type="paragraph" w:customStyle="1" w:styleId="1A292920EFE14BEA825F9CC7FCEA0DD710">
    <w:name w:val="1A292920EFE14BEA825F9CC7FCEA0DD710"/>
    <w:rsid w:val="001E0891"/>
    <w:pPr>
      <w:spacing w:after="0"/>
    </w:pPr>
    <w:rPr>
      <w:rFonts w:ascii="Arial" w:eastAsiaTheme="minorHAnsi" w:hAnsi="Arial"/>
      <w:b/>
      <w:color w:val="000000" w:themeColor="text1"/>
      <w:sz w:val="24"/>
      <w:lang w:eastAsia="en-US"/>
    </w:rPr>
  </w:style>
  <w:style w:type="paragraph" w:customStyle="1" w:styleId="057D023C4E3C465F89B1EBF1A18709B110">
    <w:name w:val="057D023C4E3C465F89B1EBF1A18709B110"/>
    <w:rsid w:val="001E0891"/>
    <w:pPr>
      <w:spacing w:after="0"/>
    </w:pPr>
    <w:rPr>
      <w:rFonts w:ascii="Arial" w:eastAsiaTheme="minorHAnsi" w:hAnsi="Arial"/>
      <w:b/>
      <w:color w:val="000000" w:themeColor="text1"/>
      <w:sz w:val="24"/>
      <w:lang w:eastAsia="en-US"/>
    </w:rPr>
  </w:style>
  <w:style w:type="paragraph" w:customStyle="1" w:styleId="65B901B55617414B868A832C324928D910">
    <w:name w:val="65B901B55617414B868A832C324928D910"/>
    <w:rsid w:val="001E0891"/>
    <w:pPr>
      <w:spacing w:after="0"/>
    </w:pPr>
    <w:rPr>
      <w:rFonts w:ascii="Arial" w:eastAsiaTheme="minorHAnsi" w:hAnsi="Arial"/>
      <w:b/>
      <w:color w:val="000000" w:themeColor="text1"/>
      <w:sz w:val="24"/>
      <w:lang w:eastAsia="en-US"/>
    </w:rPr>
  </w:style>
  <w:style w:type="paragraph" w:customStyle="1" w:styleId="AA3C5942F6B64E52AA89A73522FAEF5710">
    <w:name w:val="AA3C5942F6B64E52AA89A73522FAEF5710"/>
    <w:rsid w:val="001E0891"/>
    <w:pPr>
      <w:spacing w:after="0"/>
    </w:pPr>
    <w:rPr>
      <w:rFonts w:ascii="Arial" w:eastAsiaTheme="minorHAnsi" w:hAnsi="Arial"/>
      <w:b/>
      <w:color w:val="000000" w:themeColor="text1"/>
      <w:sz w:val="24"/>
      <w:lang w:eastAsia="en-US"/>
    </w:rPr>
  </w:style>
  <w:style w:type="paragraph" w:customStyle="1" w:styleId="40961627E2274C90A8DBF0352AF304FA10">
    <w:name w:val="40961627E2274C90A8DBF0352AF304FA10"/>
    <w:rsid w:val="001E0891"/>
    <w:pPr>
      <w:spacing w:after="0"/>
    </w:pPr>
    <w:rPr>
      <w:rFonts w:ascii="Arial" w:eastAsiaTheme="minorHAnsi" w:hAnsi="Arial"/>
      <w:b/>
      <w:color w:val="000000" w:themeColor="text1"/>
      <w:sz w:val="24"/>
      <w:lang w:eastAsia="en-US"/>
    </w:rPr>
  </w:style>
  <w:style w:type="paragraph" w:customStyle="1" w:styleId="2E10DBAEE53747B49C6492F9E78441A410">
    <w:name w:val="2E10DBAEE53747B49C6492F9E78441A410"/>
    <w:rsid w:val="001E0891"/>
    <w:pPr>
      <w:spacing w:after="0"/>
    </w:pPr>
    <w:rPr>
      <w:rFonts w:ascii="Arial" w:eastAsiaTheme="minorHAnsi" w:hAnsi="Arial"/>
      <w:b/>
      <w:color w:val="000000" w:themeColor="text1"/>
      <w:sz w:val="24"/>
      <w:lang w:eastAsia="en-US"/>
    </w:rPr>
  </w:style>
  <w:style w:type="paragraph" w:customStyle="1" w:styleId="4305F4DD513946CF8F8D4FF5DFCF956A10">
    <w:name w:val="4305F4DD513946CF8F8D4FF5DFCF956A10"/>
    <w:rsid w:val="001E0891"/>
    <w:pPr>
      <w:spacing w:after="0"/>
    </w:pPr>
    <w:rPr>
      <w:rFonts w:ascii="Arial" w:eastAsiaTheme="minorHAnsi" w:hAnsi="Arial"/>
      <w:b/>
      <w:color w:val="000000" w:themeColor="text1"/>
      <w:sz w:val="24"/>
      <w:lang w:eastAsia="en-US"/>
    </w:rPr>
  </w:style>
  <w:style w:type="paragraph" w:customStyle="1" w:styleId="C00CD879ED20455FA3AE581A66D2CEEC10">
    <w:name w:val="C00CD879ED20455FA3AE581A66D2CEEC10"/>
    <w:rsid w:val="001E0891"/>
    <w:pPr>
      <w:spacing w:after="0"/>
    </w:pPr>
    <w:rPr>
      <w:rFonts w:ascii="Arial" w:eastAsiaTheme="minorHAnsi" w:hAnsi="Arial"/>
      <w:b/>
      <w:color w:val="000000" w:themeColor="text1"/>
      <w:sz w:val="24"/>
      <w:lang w:eastAsia="en-US"/>
    </w:rPr>
  </w:style>
  <w:style w:type="paragraph" w:customStyle="1" w:styleId="BC06F1BDCF72481B9C221EDFA605144310">
    <w:name w:val="BC06F1BDCF72481B9C221EDFA605144310"/>
    <w:rsid w:val="001E0891"/>
    <w:pPr>
      <w:spacing w:after="0"/>
    </w:pPr>
    <w:rPr>
      <w:rFonts w:ascii="Arial" w:eastAsiaTheme="minorHAnsi" w:hAnsi="Arial"/>
      <w:b/>
      <w:color w:val="000000" w:themeColor="text1"/>
      <w:sz w:val="24"/>
      <w:lang w:eastAsia="en-US"/>
    </w:rPr>
  </w:style>
  <w:style w:type="paragraph" w:customStyle="1" w:styleId="E97E1DE8A13349F992F4DCA643A361941">
    <w:name w:val="E97E1DE8A13349F992F4DCA643A361941"/>
    <w:rsid w:val="001E0891"/>
    <w:rPr>
      <w:rFonts w:ascii="Arial" w:eastAsiaTheme="minorHAnsi" w:hAnsi="Arial"/>
      <w:sz w:val="24"/>
      <w:lang w:eastAsia="en-US"/>
    </w:rPr>
  </w:style>
  <w:style w:type="paragraph" w:customStyle="1" w:styleId="2379037087AF43F99A0230186E3AD96B7">
    <w:name w:val="2379037087AF43F99A0230186E3AD96B7"/>
    <w:rsid w:val="001E0891"/>
    <w:rPr>
      <w:rFonts w:ascii="Arial" w:eastAsiaTheme="minorHAnsi" w:hAnsi="Arial"/>
      <w:sz w:val="24"/>
      <w:lang w:eastAsia="en-US"/>
    </w:rPr>
  </w:style>
  <w:style w:type="paragraph" w:customStyle="1" w:styleId="D08BC0E69D1E456194574D550C915FB27">
    <w:name w:val="D08BC0E69D1E456194574D550C915FB27"/>
    <w:rsid w:val="001E0891"/>
    <w:rPr>
      <w:rFonts w:ascii="Arial" w:eastAsiaTheme="minorHAnsi" w:hAnsi="Arial"/>
      <w:sz w:val="24"/>
      <w:lang w:eastAsia="en-US"/>
    </w:rPr>
  </w:style>
  <w:style w:type="paragraph" w:customStyle="1" w:styleId="7374601E7BE2427DAF7C5E68BD5B75BB4">
    <w:name w:val="7374601E7BE2427DAF7C5E68BD5B75BB4"/>
    <w:rsid w:val="001E0891"/>
    <w:rPr>
      <w:rFonts w:ascii="Arial" w:eastAsiaTheme="minorHAnsi" w:hAnsi="Arial"/>
      <w:sz w:val="24"/>
      <w:lang w:eastAsia="en-US"/>
    </w:rPr>
  </w:style>
  <w:style w:type="paragraph" w:customStyle="1" w:styleId="1A347FD7DA55464E812A9651698F63317">
    <w:name w:val="1A347FD7DA55464E812A9651698F63317"/>
    <w:rsid w:val="001E0891"/>
    <w:rPr>
      <w:rFonts w:ascii="Arial" w:eastAsiaTheme="minorHAnsi" w:hAnsi="Arial"/>
      <w:sz w:val="24"/>
      <w:lang w:eastAsia="en-US"/>
    </w:rPr>
  </w:style>
  <w:style w:type="paragraph" w:customStyle="1" w:styleId="9925C5A988F744F2872E4E9BD2C842851">
    <w:name w:val="9925C5A988F744F2872E4E9BD2C842851"/>
    <w:rsid w:val="001E0891"/>
    <w:rPr>
      <w:rFonts w:ascii="Arial" w:eastAsiaTheme="minorHAnsi" w:hAnsi="Arial"/>
      <w:sz w:val="24"/>
      <w:lang w:eastAsia="en-US"/>
    </w:rPr>
  </w:style>
  <w:style w:type="paragraph" w:customStyle="1" w:styleId="71A3A62A44254671B6FB4F8CAD716E301">
    <w:name w:val="71A3A62A44254671B6FB4F8CAD716E301"/>
    <w:rsid w:val="001E0891"/>
    <w:rPr>
      <w:rFonts w:ascii="Arial" w:eastAsiaTheme="minorHAnsi" w:hAnsi="Arial"/>
      <w:sz w:val="24"/>
      <w:lang w:eastAsia="en-US"/>
    </w:rPr>
  </w:style>
  <w:style w:type="paragraph" w:customStyle="1" w:styleId="327EEFB5DAEE4FF68891F3444AD6CE071">
    <w:name w:val="327EEFB5DAEE4FF68891F3444AD6CE071"/>
    <w:rsid w:val="001E0891"/>
    <w:rPr>
      <w:rFonts w:ascii="Arial" w:eastAsiaTheme="minorHAnsi" w:hAnsi="Arial"/>
      <w:sz w:val="24"/>
      <w:lang w:eastAsia="en-US"/>
    </w:rPr>
  </w:style>
  <w:style w:type="paragraph" w:customStyle="1" w:styleId="F75AC754C28048EBA1399006A123B2051">
    <w:name w:val="F75AC754C28048EBA1399006A123B2051"/>
    <w:rsid w:val="001E0891"/>
    <w:rPr>
      <w:rFonts w:ascii="Arial" w:eastAsiaTheme="minorHAnsi" w:hAnsi="Arial"/>
      <w:sz w:val="24"/>
      <w:lang w:eastAsia="en-US"/>
    </w:rPr>
  </w:style>
  <w:style w:type="paragraph" w:customStyle="1" w:styleId="6AED71E39B42458FB2B2810A672AAF1A11">
    <w:name w:val="6AED71E39B42458FB2B2810A672AAF1A11"/>
    <w:rsid w:val="001E0891"/>
    <w:pPr>
      <w:spacing w:after="0"/>
    </w:pPr>
    <w:rPr>
      <w:rFonts w:ascii="Arial" w:eastAsiaTheme="minorHAnsi" w:hAnsi="Arial"/>
      <w:b/>
      <w:color w:val="000000" w:themeColor="text1"/>
      <w:sz w:val="24"/>
      <w:lang w:eastAsia="en-US"/>
    </w:rPr>
  </w:style>
  <w:style w:type="paragraph" w:customStyle="1" w:styleId="C91C9592CDF34F7BB9AD1B00DF00648111">
    <w:name w:val="C91C9592CDF34F7BB9AD1B00DF00648111"/>
    <w:rsid w:val="001E0891"/>
    <w:rPr>
      <w:rFonts w:ascii="Arial" w:eastAsiaTheme="minorHAnsi" w:hAnsi="Arial"/>
      <w:sz w:val="24"/>
      <w:lang w:eastAsia="en-US"/>
    </w:rPr>
  </w:style>
  <w:style w:type="paragraph" w:customStyle="1" w:styleId="C6A2318F55034A44AACC6916BD7B667811">
    <w:name w:val="C6A2318F55034A44AACC6916BD7B667811"/>
    <w:rsid w:val="001E0891"/>
    <w:pPr>
      <w:spacing w:after="0"/>
    </w:pPr>
    <w:rPr>
      <w:rFonts w:ascii="Arial" w:eastAsiaTheme="minorHAnsi" w:hAnsi="Arial"/>
      <w:b/>
      <w:color w:val="000000" w:themeColor="text1"/>
      <w:sz w:val="24"/>
      <w:lang w:eastAsia="en-US"/>
    </w:rPr>
  </w:style>
  <w:style w:type="paragraph" w:customStyle="1" w:styleId="F6E8B8CCC5B64C0AA1AD1C2F67A4D54F11">
    <w:name w:val="F6E8B8CCC5B64C0AA1AD1C2F67A4D54F11"/>
    <w:rsid w:val="001E0891"/>
    <w:rPr>
      <w:rFonts w:ascii="Arial" w:eastAsiaTheme="minorHAnsi" w:hAnsi="Arial"/>
      <w:sz w:val="24"/>
      <w:lang w:eastAsia="en-US"/>
    </w:rPr>
  </w:style>
  <w:style w:type="paragraph" w:customStyle="1" w:styleId="C20BF2FF2B6C47AE923A53DCCDAE01B411">
    <w:name w:val="C20BF2FF2B6C47AE923A53DCCDAE01B411"/>
    <w:rsid w:val="001E0891"/>
    <w:rPr>
      <w:rFonts w:ascii="Arial" w:eastAsiaTheme="minorHAnsi" w:hAnsi="Arial"/>
      <w:sz w:val="24"/>
      <w:lang w:eastAsia="en-US"/>
    </w:rPr>
  </w:style>
  <w:style w:type="paragraph" w:customStyle="1" w:styleId="E3A7D4662EE049B4AAFF1A553B09F02611">
    <w:name w:val="E3A7D4662EE049B4AAFF1A553B09F02611"/>
    <w:rsid w:val="001E0891"/>
    <w:rPr>
      <w:rFonts w:ascii="Arial" w:eastAsiaTheme="minorHAnsi" w:hAnsi="Arial"/>
      <w:sz w:val="24"/>
      <w:lang w:eastAsia="en-US"/>
    </w:rPr>
  </w:style>
  <w:style w:type="paragraph" w:customStyle="1" w:styleId="39F11AB764884030B1F064A88E186E9E11">
    <w:name w:val="39F11AB764884030B1F064A88E186E9E11"/>
    <w:rsid w:val="001E0891"/>
    <w:rPr>
      <w:rFonts w:ascii="Arial" w:eastAsiaTheme="minorHAnsi" w:hAnsi="Arial"/>
      <w:sz w:val="24"/>
      <w:lang w:eastAsia="en-US"/>
    </w:rPr>
  </w:style>
  <w:style w:type="paragraph" w:customStyle="1" w:styleId="1A999F21B376490AB8D575907CE59E7B11">
    <w:name w:val="1A999F21B376490AB8D575907CE59E7B11"/>
    <w:rsid w:val="001E0891"/>
    <w:rPr>
      <w:rFonts w:ascii="Arial" w:eastAsiaTheme="minorHAnsi" w:hAnsi="Arial"/>
      <w:sz w:val="24"/>
      <w:lang w:eastAsia="en-US"/>
    </w:rPr>
  </w:style>
  <w:style w:type="paragraph" w:customStyle="1" w:styleId="8EAEA33C31644D28A4306484094DAF2911">
    <w:name w:val="8EAEA33C31644D28A4306484094DAF2911"/>
    <w:rsid w:val="001E0891"/>
    <w:rPr>
      <w:rFonts w:ascii="Arial" w:eastAsiaTheme="minorHAnsi" w:hAnsi="Arial"/>
      <w:sz w:val="24"/>
      <w:lang w:eastAsia="en-US"/>
    </w:rPr>
  </w:style>
  <w:style w:type="paragraph" w:customStyle="1" w:styleId="7E8EC04E88984B5584976201F277992111">
    <w:name w:val="7E8EC04E88984B5584976201F277992111"/>
    <w:rsid w:val="001E0891"/>
    <w:rPr>
      <w:rFonts w:ascii="Arial" w:eastAsiaTheme="minorHAnsi" w:hAnsi="Arial"/>
      <w:sz w:val="24"/>
      <w:lang w:eastAsia="en-US"/>
    </w:rPr>
  </w:style>
  <w:style w:type="paragraph" w:customStyle="1" w:styleId="6020CC53C6D54DCC87E814609E1A1BF611">
    <w:name w:val="6020CC53C6D54DCC87E814609E1A1BF611"/>
    <w:rsid w:val="001E0891"/>
    <w:rPr>
      <w:rFonts w:ascii="Arial" w:eastAsiaTheme="minorHAnsi" w:hAnsi="Arial"/>
      <w:sz w:val="24"/>
      <w:lang w:eastAsia="en-US"/>
    </w:rPr>
  </w:style>
  <w:style w:type="paragraph" w:customStyle="1" w:styleId="3BF5ED9F310143A5A8A9BCE7EBC5ACCD11">
    <w:name w:val="3BF5ED9F310143A5A8A9BCE7EBC5ACCD11"/>
    <w:rsid w:val="001E0891"/>
    <w:rPr>
      <w:rFonts w:ascii="Arial" w:eastAsiaTheme="minorHAnsi" w:hAnsi="Arial"/>
      <w:sz w:val="24"/>
      <w:lang w:eastAsia="en-US"/>
    </w:rPr>
  </w:style>
  <w:style w:type="paragraph" w:customStyle="1" w:styleId="7C94BDCDB31448ED82EB637AE874BD6C11">
    <w:name w:val="7C94BDCDB31448ED82EB637AE874BD6C11"/>
    <w:rsid w:val="001E0891"/>
    <w:rPr>
      <w:rFonts w:ascii="Arial" w:eastAsiaTheme="minorHAnsi" w:hAnsi="Arial"/>
      <w:sz w:val="24"/>
      <w:lang w:eastAsia="en-US"/>
    </w:rPr>
  </w:style>
  <w:style w:type="paragraph" w:customStyle="1" w:styleId="55D43482999F4BFBB2CE7322DEAFF8A611">
    <w:name w:val="55D43482999F4BFBB2CE7322DEAFF8A611"/>
    <w:rsid w:val="001E0891"/>
    <w:rPr>
      <w:rFonts w:ascii="Arial" w:eastAsiaTheme="minorHAnsi" w:hAnsi="Arial"/>
      <w:sz w:val="24"/>
      <w:lang w:eastAsia="en-US"/>
    </w:rPr>
  </w:style>
  <w:style w:type="paragraph" w:customStyle="1" w:styleId="A7AFBE60B98C4BA3A821E8837C4D0A3B11">
    <w:name w:val="A7AFBE60B98C4BA3A821E8837C4D0A3B11"/>
    <w:rsid w:val="001E0891"/>
    <w:rPr>
      <w:rFonts w:ascii="Arial" w:eastAsiaTheme="minorHAnsi" w:hAnsi="Arial"/>
      <w:sz w:val="24"/>
      <w:lang w:eastAsia="en-US"/>
    </w:rPr>
  </w:style>
  <w:style w:type="paragraph" w:customStyle="1" w:styleId="9AFDD60054FF45EFB3E31A0922E81FCE11">
    <w:name w:val="9AFDD60054FF45EFB3E31A0922E81FCE11"/>
    <w:rsid w:val="001E0891"/>
    <w:rPr>
      <w:rFonts w:ascii="Arial" w:eastAsiaTheme="minorHAnsi" w:hAnsi="Arial"/>
      <w:sz w:val="24"/>
      <w:lang w:eastAsia="en-US"/>
    </w:rPr>
  </w:style>
  <w:style w:type="paragraph" w:customStyle="1" w:styleId="429C6AD6202545B98003FF9F0024D98811">
    <w:name w:val="429C6AD6202545B98003FF9F0024D98811"/>
    <w:rsid w:val="001E0891"/>
    <w:rPr>
      <w:rFonts w:ascii="Arial" w:eastAsiaTheme="minorHAnsi" w:hAnsi="Arial"/>
      <w:sz w:val="24"/>
      <w:lang w:eastAsia="en-US"/>
    </w:rPr>
  </w:style>
  <w:style w:type="paragraph" w:customStyle="1" w:styleId="ABC86FE9068E44C8AA271DBBBD1A8B3B11">
    <w:name w:val="ABC86FE9068E44C8AA271DBBBD1A8B3B11"/>
    <w:rsid w:val="001E0891"/>
    <w:rPr>
      <w:rFonts w:ascii="Arial" w:eastAsiaTheme="minorHAnsi" w:hAnsi="Arial"/>
      <w:sz w:val="24"/>
      <w:lang w:eastAsia="en-US"/>
    </w:rPr>
  </w:style>
  <w:style w:type="paragraph" w:customStyle="1" w:styleId="D9E4545A27BF4B9997FD0A747C350D6A11">
    <w:name w:val="D9E4545A27BF4B9997FD0A747C350D6A11"/>
    <w:rsid w:val="001E0891"/>
    <w:rPr>
      <w:rFonts w:ascii="Arial" w:eastAsiaTheme="minorHAnsi" w:hAnsi="Arial"/>
      <w:sz w:val="24"/>
      <w:lang w:eastAsia="en-US"/>
    </w:rPr>
  </w:style>
  <w:style w:type="paragraph" w:customStyle="1" w:styleId="F4DA1893E5704D3285E6ACC7FB682C8111">
    <w:name w:val="F4DA1893E5704D3285E6ACC7FB682C8111"/>
    <w:rsid w:val="001E0891"/>
    <w:rPr>
      <w:rFonts w:ascii="Arial" w:eastAsiaTheme="minorHAnsi" w:hAnsi="Arial"/>
      <w:sz w:val="24"/>
      <w:lang w:eastAsia="en-US"/>
    </w:rPr>
  </w:style>
  <w:style w:type="paragraph" w:customStyle="1" w:styleId="9B200F4E44774F2FBC68C76F2CAF476911">
    <w:name w:val="9B200F4E44774F2FBC68C76F2CAF476911"/>
    <w:rsid w:val="001E0891"/>
    <w:rPr>
      <w:rFonts w:ascii="Arial" w:eastAsiaTheme="minorHAnsi" w:hAnsi="Arial"/>
      <w:sz w:val="24"/>
      <w:lang w:eastAsia="en-US"/>
    </w:rPr>
  </w:style>
  <w:style w:type="paragraph" w:customStyle="1" w:styleId="1FF65E2BF2CE46D0AD253E7E416EFDE711">
    <w:name w:val="1FF65E2BF2CE46D0AD253E7E416EFDE711"/>
    <w:rsid w:val="001E0891"/>
    <w:rPr>
      <w:rFonts w:ascii="Arial" w:eastAsiaTheme="minorHAnsi" w:hAnsi="Arial"/>
      <w:sz w:val="24"/>
      <w:lang w:eastAsia="en-US"/>
    </w:rPr>
  </w:style>
  <w:style w:type="paragraph" w:customStyle="1" w:styleId="9CC0EA190DFE43C89BC747BE7BB49A6211">
    <w:name w:val="9CC0EA190DFE43C89BC747BE7BB49A6211"/>
    <w:rsid w:val="001E0891"/>
    <w:rPr>
      <w:rFonts w:ascii="Arial" w:eastAsiaTheme="minorHAnsi" w:hAnsi="Arial"/>
      <w:sz w:val="24"/>
      <w:lang w:eastAsia="en-US"/>
    </w:rPr>
  </w:style>
  <w:style w:type="paragraph" w:customStyle="1" w:styleId="A598746A05BA40BC9049C80E78F5D9C011">
    <w:name w:val="A598746A05BA40BC9049C80E78F5D9C011"/>
    <w:rsid w:val="001E0891"/>
    <w:rPr>
      <w:rFonts w:ascii="Arial" w:eastAsiaTheme="minorHAnsi" w:hAnsi="Arial"/>
      <w:sz w:val="24"/>
      <w:lang w:eastAsia="en-US"/>
    </w:rPr>
  </w:style>
  <w:style w:type="paragraph" w:customStyle="1" w:styleId="531CBCA6141E4C309DDA53BB7792DB2511">
    <w:name w:val="531CBCA6141E4C309DDA53BB7792DB2511"/>
    <w:rsid w:val="001E0891"/>
    <w:rPr>
      <w:rFonts w:ascii="Arial" w:eastAsiaTheme="minorHAnsi" w:hAnsi="Arial"/>
      <w:sz w:val="24"/>
      <w:lang w:eastAsia="en-US"/>
    </w:rPr>
  </w:style>
  <w:style w:type="paragraph" w:customStyle="1" w:styleId="C7A428092E64425D9E1E25ACA54279EE11">
    <w:name w:val="C7A428092E64425D9E1E25ACA54279EE11"/>
    <w:rsid w:val="001E0891"/>
    <w:rPr>
      <w:rFonts w:ascii="Arial" w:eastAsiaTheme="minorHAnsi" w:hAnsi="Arial"/>
      <w:sz w:val="24"/>
      <w:lang w:eastAsia="en-US"/>
    </w:rPr>
  </w:style>
  <w:style w:type="paragraph" w:customStyle="1" w:styleId="130953120544485C8D9B920F998B4D7E11">
    <w:name w:val="130953120544485C8D9B920F998B4D7E11"/>
    <w:rsid w:val="001E0891"/>
    <w:rPr>
      <w:rFonts w:ascii="Arial" w:eastAsiaTheme="minorHAnsi" w:hAnsi="Arial"/>
      <w:sz w:val="24"/>
      <w:lang w:eastAsia="en-US"/>
    </w:rPr>
  </w:style>
  <w:style w:type="paragraph" w:customStyle="1" w:styleId="0A2B5D60567342029C65DD3FF6A31C5311">
    <w:name w:val="0A2B5D60567342029C65DD3FF6A31C5311"/>
    <w:rsid w:val="001E0891"/>
    <w:rPr>
      <w:rFonts w:ascii="Arial" w:eastAsiaTheme="minorHAnsi" w:hAnsi="Arial"/>
      <w:sz w:val="24"/>
      <w:lang w:eastAsia="en-US"/>
    </w:rPr>
  </w:style>
  <w:style w:type="paragraph" w:customStyle="1" w:styleId="C4631880F0CE4531994D76E3BEE26BDD11">
    <w:name w:val="C4631880F0CE4531994D76E3BEE26BDD11"/>
    <w:rsid w:val="001E0891"/>
    <w:rPr>
      <w:rFonts w:ascii="Arial" w:eastAsiaTheme="minorHAnsi" w:hAnsi="Arial"/>
      <w:sz w:val="24"/>
      <w:lang w:eastAsia="en-US"/>
    </w:rPr>
  </w:style>
  <w:style w:type="paragraph" w:customStyle="1" w:styleId="FF0C09B9E24A4ED484FAB61D54BD297B11">
    <w:name w:val="FF0C09B9E24A4ED484FAB61D54BD297B11"/>
    <w:rsid w:val="001E0891"/>
    <w:rPr>
      <w:rFonts w:ascii="Arial" w:eastAsiaTheme="minorHAnsi" w:hAnsi="Arial"/>
      <w:sz w:val="24"/>
      <w:lang w:eastAsia="en-US"/>
    </w:rPr>
  </w:style>
  <w:style w:type="paragraph" w:customStyle="1" w:styleId="D29349CAB8564B8C9A7E29744D8D557611">
    <w:name w:val="D29349CAB8564B8C9A7E29744D8D557611"/>
    <w:rsid w:val="001E0891"/>
    <w:rPr>
      <w:rFonts w:ascii="Arial" w:eastAsiaTheme="minorHAnsi" w:hAnsi="Arial"/>
      <w:sz w:val="24"/>
      <w:lang w:eastAsia="en-US"/>
    </w:rPr>
  </w:style>
  <w:style w:type="paragraph" w:customStyle="1" w:styleId="EDA5D2FA292842FAA42584007E95833B10">
    <w:name w:val="EDA5D2FA292842FAA42584007E95833B10"/>
    <w:rsid w:val="001E0891"/>
    <w:rPr>
      <w:rFonts w:ascii="Arial" w:eastAsiaTheme="minorHAnsi" w:hAnsi="Arial"/>
      <w:sz w:val="24"/>
      <w:lang w:eastAsia="en-US"/>
    </w:rPr>
  </w:style>
  <w:style w:type="paragraph" w:customStyle="1" w:styleId="93357CB956534A93AE86B9BFE1DFA1C010">
    <w:name w:val="93357CB956534A93AE86B9BFE1DFA1C010"/>
    <w:rsid w:val="001E0891"/>
    <w:rPr>
      <w:rFonts w:ascii="Arial" w:eastAsiaTheme="minorHAnsi" w:hAnsi="Arial"/>
      <w:sz w:val="24"/>
      <w:lang w:eastAsia="en-US"/>
    </w:rPr>
  </w:style>
  <w:style w:type="paragraph" w:customStyle="1" w:styleId="A9854AD2907F4FDC9FD469698E215E17">
    <w:name w:val="A9854AD2907F4FDC9FD469698E215E17"/>
    <w:rsid w:val="001E0891"/>
    <w:rPr>
      <w:rFonts w:ascii="Arial" w:eastAsiaTheme="minorHAnsi" w:hAnsi="Arial"/>
      <w:sz w:val="24"/>
      <w:lang w:eastAsia="en-US"/>
    </w:rPr>
  </w:style>
  <w:style w:type="paragraph" w:customStyle="1" w:styleId="3E7CCD5ED75B4A39BF6A5C47B1B150C6">
    <w:name w:val="3E7CCD5ED75B4A39BF6A5C47B1B150C6"/>
    <w:rsid w:val="001E0891"/>
    <w:pPr>
      <w:spacing w:after="0"/>
    </w:pPr>
    <w:rPr>
      <w:rFonts w:ascii="Arial" w:eastAsiaTheme="minorHAnsi" w:hAnsi="Arial"/>
      <w:b/>
      <w:color w:val="000000" w:themeColor="text1"/>
      <w:sz w:val="24"/>
      <w:lang w:eastAsia="en-US"/>
    </w:rPr>
  </w:style>
  <w:style w:type="paragraph" w:customStyle="1" w:styleId="684D59258AFF4DA094441DF1DD41FB78">
    <w:name w:val="684D59258AFF4DA094441DF1DD41FB78"/>
    <w:rsid w:val="001E0891"/>
    <w:rPr>
      <w:rFonts w:ascii="Arial" w:eastAsiaTheme="minorHAnsi" w:hAnsi="Arial"/>
      <w:sz w:val="24"/>
      <w:lang w:eastAsia="en-US"/>
    </w:rPr>
  </w:style>
  <w:style w:type="paragraph" w:customStyle="1" w:styleId="2F73CF0AC6214681B2AFEFBF5A15F599">
    <w:name w:val="2F73CF0AC6214681B2AFEFBF5A15F599"/>
    <w:rsid w:val="001E0891"/>
    <w:pPr>
      <w:spacing w:after="0"/>
    </w:pPr>
    <w:rPr>
      <w:rFonts w:ascii="Arial" w:eastAsiaTheme="minorHAnsi" w:hAnsi="Arial"/>
      <w:b/>
      <w:color w:val="000000" w:themeColor="text1"/>
      <w:sz w:val="24"/>
      <w:lang w:eastAsia="en-US"/>
    </w:rPr>
  </w:style>
  <w:style w:type="paragraph" w:customStyle="1" w:styleId="E051191EF1CA4822A29E9840F3E14F47">
    <w:name w:val="E051191EF1CA4822A29E9840F3E14F47"/>
    <w:rsid w:val="001E0891"/>
    <w:rPr>
      <w:rFonts w:ascii="Arial" w:eastAsiaTheme="minorHAnsi" w:hAnsi="Arial"/>
      <w:sz w:val="24"/>
      <w:lang w:eastAsia="en-US"/>
    </w:rPr>
  </w:style>
  <w:style w:type="paragraph" w:customStyle="1" w:styleId="91A2541A8D1148D79D9FCA67EFF334FE">
    <w:name w:val="91A2541A8D1148D79D9FCA67EFF334FE"/>
    <w:rsid w:val="001E0891"/>
    <w:pPr>
      <w:spacing w:after="0"/>
    </w:pPr>
    <w:rPr>
      <w:rFonts w:ascii="Arial" w:eastAsiaTheme="minorHAnsi" w:hAnsi="Arial"/>
      <w:b/>
      <w:color w:val="000000" w:themeColor="text1"/>
      <w:sz w:val="24"/>
      <w:lang w:eastAsia="en-US"/>
    </w:rPr>
  </w:style>
  <w:style w:type="paragraph" w:customStyle="1" w:styleId="BF6FCFDE77F34DBEAFD6A639332BB11C">
    <w:name w:val="BF6FCFDE77F34DBEAFD6A639332BB11C"/>
    <w:rsid w:val="001E0891"/>
    <w:rPr>
      <w:rFonts w:ascii="Arial" w:eastAsiaTheme="minorHAnsi" w:hAnsi="Arial"/>
      <w:sz w:val="24"/>
      <w:lang w:eastAsia="en-US"/>
    </w:rPr>
  </w:style>
  <w:style w:type="paragraph" w:customStyle="1" w:styleId="93BADA66272F44FD8887A32A4BE11A41">
    <w:name w:val="93BADA66272F44FD8887A32A4BE11A41"/>
    <w:rsid w:val="001E0891"/>
    <w:pPr>
      <w:spacing w:after="0"/>
    </w:pPr>
    <w:rPr>
      <w:rFonts w:ascii="Arial" w:eastAsiaTheme="minorHAnsi" w:hAnsi="Arial"/>
      <w:b/>
      <w:color w:val="000000" w:themeColor="text1"/>
      <w:sz w:val="24"/>
      <w:lang w:eastAsia="en-US"/>
    </w:rPr>
  </w:style>
  <w:style w:type="paragraph" w:customStyle="1" w:styleId="034F912F37C6434DBDB8065BB42D5608">
    <w:name w:val="034F912F37C6434DBDB8065BB42D5608"/>
    <w:rsid w:val="001E0891"/>
    <w:rPr>
      <w:rFonts w:ascii="Arial" w:eastAsiaTheme="minorHAnsi" w:hAnsi="Arial"/>
      <w:sz w:val="24"/>
      <w:lang w:eastAsia="en-US"/>
    </w:rPr>
  </w:style>
  <w:style w:type="paragraph" w:customStyle="1" w:styleId="3ECB17ADDF0C4EC18F8520D4FDDBB418">
    <w:name w:val="3ECB17ADDF0C4EC18F8520D4FDDBB418"/>
    <w:rsid w:val="001E0891"/>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7">
    <w:name w:val="74AD6E3792E14D688C92BDA716D91B8237"/>
    <w:rsid w:val="001E0891"/>
    <w:pPr>
      <w:spacing w:after="0"/>
    </w:pPr>
    <w:rPr>
      <w:rFonts w:ascii="Arial" w:eastAsiaTheme="minorHAnsi" w:hAnsi="Arial"/>
      <w:b/>
      <w:color w:val="000000" w:themeColor="text1"/>
      <w:sz w:val="24"/>
      <w:lang w:eastAsia="en-US"/>
    </w:rPr>
  </w:style>
  <w:style w:type="paragraph" w:customStyle="1" w:styleId="43564265EA3C4164A9C09243F9E4352E37">
    <w:name w:val="43564265EA3C4164A9C09243F9E4352E37"/>
    <w:rsid w:val="001E0891"/>
    <w:rPr>
      <w:rFonts w:ascii="Arial" w:eastAsiaTheme="minorHAnsi" w:hAnsi="Arial"/>
      <w:sz w:val="24"/>
      <w:lang w:eastAsia="en-US"/>
    </w:rPr>
  </w:style>
  <w:style w:type="paragraph" w:customStyle="1" w:styleId="81B2AAD4A00C48A382D5DB0F393CB9B511">
    <w:name w:val="81B2AAD4A00C48A382D5DB0F393CB9B511"/>
    <w:rsid w:val="001E0891"/>
    <w:pPr>
      <w:spacing w:after="0"/>
    </w:pPr>
    <w:rPr>
      <w:rFonts w:ascii="Arial" w:eastAsiaTheme="minorHAnsi" w:hAnsi="Arial"/>
      <w:b/>
      <w:color w:val="000000" w:themeColor="text1"/>
      <w:sz w:val="24"/>
      <w:lang w:eastAsia="en-US"/>
    </w:rPr>
  </w:style>
  <w:style w:type="paragraph" w:customStyle="1" w:styleId="31B458956ED34D08AE8B5C55A00FCF0411">
    <w:name w:val="31B458956ED34D08AE8B5C55A00FCF0411"/>
    <w:rsid w:val="001E0891"/>
    <w:pPr>
      <w:spacing w:after="0"/>
    </w:pPr>
    <w:rPr>
      <w:rFonts w:ascii="Arial" w:eastAsiaTheme="minorHAnsi" w:hAnsi="Arial"/>
      <w:b/>
      <w:color w:val="000000" w:themeColor="text1"/>
      <w:sz w:val="24"/>
      <w:lang w:eastAsia="en-US"/>
    </w:rPr>
  </w:style>
  <w:style w:type="paragraph" w:customStyle="1" w:styleId="E0858FBC32DA42E9B316D34171F2B2B511">
    <w:name w:val="E0858FBC32DA42E9B316D34171F2B2B511"/>
    <w:rsid w:val="001E0891"/>
    <w:pPr>
      <w:spacing w:after="0"/>
    </w:pPr>
    <w:rPr>
      <w:rFonts w:ascii="Arial" w:eastAsiaTheme="minorHAnsi" w:hAnsi="Arial"/>
      <w:b/>
      <w:color w:val="000000" w:themeColor="text1"/>
      <w:sz w:val="24"/>
      <w:lang w:eastAsia="en-US"/>
    </w:rPr>
  </w:style>
  <w:style w:type="paragraph" w:customStyle="1" w:styleId="ED03C6226E07412FBCD743DD158F3D702">
    <w:name w:val="ED03C6226E07412FBCD743DD158F3D702"/>
    <w:rsid w:val="001E0891"/>
    <w:pPr>
      <w:spacing w:after="0"/>
    </w:pPr>
    <w:rPr>
      <w:rFonts w:ascii="Arial" w:eastAsiaTheme="minorHAnsi" w:hAnsi="Arial"/>
      <w:b/>
      <w:color w:val="000000" w:themeColor="text1"/>
      <w:sz w:val="24"/>
      <w:lang w:eastAsia="en-US"/>
    </w:rPr>
  </w:style>
  <w:style w:type="paragraph" w:customStyle="1" w:styleId="A150F4B797D347C08E6ABC3A796BBC082">
    <w:name w:val="A150F4B797D347C08E6ABC3A796BBC082"/>
    <w:rsid w:val="001E0891"/>
    <w:pPr>
      <w:spacing w:after="0"/>
    </w:pPr>
    <w:rPr>
      <w:rFonts w:ascii="Arial" w:eastAsiaTheme="minorHAnsi" w:hAnsi="Arial"/>
      <w:b/>
      <w:color w:val="000000" w:themeColor="text1"/>
      <w:sz w:val="24"/>
      <w:lang w:eastAsia="en-US"/>
    </w:rPr>
  </w:style>
  <w:style w:type="paragraph" w:customStyle="1" w:styleId="2B565187B9294267944FCD3A6690EE058">
    <w:name w:val="2B565187B9294267944FCD3A6690EE058"/>
    <w:rsid w:val="001E0891"/>
    <w:pPr>
      <w:spacing w:after="0"/>
    </w:pPr>
    <w:rPr>
      <w:rFonts w:ascii="Arial" w:eastAsiaTheme="minorHAnsi" w:hAnsi="Arial"/>
      <w:b/>
      <w:color w:val="000000" w:themeColor="text1"/>
      <w:sz w:val="24"/>
      <w:lang w:eastAsia="en-US"/>
    </w:rPr>
  </w:style>
  <w:style w:type="paragraph" w:customStyle="1" w:styleId="B7B6A9DA9E1647C1A6950FE791563ABE11">
    <w:name w:val="B7B6A9DA9E1647C1A6950FE791563ABE11"/>
    <w:rsid w:val="001E0891"/>
    <w:rPr>
      <w:rFonts w:ascii="Arial" w:eastAsiaTheme="minorHAnsi" w:hAnsi="Arial"/>
      <w:sz w:val="24"/>
      <w:lang w:eastAsia="en-US"/>
    </w:rPr>
  </w:style>
  <w:style w:type="paragraph" w:customStyle="1" w:styleId="C6A0B4A8DD6F4A5A90006B02DCDB8C5571">
    <w:name w:val="C6A0B4A8DD6F4A5A90006B02DCDB8C5571"/>
    <w:rsid w:val="001E0891"/>
    <w:rPr>
      <w:rFonts w:ascii="Arial" w:eastAsiaTheme="minorHAnsi" w:hAnsi="Arial"/>
      <w:sz w:val="24"/>
      <w:lang w:eastAsia="en-US"/>
    </w:rPr>
  </w:style>
  <w:style w:type="paragraph" w:customStyle="1" w:styleId="628D1D54DE1A4872AC660A4B53515A0271">
    <w:name w:val="628D1D54DE1A4872AC660A4B53515A0271"/>
    <w:rsid w:val="001E0891"/>
    <w:rPr>
      <w:rFonts w:ascii="Arial" w:eastAsiaTheme="minorHAnsi" w:hAnsi="Arial"/>
      <w:sz w:val="24"/>
      <w:lang w:eastAsia="en-US"/>
    </w:rPr>
  </w:style>
  <w:style w:type="paragraph" w:customStyle="1" w:styleId="32ED938C7EB24CDCBF6836BD375621FC71">
    <w:name w:val="32ED938C7EB24CDCBF6836BD375621FC71"/>
    <w:rsid w:val="001E0891"/>
    <w:rPr>
      <w:rFonts w:ascii="Arial" w:eastAsiaTheme="minorHAnsi" w:hAnsi="Arial"/>
      <w:sz w:val="24"/>
      <w:lang w:eastAsia="en-US"/>
    </w:rPr>
  </w:style>
  <w:style w:type="paragraph" w:customStyle="1" w:styleId="7FDE970EA94A437180C1BFC76C7FA78071">
    <w:name w:val="7FDE970EA94A437180C1BFC76C7FA78071"/>
    <w:rsid w:val="001E0891"/>
    <w:rPr>
      <w:rFonts w:ascii="Arial" w:eastAsiaTheme="minorHAnsi" w:hAnsi="Arial"/>
      <w:sz w:val="24"/>
      <w:lang w:eastAsia="en-US"/>
    </w:rPr>
  </w:style>
  <w:style w:type="paragraph" w:customStyle="1" w:styleId="D17BB891454A402DA4863A2CA3E472E571">
    <w:name w:val="D17BB891454A402DA4863A2CA3E472E571"/>
    <w:rsid w:val="001E0891"/>
    <w:rPr>
      <w:rFonts w:ascii="Arial" w:eastAsiaTheme="minorHAnsi" w:hAnsi="Arial"/>
      <w:sz w:val="24"/>
      <w:lang w:eastAsia="en-US"/>
    </w:rPr>
  </w:style>
  <w:style w:type="paragraph" w:customStyle="1" w:styleId="1A292920EFE14BEA825F9CC7FCEA0DD711">
    <w:name w:val="1A292920EFE14BEA825F9CC7FCEA0DD711"/>
    <w:rsid w:val="001E0891"/>
    <w:pPr>
      <w:spacing w:after="0"/>
    </w:pPr>
    <w:rPr>
      <w:rFonts w:ascii="Arial" w:eastAsiaTheme="minorHAnsi" w:hAnsi="Arial"/>
      <w:b/>
      <w:color w:val="000000" w:themeColor="text1"/>
      <w:sz w:val="24"/>
      <w:lang w:eastAsia="en-US"/>
    </w:rPr>
  </w:style>
  <w:style w:type="paragraph" w:customStyle="1" w:styleId="057D023C4E3C465F89B1EBF1A18709B111">
    <w:name w:val="057D023C4E3C465F89B1EBF1A18709B111"/>
    <w:rsid w:val="001E0891"/>
    <w:pPr>
      <w:spacing w:after="0"/>
    </w:pPr>
    <w:rPr>
      <w:rFonts w:ascii="Arial" w:eastAsiaTheme="minorHAnsi" w:hAnsi="Arial"/>
      <w:b/>
      <w:color w:val="000000" w:themeColor="text1"/>
      <w:sz w:val="24"/>
      <w:lang w:eastAsia="en-US"/>
    </w:rPr>
  </w:style>
  <w:style w:type="paragraph" w:customStyle="1" w:styleId="65B901B55617414B868A832C324928D911">
    <w:name w:val="65B901B55617414B868A832C324928D911"/>
    <w:rsid w:val="001E0891"/>
    <w:pPr>
      <w:spacing w:after="0"/>
    </w:pPr>
    <w:rPr>
      <w:rFonts w:ascii="Arial" w:eastAsiaTheme="minorHAnsi" w:hAnsi="Arial"/>
      <w:b/>
      <w:color w:val="000000" w:themeColor="text1"/>
      <w:sz w:val="24"/>
      <w:lang w:eastAsia="en-US"/>
    </w:rPr>
  </w:style>
  <w:style w:type="paragraph" w:customStyle="1" w:styleId="AA3C5942F6B64E52AA89A73522FAEF5711">
    <w:name w:val="AA3C5942F6B64E52AA89A73522FAEF5711"/>
    <w:rsid w:val="001E0891"/>
    <w:pPr>
      <w:spacing w:after="0"/>
    </w:pPr>
    <w:rPr>
      <w:rFonts w:ascii="Arial" w:eastAsiaTheme="minorHAnsi" w:hAnsi="Arial"/>
      <w:b/>
      <w:color w:val="000000" w:themeColor="text1"/>
      <w:sz w:val="24"/>
      <w:lang w:eastAsia="en-US"/>
    </w:rPr>
  </w:style>
  <w:style w:type="paragraph" w:customStyle="1" w:styleId="40961627E2274C90A8DBF0352AF304FA11">
    <w:name w:val="40961627E2274C90A8DBF0352AF304FA11"/>
    <w:rsid w:val="001E0891"/>
    <w:pPr>
      <w:spacing w:after="0"/>
    </w:pPr>
    <w:rPr>
      <w:rFonts w:ascii="Arial" w:eastAsiaTheme="minorHAnsi" w:hAnsi="Arial"/>
      <w:b/>
      <w:color w:val="000000" w:themeColor="text1"/>
      <w:sz w:val="24"/>
      <w:lang w:eastAsia="en-US"/>
    </w:rPr>
  </w:style>
  <w:style w:type="paragraph" w:customStyle="1" w:styleId="2E10DBAEE53747B49C6492F9E78441A411">
    <w:name w:val="2E10DBAEE53747B49C6492F9E78441A411"/>
    <w:rsid w:val="001E0891"/>
    <w:pPr>
      <w:spacing w:after="0"/>
    </w:pPr>
    <w:rPr>
      <w:rFonts w:ascii="Arial" w:eastAsiaTheme="minorHAnsi" w:hAnsi="Arial"/>
      <w:b/>
      <w:color w:val="000000" w:themeColor="text1"/>
      <w:sz w:val="24"/>
      <w:lang w:eastAsia="en-US"/>
    </w:rPr>
  </w:style>
  <w:style w:type="paragraph" w:customStyle="1" w:styleId="4305F4DD513946CF8F8D4FF5DFCF956A11">
    <w:name w:val="4305F4DD513946CF8F8D4FF5DFCF956A11"/>
    <w:rsid w:val="001E0891"/>
    <w:pPr>
      <w:spacing w:after="0"/>
    </w:pPr>
    <w:rPr>
      <w:rFonts w:ascii="Arial" w:eastAsiaTheme="minorHAnsi" w:hAnsi="Arial"/>
      <w:b/>
      <w:color w:val="000000" w:themeColor="text1"/>
      <w:sz w:val="24"/>
      <w:lang w:eastAsia="en-US"/>
    </w:rPr>
  </w:style>
  <w:style w:type="paragraph" w:customStyle="1" w:styleId="C00CD879ED20455FA3AE581A66D2CEEC11">
    <w:name w:val="C00CD879ED20455FA3AE581A66D2CEEC11"/>
    <w:rsid w:val="001E0891"/>
    <w:pPr>
      <w:spacing w:after="0"/>
    </w:pPr>
    <w:rPr>
      <w:rFonts w:ascii="Arial" w:eastAsiaTheme="minorHAnsi" w:hAnsi="Arial"/>
      <w:b/>
      <w:color w:val="000000" w:themeColor="text1"/>
      <w:sz w:val="24"/>
      <w:lang w:eastAsia="en-US"/>
    </w:rPr>
  </w:style>
  <w:style w:type="paragraph" w:customStyle="1" w:styleId="BC06F1BDCF72481B9C221EDFA605144311">
    <w:name w:val="BC06F1BDCF72481B9C221EDFA605144311"/>
    <w:rsid w:val="001E0891"/>
    <w:pPr>
      <w:spacing w:after="0"/>
    </w:pPr>
    <w:rPr>
      <w:rFonts w:ascii="Arial" w:eastAsiaTheme="minorHAnsi" w:hAnsi="Arial"/>
      <w:b/>
      <w:color w:val="000000" w:themeColor="text1"/>
      <w:sz w:val="24"/>
      <w:lang w:eastAsia="en-US"/>
    </w:rPr>
  </w:style>
  <w:style w:type="paragraph" w:customStyle="1" w:styleId="8217B45338D84F4A8D14BCBC999FC2F4">
    <w:name w:val="8217B45338D84F4A8D14BCBC999FC2F4"/>
    <w:rsid w:val="001E0891"/>
    <w:rPr>
      <w:rFonts w:ascii="Arial" w:eastAsiaTheme="minorHAnsi" w:hAnsi="Arial"/>
      <w:sz w:val="24"/>
      <w:lang w:eastAsia="en-US"/>
    </w:rPr>
  </w:style>
  <w:style w:type="paragraph" w:customStyle="1" w:styleId="E97E1DE8A13349F992F4DCA643A361942">
    <w:name w:val="E97E1DE8A13349F992F4DCA643A361942"/>
    <w:rsid w:val="001E0891"/>
    <w:rPr>
      <w:rFonts w:ascii="Arial" w:eastAsiaTheme="minorHAnsi" w:hAnsi="Arial"/>
      <w:sz w:val="24"/>
      <w:lang w:eastAsia="en-US"/>
    </w:rPr>
  </w:style>
  <w:style w:type="paragraph" w:customStyle="1" w:styleId="2379037087AF43F99A0230186E3AD96B8">
    <w:name w:val="2379037087AF43F99A0230186E3AD96B8"/>
    <w:rsid w:val="001E0891"/>
    <w:rPr>
      <w:rFonts w:ascii="Arial" w:eastAsiaTheme="minorHAnsi" w:hAnsi="Arial"/>
      <w:sz w:val="24"/>
      <w:lang w:eastAsia="en-US"/>
    </w:rPr>
  </w:style>
  <w:style w:type="paragraph" w:customStyle="1" w:styleId="D08BC0E69D1E456194574D550C915FB28">
    <w:name w:val="D08BC0E69D1E456194574D550C915FB28"/>
    <w:rsid w:val="001E0891"/>
    <w:rPr>
      <w:rFonts w:ascii="Arial" w:eastAsiaTheme="minorHAnsi" w:hAnsi="Arial"/>
      <w:sz w:val="24"/>
      <w:lang w:eastAsia="en-US"/>
    </w:rPr>
  </w:style>
  <w:style w:type="paragraph" w:customStyle="1" w:styleId="7374601E7BE2427DAF7C5E68BD5B75BB5">
    <w:name w:val="7374601E7BE2427DAF7C5E68BD5B75BB5"/>
    <w:rsid w:val="001E0891"/>
    <w:rPr>
      <w:rFonts w:ascii="Arial" w:eastAsiaTheme="minorHAnsi" w:hAnsi="Arial"/>
      <w:sz w:val="24"/>
      <w:lang w:eastAsia="en-US"/>
    </w:rPr>
  </w:style>
  <w:style w:type="paragraph" w:customStyle="1" w:styleId="1A347FD7DA55464E812A9651698F63318">
    <w:name w:val="1A347FD7DA55464E812A9651698F63318"/>
    <w:rsid w:val="001E0891"/>
    <w:rPr>
      <w:rFonts w:ascii="Arial" w:eastAsiaTheme="minorHAnsi" w:hAnsi="Arial"/>
      <w:sz w:val="24"/>
      <w:lang w:eastAsia="en-US"/>
    </w:rPr>
  </w:style>
  <w:style w:type="paragraph" w:customStyle="1" w:styleId="9925C5A988F744F2872E4E9BD2C842852">
    <w:name w:val="9925C5A988F744F2872E4E9BD2C842852"/>
    <w:rsid w:val="001E0891"/>
    <w:rPr>
      <w:rFonts w:ascii="Arial" w:eastAsiaTheme="minorHAnsi" w:hAnsi="Arial"/>
      <w:sz w:val="24"/>
      <w:lang w:eastAsia="en-US"/>
    </w:rPr>
  </w:style>
  <w:style w:type="paragraph" w:customStyle="1" w:styleId="71A3A62A44254671B6FB4F8CAD716E302">
    <w:name w:val="71A3A62A44254671B6FB4F8CAD716E302"/>
    <w:rsid w:val="001E0891"/>
    <w:rPr>
      <w:rFonts w:ascii="Arial" w:eastAsiaTheme="minorHAnsi" w:hAnsi="Arial"/>
      <w:sz w:val="24"/>
      <w:lang w:eastAsia="en-US"/>
    </w:rPr>
  </w:style>
  <w:style w:type="paragraph" w:customStyle="1" w:styleId="327EEFB5DAEE4FF68891F3444AD6CE072">
    <w:name w:val="327EEFB5DAEE4FF68891F3444AD6CE072"/>
    <w:rsid w:val="001E0891"/>
    <w:rPr>
      <w:rFonts w:ascii="Arial" w:eastAsiaTheme="minorHAnsi" w:hAnsi="Arial"/>
      <w:sz w:val="24"/>
      <w:lang w:eastAsia="en-US"/>
    </w:rPr>
  </w:style>
  <w:style w:type="paragraph" w:customStyle="1" w:styleId="F75AC754C28048EBA1399006A123B2052">
    <w:name w:val="F75AC754C28048EBA1399006A123B2052"/>
    <w:rsid w:val="001E0891"/>
    <w:rPr>
      <w:rFonts w:ascii="Arial" w:eastAsiaTheme="minorHAnsi" w:hAnsi="Arial"/>
      <w:sz w:val="24"/>
      <w:lang w:eastAsia="en-US"/>
    </w:rPr>
  </w:style>
  <w:style w:type="paragraph" w:customStyle="1" w:styleId="6AED71E39B42458FB2B2810A672AAF1A12">
    <w:name w:val="6AED71E39B42458FB2B2810A672AAF1A12"/>
    <w:rsid w:val="001E0891"/>
    <w:pPr>
      <w:spacing w:after="0"/>
    </w:pPr>
    <w:rPr>
      <w:rFonts w:ascii="Arial" w:eastAsiaTheme="minorHAnsi" w:hAnsi="Arial"/>
      <w:b/>
      <w:color w:val="000000" w:themeColor="text1"/>
      <w:sz w:val="24"/>
      <w:lang w:eastAsia="en-US"/>
    </w:rPr>
  </w:style>
  <w:style w:type="paragraph" w:customStyle="1" w:styleId="C91C9592CDF34F7BB9AD1B00DF00648112">
    <w:name w:val="C91C9592CDF34F7BB9AD1B00DF00648112"/>
    <w:rsid w:val="001E0891"/>
    <w:rPr>
      <w:rFonts w:ascii="Arial" w:eastAsiaTheme="minorHAnsi" w:hAnsi="Arial"/>
      <w:sz w:val="24"/>
      <w:lang w:eastAsia="en-US"/>
    </w:rPr>
  </w:style>
  <w:style w:type="paragraph" w:customStyle="1" w:styleId="C6A2318F55034A44AACC6916BD7B667812">
    <w:name w:val="C6A2318F55034A44AACC6916BD7B667812"/>
    <w:rsid w:val="001E0891"/>
    <w:pPr>
      <w:spacing w:after="0"/>
    </w:pPr>
    <w:rPr>
      <w:rFonts w:ascii="Arial" w:eastAsiaTheme="minorHAnsi" w:hAnsi="Arial"/>
      <w:b/>
      <w:color w:val="000000" w:themeColor="text1"/>
      <w:sz w:val="24"/>
      <w:lang w:eastAsia="en-US"/>
    </w:rPr>
  </w:style>
  <w:style w:type="paragraph" w:customStyle="1" w:styleId="F6E8B8CCC5B64C0AA1AD1C2F67A4D54F12">
    <w:name w:val="F6E8B8CCC5B64C0AA1AD1C2F67A4D54F12"/>
    <w:rsid w:val="001E0891"/>
    <w:rPr>
      <w:rFonts w:ascii="Arial" w:eastAsiaTheme="minorHAnsi" w:hAnsi="Arial"/>
      <w:sz w:val="24"/>
      <w:lang w:eastAsia="en-US"/>
    </w:rPr>
  </w:style>
  <w:style w:type="paragraph" w:customStyle="1" w:styleId="C20BF2FF2B6C47AE923A53DCCDAE01B412">
    <w:name w:val="C20BF2FF2B6C47AE923A53DCCDAE01B412"/>
    <w:rsid w:val="001E0891"/>
    <w:rPr>
      <w:rFonts w:ascii="Arial" w:eastAsiaTheme="minorHAnsi" w:hAnsi="Arial"/>
      <w:sz w:val="24"/>
      <w:lang w:eastAsia="en-US"/>
    </w:rPr>
  </w:style>
  <w:style w:type="paragraph" w:customStyle="1" w:styleId="E3A7D4662EE049B4AAFF1A553B09F02612">
    <w:name w:val="E3A7D4662EE049B4AAFF1A553B09F02612"/>
    <w:rsid w:val="001E0891"/>
    <w:rPr>
      <w:rFonts w:ascii="Arial" w:eastAsiaTheme="minorHAnsi" w:hAnsi="Arial"/>
      <w:sz w:val="24"/>
      <w:lang w:eastAsia="en-US"/>
    </w:rPr>
  </w:style>
  <w:style w:type="paragraph" w:customStyle="1" w:styleId="39F11AB764884030B1F064A88E186E9E12">
    <w:name w:val="39F11AB764884030B1F064A88E186E9E12"/>
    <w:rsid w:val="001E0891"/>
    <w:rPr>
      <w:rFonts w:ascii="Arial" w:eastAsiaTheme="minorHAnsi" w:hAnsi="Arial"/>
      <w:sz w:val="24"/>
      <w:lang w:eastAsia="en-US"/>
    </w:rPr>
  </w:style>
  <w:style w:type="paragraph" w:customStyle="1" w:styleId="1A999F21B376490AB8D575907CE59E7B12">
    <w:name w:val="1A999F21B376490AB8D575907CE59E7B12"/>
    <w:rsid w:val="001E0891"/>
    <w:rPr>
      <w:rFonts w:ascii="Arial" w:eastAsiaTheme="minorHAnsi" w:hAnsi="Arial"/>
      <w:sz w:val="24"/>
      <w:lang w:eastAsia="en-US"/>
    </w:rPr>
  </w:style>
  <w:style w:type="paragraph" w:customStyle="1" w:styleId="8EAEA33C31644D28A4306484094DAF2912">
    <w:name w:val="8EAEA33C31644D28A4306484094DAF2912"/>
    <w:rsid w:val="001E0891"/>
    <w:rPr>
      <w:rFonts w:ascii="Arial" w:eastAsiaTheme="minorHAnsi" w:hAnsi="Arial"/>
      <w:sz w:val="24"/>
      <w:lang w:eastAsia="en-US"/>
    </w:rPr>
  </w:style>
  <w:style w:type="paragraph" w:customStyle="1" w:styleId="7E8EC04E88984B5584976201F277992112">
    <w:name w:val="7E8EC04E88984B5584976201F277992112"/>
    <w:rsid w:val="001E0891"/>
    <w:rPr>
      <w:rFonts w:ascii="Arial" w:eastAsiaTheme="minorHAnsi" w:hAnsi="Arial"/>
      <w:sz w:val="24"/>
      <w:lang w:eastAsia="en-US"/>
    </w:rPr>
  </w:style>
  <w:style w:type="paragraph" w:customStyle="1" w:styleId="6020CC53C6D54DCC87E814609E1A1BF612">
    <w:name w:val="6020CC53C6D54DCC87E814609E1A1BF612"/>
    <w:rsid w:val="001E0891"/>
    <w:rPr>
      <w:rFonts w:ascii="Arial" w:eastAsiaTheme="minorHAnsi" w:hAnsi="Arial"/>
      <w:sz w:val="24"/>
      <w:lang w:eastAsia="en-US"/>
    </w:rPr>
  </w:style>
  <w:style w:type="paragraph" w:customStyle="1" w:styleId="3BF5ED9F310143A5A8A9BCE7EBC5ACCD12">
    <w:name w:val="3BF5ED9F310143A5A8A9BCE7EBC5ACCD12"/>
    <w:rsid w:val="001E0891"/>
    <w:rPr>
      <w:rFonts w:ascii="Arial" w:eastAsiaTheme="minorHAnsi" w:hAnsi="Arial"/>
      <w:sz w:val="24"/>
      <w:lang w:eastAsia="en-US"/>
    </w:rPr>
  </w:style>
  <w:style w:type="paragraph" w:customStyle="1" w:styleId="7C94BDCDB31448ED82EB637AE874BD6C12">
    <w:name w:val="7C94BDCDB31448ED82EB637AE874BD6C12"/>
    <w:rsid w:val="001E0891"/>
    <w:rPr>
      <w:rFonts w:ascii="Arial" w:eastAsiaTheme="minorHAnsi" w:hAnsi="Arial"/>
      <w:sz w:val="24"/>
      <w:lang w:eastAsia="en-US"/>
    </w:rPr>
  </w:style>
  <w:style w:type="paragraph" w:customStyle="1" w:styleId="55D43482999F4BFBB2CE7322DEAFF8A612">
    <w:name w:val="55D43482999F4BFBB2CE7322DEAFF8A612"/>
    <w:rsid w:val="001E0891"/>
    <w:rPr>
      <w:rFonts w:ascii="Arial" w:eastAsiaTheme="minorHAnsi" w:hAnsi="Arial"/>
      <w:sz w:val="24"/>
      <w:lang w:eastAsia="en-US"/>
    </w:rPr>
  </w:style>
  <w:style w:type="paragraph" w:customStyle="1" w:styleId="A7AFBE60B98C4BA3A821E8837C4D0A3B12">
    <w:name w:val="A7AFBE60B98C4BA3A821E8837C4D0A3B12"/>
    <w:rsid w:val="001E0891"/>
    <w:rPr>
      <w:rFonts w:ascii="Arial" w:eastAsiaTheme="minorHAnsi" w:hAnsi="Arial"/>
      <w:sz w:val="24"/>
      <w:lang w:eastAsia="en-US"/>
    </w:rPr>
  </w:style>
  <w:style w:type="paragraph" w:customStyle="1" w:styleId="9AFDD60054FF45EFB3E31A0922E81FCE12">
    <w:name w:val="9AFDD60054FF45EFB3E31A0922E81FCE12"/>
    <w:rsid w:val="001E0891"/>
    <w:rPr>
      <w:rFonts w:ascii="Arial" w:eastAsiaTheme="minorHAnsi" w:hAnsi="Arial"/>
      <w:sz w:val="24"/>
      <w:lang w:eastAsia="en-US"/>
    </w:rPr>
  </w:style>
  <w:style w:type="paragraph" w:customStyle="1" w:styleId="429C6AD6202545B98003FF9F0024D98812">
    <w:name w:val="429C6AD6202545B98003FF9F0024D98812"/>
    <w:rsid w:val="001E0891"/>
    <w:rPr>
      <w:rFonts w:ascii="Arial" w:eastAsiaTheme="minorHAnsi" w:hAnsi="Arial"/>
      <w:sz w:val="24"/>
      <w:lang w:eastAsia="en-US"/>
    </w:rPr>
  </w:style>
  <w:style w:type="paragraph" w:customStyle="1" w:styleId="ABC86FE9068E44C8AA271DBBBD1A8B3B12">
    <w:name w:val="ABC86FE9068E44C8AA271DBBBD1A8B3B12"/>
    <w:rsid w:val="001E0891"/>
    <w:rPr>
      <w:rFonts w:ascii="Arial" w:eastAsiaTheme="minorHAnsi" w:hAnsi="Arial"/>
      <w:sz w:val="24"/>
      <w:lang w:eastAsia="en-US"/>
    </w:rPr>
  </w:style>
  <w:style w:type="paragraph" w:customStyle="1" w:styleId="D9E4545A27BF4B9997FD0A747C350D6A12">
    <w:name w:val="D9E4545A27BF4B9997FD0A747C350D6A12"/>
    <w:rsid w:val="001E0891"/>
    <w:rPr>
      <w:rFonts w:ascii="Arial" w:eastAsiaTheme="minorHAnsi" w:hAnsi="Arial"/>
      <w:sz w:val="24"/>
      <w:lang w:eastAsia="en-US"/>
    </w:rPr>
  </w:style>
  <w:style w:type="paragraph" w:customStyle="1" w:styleId="F4DA1893E5704D3285E6ACC7FB682C8112">
    <w:name w:val="F4DA1893E5704D3285E6ACC7FB682C8112"/>
    <w:rsid w:val="001E0891"/>
    <w:rPr>
      <w:rFonts w:ascii="Arial" w:eastAsiaTheme="minorHAnsi" w:hAnsi="Arial"/>
      <w:sz w:val="24"/>
      <w:lang w:eastAsia="en-US"/>
    </w:rPr>
  </w:style>
  <w:style w:type="paragraph" w:customStyle="1" w:styleId="9B200F4E44774F2FBC68C76F2CAF476912">
    <w:name w:val="9B200F4E44774F2FBC68C76F2CAF476912"/>
    <w:rsid w:val="001E0891"/>
    <w:rPr>
      <w:rFonts w:ascii="Arial" w:eastAsiaTheme="minorHAnsi" w:hAnsi="Arial"/>
      <w:sz w:val="24"/>
      <w:lang w:eastAsia="en-US"/>
    </w:rPr>
  </w:style>
  <w:style w:type="paragraph" w:customStyle="1" w:styleId="1FF65E2BF2CE46D0AD253E7E416EFDE712">
    <w:name w:val="1FF65E2BF2CE46D0AD253E7E416EFDE712"/>
    <w:rsid w:val="001E0891"/>
    <w:rPr>
      <w:rFonts w:ascii="Arial" w:eastAsiaTheme="minorHAnsi" w:hAnsi="Arial"/>
      <w:sz w:val="24"/>
      <w:lang w:eastAsia="en-US"/>
    </w:rPr>
  </w:style>
  <w:style w:type="paragraph" w:customStyle="1" w:styleId="9CC0EA190DFE43C89BC747BE7BB49A6212">
    <w:name w:val="9CC0EA190DFE43C89BC747BE7BB49A6212"/>
    <w:rsid w:val="001E0891"/>
    <w:rPr>
      <w:rFonts w:ascii="Arial" w:eastAsiaTheme="minorHAnsi" w:hAnsi="Arial"/>
      <w:sz w:val="24"/>
      <w:lang w:eastAsia="en-US"/>
    </w:rPr>
  </w:style>
  <w:style w:type="paragraph" w:customStyle="1" w:styleId="A598746A05BA40BC9049C80E78F5D9C012">
    <w:name w:val="A598746A05BA40BC9049C80E78F5D9C012"/>
    <w:rsid w:val="001E0891"/>
    <w:rPr>
      <w:rFonts w:ascii="Arial" w:eastAsiaTheme="minorHAnsi" w:hAnsi="Arial"/>
      <w:sz w:val="24"/>
      <w:lang w:eastAsia="en-US"/>
    </w:rPr>
  </w:style>
  <w:style w:type="paragraph" w:customStyle="1" w:styleId="531CBCA6141E4C309DDA53BB7792DB2512">
    <w:name w:val="531CBCA6141E4C309DDA53BB7792DB2512"/>
    <w:rsid w:val="001E0891"/>
    <w:rPr>
      <w:rFonts w:ascii="Arial" w:eastAsiaTheme="minorHAnsi" w:hAnsi="Arial"/>
      <w:sz w:val="24"/>
      <w:lang w:eastAsia="en-US"/>
    </w:rPr>
  </w:style>
  <w:style w:type="paragraph" w:customStyle="1" w:styleId="C7A428092E64425D9E1E25ACA54279EE12">
    <w:name w:val="C7A428092E64425D9E1E25ACA54279EE12"/>
    <w:rsid w:val="001E0891"/>
    <w:rPr>
      <w:rFonts w:ascii="Arial" w:eastAsiaTheme="minorHAnsi" w:hAnsi="Arial"/>
      <w:sz w:val="24"/>
      <w:lang w:eastAsia="en-US"/>
    </w:rPr>
  </w:style>
  <w:style w:type="paragraph" w:customStyle="1" w:styleId="130953120544485C8D9B920F998B4D7E12">
    <w:name w:val="130953120544485C8D9B920F998B4D7E12"/>
    <w:rsid w:val="001E0891"/>
    <w:rPr>
      <w:rFonts w:ascii="Arial" w:eastAsiaTheme="minorHAnsi" w:hAnsi="Arial"/>
      <w:sz w:val="24"/>
      <w:lang w:eastAsia="en-US"/>
    </w:rPr>
  </w:style>
  <w:style w:type="paragraph" w:customStyle="1" w:styleId="0A2B5D60567342029C65DD3FF6A31C5312">
    <w:name w:val="0A2B5D60567342029C65DD3FF6A31C5312"/>
    <w:rsid w:val="001E0891"/>
    <w:rPr>
      <w:rFonts w:ascii="Arial" w:eastAsiaTheme="minorHAnsi" w:hAnsi="Arial"/>
      <w:sz w:val="24"/>
      <w:lang w:eastAsia="en-US"/>
    </w:rPr>
  </w:style>
  <w:style w:type="paragraph" w:customStyle="1" w:styleId="C4631880F0CE4531994D76E3BEE26BDD12">
    <w:name w:val="C4631880F0CE4531994D76E3BEE26BDD12"/>
    <w:rsid w:val="001E0891"/>
    <w:rPr>
      <w:rFonts w:ascii="Arial" w:eastAsiaTheme="minorHAnsi" w:hAnsi="Arial"/>
      <w:sz w:val="24"/>
      <w:lang w:eastAsia="en-US"/>
    </w:rPr>
  </w:style>
  <w:style w:type="paragraph" w:customStyle="1" w:styleId="FF0C09B9E24A4ED484FAB61D54BD297B12">
    <w:name w:val="FF0C09B9E24A4ED484FAB61D54BD297B12"/>
    <w:rsid w:val="001E0891"/>
    <w:rPr>
      <w:rFonts w:ascii="Arial" w:eastAsiaTheme="minorHAnsi" w:hAnsi="Arial"/>
      <w:sz w:val="24"/>
      <w:lang w:eastAsia="en-US"/>
    </w:rPr>
  </w:style>
  <w:style w:type="paragraph" w:customStyle="1" w:styleId="D29349CAB8564B8C9A7E29744D8D557612">
    <w:name w:val="D29349CAB8564B8C9A7E29744D8D557612"/>
    <w:rsid w:val="001E0891"/>
    <w:rPr>
      <w:rFonts w:ascii="Arial" w:eastAsiaTheme="minorHAnsi" w:hAnsi="Arial"/>
      <w:sz w:val="24"/>
      <w:lang w:eastAsia="en-US"/>
    </w:rPr>
  </w:style>
  <w:style w:type="paragraph" w:customStyle="1" w:styleId="EDA5D2FA292842FAA42584007E95833B11">
    <w:name w:val="EDA5D2FA292842FAA42584007E95833B11"/>
    <w:rsid w:val="001E0891"/>
    <w:rPr>
      <w:rFonts w:ascii="Arial" w:eastAsiaTheme="minorHAnsi" w:hAnsi="Arial"/>
      <w:sz w:val="24"/>
      <w:lang w:eastAsia="en-US"/>
    </w:rPr>
  </w:style>
  <w:style w:type="paragraph" w:customStyle="1" w:styleId="93357CB956534A93AE86B9BFE1DFA1C011">
    <w:name w:val="93357CB956534A93AE86B9BFE1DFA1C011"/>
    <w:rsid w:val="001E0891"/>
    <w:rPr>
      <w:rFonts w:ascii="Arial" w:eastAsiaTheme="minorHAnsi" w:hAnsi="Arial"/>
      <w:sz w:val="24"/>
      <w:lang w:eastAsia="en-US"/>
    </w:rPr>
  </w:style>
  <w:style w:type="paragraph" w:customStyle="1" w:styleId="A9854AD2907F4FDC9FD469698E215E171">
    <w:name w:val="A9854AD2907F4FDC9FD469698E215E171"/>
    <w:rsid w:val="001E0891"/>
    <w:rPr>
      <w:rFonts w:ascii="Arial" w:eastAsiaTheme="minorHAnsi" w:hAnsi="Arial"/>
      <w:sz w:val="24"/>
      <w:lang w:eastAsia="en-US"/>
    </w:rPr>
  </w:style>
  <w:style w:type="paragraph" w:customStyle="1" w:styleId="3E7CCD5ED75B4A39BF6A5C47B1B150C61">
    <w:name w:val="3E7CCD5ED75B4A39BF6A5C47B1B150C61"/>
    <w:rsid w:val="001E0891"/>
    <w:pPr>
      <w:spacing w:after="0"/>
    </w:pPr>
    <w:rPr>
      <w:rFonts w:ascii="Arial" w:eastAsiaTheme="minorHAnsi" w:hAnsi="Arial"/>
      <w:b/>
      <w:color w:val="000000" w:themeColor="text1"/>
      <w:sz w:val="24"/>
      <w:lang w:eastAsia="en-US"/>
    </w:rPr>
  </w:style>
  <w:style w:type="paragraph" w:customStyle="1" w:styleId="684D59258AFF4DA094441DF1DD41FB781">
    <w:name w:val="684D59258AFF4DA094441DF1DD41FB781"/>
    <w:rsid w:val="001E0891"/>
    <w:rPr>
      <w:rFonts w:ascii="Arial" w:eastAsiaTheme="minorHAnsi" w:hAnsi="Arial"/>
      <w:sz w:val="24"/>
      <w:lang w:eastAsia="en-US"/>
    </w:rPr>
  </w:style>
  <w:style w:type="paragraph" w:customStyle="1" w:styleId="2F73CF0AC6214681B2AFEFBF5A15F5991">
    <w:name w:val="2F73CF0AC6214681B2AFEFBF5A15F5991"/>
    <w:rsid w:val="001E0891"/>
    <w:pPr>
      <w:spacing w:after="0"/>
    </w:pPr>
    <w:rPr>
      <w:rFonts w:ascii="Arial" w:eastAsiaTheme="minorHAnsi" w:hAnsi="Arial"/>
      <w:b/>
      <w:color w:val="000000" w:themeColor="text1"/>
      <w:sz w:val="24"/>
      <w:lang w:eastAsia="en-US"/>
    </w:rPr>
  </w:style>
  <w:style w:type="paragraph" w:customStyle="1" w:styleId="E051191EF1CA4822A29E9840F3E14F471">
    <w:name w:val="E051191EF1CA4822A29E9840F3E14F471"/>
    <w:rsid w:val="001E0891"/>
    <w:rPr>
      <w:rFonts w:ascii="Arial" w:eastAsiaTheme="minorHAnsi" w:hAnsi="Arial"/>
      <w:sz w:val="24"/>
      <w:lang w:eastAsia="en-US"/>
    </w:rPr>
  </w:style>
  <w:style w:type="paragraph" w:customStyle="1" w:styleId="91A2541A8D1148D79D9FCA67EFF334FE1">
    <w:name w:val="91A2541A8D1148D79D9FCA67EFF334FE1"/>
    <w:rsid w:val="001E0891"/>
    <w:pPr>
      <w:spacing w:after="0"/>
    </w:pPr>
    <w:rPr>
      <w:rFonts w:ascii="Arial" w:eastAsiaTheme="minorHAnsi" w:hAnsi="Arial"/>
      <w:b/>
      <w:color w:val="000000" w:themeColor="text1"/>
      <w:sz w:val="24"/>
      <w:lang w:eastAsia="en-US"/>
    </w:rPr>
  </w:style>
  <w:style w:type="paragraph" w:customStyle="1" w:styleId="BF6FCFDE77F34DBEAFD6A639332BB11C1">
    <w:name w:val="BF6FCFDE77F34DBEAFD6A639332BB11C1"/>
    <w:rsid w:val="001E0891"/>
    <w:rPr>
      <w:rFonts w:ascii="Arial" w:eastAsiaTheme="minorHAnsi" w:hAnsi="Arial"/>
      <w:sz w:val="24"/>
      <w:lang w:eastAsia="en-US"/>
    </w:rPr>
  </w:style>
  <w:style w:type="paragraph" w:customStyle="1" w:styleId="93BADA66272F44FD8887A32A4BE11A411">
    <w:name w:val="93BADA66272F44FD8887A32A4BE11A411"/>
    <w:rsid w:val="001E0891"/>
    <w:pPr>
      <w:spacing w:after="0"/>
    </w:pPr>
    <w:rPr>
      <w:rFonts w:ascii="Arial" w:eastAsiaTheme="minorHAnsi" w:hAnsi="Arial"/>
      <w:b/>
      <w:color w:val="000000" w:themeColor="text1"/>
      <w:sz w:val="24"/>
      <w:lang w:eastAsia="en-US"/>
    </w:rPr>
  </w:style>
  <w:style w:type="paragraph" w:customStyle="1" w:styleId="034F912F37C6434DBDB8065BB42D56081">
    <w:name w:val="034F912F37C6434DBDB8065BB42D56081"/>
    <w:rsid w:val="001E0891"/>
    <w:rPr>
      <w:rFonts w:ascii="Arial" w:eastAsiaTheme="minorHAnsi" w:hAnsi="Arial"/>
      <w:sz w:val="24"/>
      <w:lang w:eastAsia="en-US"/>
    </w:rPr>
  </w:style>
  <w:style w:type="paragraph" w:customStyle="1" w:styleId="3ECB17ADDF0C4EC18F8520D4FDDBB4181">
    <w:name w:val="3ECB17ADDF0C4EC18F8520D4FDDBB4181"/>
    <w:rsid w:val="001E0891"/>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8">
    <w:name w:val="74AD6E3792E14D688C92BDA716D91B8238"/>
    <w:rsid w:val="001E0891"/>
    <w:pPr>
      <w:spacing w:after="0"/>
    </w:pPr>
    <w:rPr>
      <w:rFonts w:ascii="Arial" w:eastAsiaTheme="minorHAnsi" w:hAnsi="Arial"/>
      <w:b/>
      <w:color w:val="000000" w:themeColor="text1"/>
      <w:sz w:val="24"/>
      <w:lang w:eastAsia="en-US"/>
    </w:rPr>
  </w:style>
  <w:style w:type="paragraph" w:customStyle="1" w:styleId="43564265EA3C4164A9C09243F9E4352E38">
    <w:name w:val="43564265EA3C4164A9C09243F9E4352E38"/>
    <w:rsid w:val="001E0891"/>
    <w:rPr>
      <w:rFonts w:ascii="Arial" w:eastAsiaTheme="minorHAnsi" w:hAnsi="Arial"/>
      <w:sz w:val="24"/>
      <w:lang w:eastAsia="en-US"/>
    </w:rPr>
  </w:style>
  <w:style w:type="paragraph" w:customStyle="1" w:styleId="81B2AAD4A00C48A382D5DB0F393CB9B512">
    <w:name w:val="81B2AAD4A00C48A382D5DB0F393CB9B512"/>
    <w:rsid w:val="001E0891"/>
    <w:pPr>
      <w:spacing w:after="0"/>
    </w:pPr>
    <w:rPr>
      <w:rFonts w:ascii="Arial" w:eastAsiaTheme="minorHAnsi" w:hAnsi="Arial"/>
      <w:b/>
      <w:color w:val="000000" w:themeColor="text1"/>
      <w:sz w:val="24"/>
      <w:lang w:eastAsia="en-US"/>
    </w:rPr>
  </w:style>
  <w:style w:type="paragraph" w:customStyle="1" w:styleId="31B458956ED34D08AE8B5C55A00FCF0412">
    <w:name w:val="31B458956ED34D08AE8B5C55A00FCF0412"/>
    <w:rsid w:val="001E0891"/>
    <w:pPr>
      <w:spacing w:after="0"/>
    </w:pPr>
    <w:rPr>
      <w:rFonts w:ascii="Arial" w:eastAsiaTheme="minorHAnsi" w:hAnsi="Arial"/>
      <w:b/>
      <w:color w:val="000000" w:themeColor="text1"/>
      <w:sz w:val="24"/>
      <w:lang w:eastAsia="en-US"/>
    </w:rPr>
  </w:style>
  <w:style w:type="paragraph" w:customStyle="1" w:styleId="E0858FBC32DA42E9B316D34171F2B2B512">
    <w:name w:val="E0858FBC32DA42E9B316D34171F2B2B512"/>
    <w:rsid w:val="001E0891"/>
    <w:pPr>
      <w:spacing w:after="0"/>
    </w:pPr>
    <w:rPr>
      <w:rFonts w:ascii="Arial" w:eastAsiaTheme="minorHAnsi" w:hAnsi="Arial"/>
      <w:b/>
      <w:color w:val="000000" w:themeColor="text1"/>
      <w:sz w:val="24"/>
      <w:lang w:eastAsia="en-US"/>
    </w:rPr>
  </w:style>
  <w:style w:type="paragraph" w:customStyle="1" w:styleId="ED03C6226E07412FBCD743DD158F3D703">
    <w:name w:val="ED03C6226E07412FBCD743DD158F3D703"/>
    <w:rsid w:val="001E0891"/>
    <w:pPr>
      <w:spacing w:after="0"/>
    </w:pPr>
    <w:rPr>
      <w:rFonts w:ascii="Arial" w:eastAsiaTheme="minorHAnsi" w:hAnsi="Arial"/>
      <w:b/>
      <w:color w:val="000000" w:themeColor="text1"/>
      <w:sz w:val="24"/>
      <w:lang w:eastAsia="en-US"/>
    </w:rPr>
  </w:style>
  <w:style w:type="paragraph" w:customStyle="1" w:styleId="A150F4B797D347C08E6ABC3A796BBC083">
    <w:name w:val="A150F4B797D347C08E6ABC3A796BBC083"/>
    <w:rsid w:val="001E0891"/>
    <w:pPr>
      <w:spacing w:after="0"/>
    </w:pPr>
    <w:rPr>
      <w:rFonts w:ascii="Arial" w:eastAsiaTheme="minorHAnsi" w:hAnsi="Arial"/>
      <w:b/>
      <w:color w:val="000000" w:themeColor="text1"/>
      <w:sz w:val="24"/>
      <w:lang w:eastAsia="en-US"/>
    </w:rPr>
  </w:style>
  <w:style w:type="paragraph" w:customStyle="1" w:styleId="2B565187B9294267944FCD3A6690EE059">
    <w:name w:val="2B565187B9294267944FCD3A6690EE059"/>
    <w:rsid w:val="001E0891"/>
    <w:pPr>
      <w:spacing w:after="0"/>
    </w:pPr>
    <w:rPr>
      <w:rFonts w:ascii="Arial" w:eastAsiaTheme="minorHAnsi" w:hAnsi="Arial"/>
      <w:b/>
      <w:color w:val="000000" w:themeColor="text1"/>
      <w:sz w:val="24"/>
      <w:lang w:eastAsia="en-US"/>
    </w:rPr>
  </w:style>
  <w:style w:type="paragraph" w:customStyle="1" w:styleId="B7B6A9DA9E1647C1A6950FE791563ABE12">
    <w:name w:val="B7B6A9DA9E1647C1A6950FE791563ABE12"/>
    <w:rsid w:val="001E0891"/>
    <w:rPr>
      <w:rFonts w:ascii="Arial" w:eastAsiaTheme="minorHAnsi" w:hAnsi="Arial"/>
      <w:sz w:val="24"/>
      <w:lang w:eastAsia="en-US"/>
    </w:rPr>
  </w:style>
  <w:style w:type="paragraph" w:customStyle="1" w:styleId="C6A0B4A8DD6F4A5A90006B02DCDB8C5572">
    <w:name w:val="C6A0B4A8DD6F4A5A90006B02DCDB8C5572"/>
    <w:rsid w:val="001E0891"/>
    <w:rPr>
      <w:rFonts w:ascii="Arial" w:eastAsiaTheme="minorHAnsi" w:hAnsi="Arial"/>
      <w:sz w:val="24"/>
      <w:lang w:eastAsia="en-US"/>
    </w:rPr>
  </w:style>
  <w:style w:type="paragraph" w:customStyle="1" w:styleId="628D1D54DE1A4872AC660A4B53515A0272">
    <w:name w:val="628D1D54DE1A4872AC660A4B53515A0272"/>
    <w:rsid w:val="001E0891"/>
    <w:rPr>
      <w:rFonts w:ascii="Arial" w:eastAsiaTheme="minorHAnsi" w:hAnsi="Arial"/>
      <w:sz w:val="24"/>
      <w:lang w:eastAsia="en-US"/>
    </w:rPr>
  </w:style>
  <w:style w:type="paragraph" w:customStyle="1" w:styleId="32ED938C7EB24CDCBF6836BD375621FC72">
    <w:name w:val="32ED938C7EB24CDCBF6836BD375621FC72"/>
    <w:rsid w:val="001E0891"/>
    <w:rPr>
      <w:rFonts w:ascii="Arial" w:eastAsiaTheme="minorHAnsi" w:hAnsi="Arial"/>
      <w:sz w:val="24"/>
      <w:lang w:eastAsia="en-US"/>
    </w:rPr>
  </w:style>
  <w:style w:type="paragraph" w:customStyle="1" w:styleId="7FDE970EA94A437180C1BFC76C7FA78072">
    <w:name w:val="7FDE970EA94A437180C1BFC76C7FA78072"/>
    <w:rsid w:val="001E0891"/>
    <w:rPr>
      <w:rFonts w:ascii="Arial" w:eastAsiaTheme="minorHAnsi" w:hAnsi="Arial"/>
      <w:sz w:val="24"/>
      <w:lang w:eastAsia="en-US"/>
    </w:rPr>
  </w:style>
  <w:style w:type="paragraph" w:customStyle="1" w:styleId="D17BB891454A402DA4863A2CA3E472E572">
    <w:name w:val="D17BB891454A402DA4863A2CA3E472E572"/>
    <w:rsid w:val="001E0891"/>
    <w:rPr>
      <w:rFonts w:ascii="Arial" w:eastAsiaTheme="minorHAnsi" w:hAnsi="Arial"/>
      <w:sz w:val="24"/>
      <w:lang w:eastAsia="en-US"/>
    </w:rPr>
  </w:style>
  <w:style w:type="paragraph" w:customStyle="1" w:styleId="1A292920EFE14BEA825F9CC7FCEA0DD712">
    <w:name w:val="1A292920EFE14BEA825F9CC7FCEA0DD712"/>
    <w:rsid w:val="001E0891"/>
    <w:pPr>
      <w:spacing w:after="0"/>
    </w:pPr>
    <w:rPr>
      <w:rFonts w:ascii="Arial" w:eastAsiaTheme="minorHAnsi" w:hAnsi="Arial"/>
      <w:b/>
      <w:color w:val="000000" w:themeColor="text1"/>
      <w:sz w:val="24"/>
      <w:lang w:eastAsia="en-US"/>
    </w:rPr>
  </w:style>
  <w:style w:type="paragraph" w:customStyle="1" w:styleId="057D023C4E3C465F89B1EBF1A18709B112">
    <w:name w:val="057D023C4E3C465F89B1EBF1A18709B112"/>
    <w:rsid w:val="001E0891"/>
    <w:pPr>
      <w:spacing w:after="0"/>
    </w:pPr>
    <w:rPr>
      <w:rFonts w:ascii="Arial" w:eastAsiaTheme="minorHAnsi" w:hAnsi="Arial"/>
      <w:b/>
      <w:color w:val="000000" w:themeColor="text1"/>
      <w:sz w:val="24"/>
      <w:lang w:eastAsia="en-US"/>
    </w:rPr>
  </w:style>
  <w:style w:type="paragraph" w:customStyle="1" w:styleId="65B901B55617414B868A832C324928D912">
    <w:name w:val="65B901B55617414B868A832C324928D912"/>
    <w:rsid w:val="001E0891"/>
    <w:pPr>
      <w:spacing w:after="0"/>
    </w:pPr>
    <w:rPr>
      <w:rFonts w:ascii="Arial" w:eastAsiaTheme="minorHAnsi" w:hAnsi="Arial"/>
      <w:b/>
      <w:color w:val="000000" w:themeColor="text1"/>
      <w:sz w:val="24"/>
      <w:lang w:eastAsia="en-US"/>
    </w:rPr>
  </w:style>
  <w:style w:type="paragraph" w:customStyle="1" w:styleId="AA3C5942F6B64E52AA89A73522FAEF5712">
    <w:name w:val="AA3C5942F6B64E52AA89A73522FAEF5712"/>
    <w:rsid w:val="001E0891"/>
    <w:pPr>
      <w:spacing w:after="0"/>
    </w:pPr>
    <w:rPr>
      <w:rFonts w:ascii="Arial" w:eastAsiaTheme="minorHAnsi" w:hAnsi="Arial"/>
      <w:b/>
      <w:color w:val="000000" w:themeColor="text1"/>
      <w:sz w:val="24"/>
      <w:lang w:eastAsia="en-US"/>
    </w:rPr>
  </w:style>
  <w:style w:type="paragraph" w:customStyle="1" w:styleId="40961627E2274C90A8DBF0352AF304FA12">
    <w:name w:val="40961627E2274C90A8DBF0352AF304FA12"/>
    <w:rsid w:val="001E0891"/>
    <w:pPr>
      <w:spacing w:after="0"/>
    </w:pPr>
    <w:rPr>
      <w:rFonts w:ascii="Arial" w:eastAsiaTheme="minorHAnsi" w:hAnsi="Arial"/>
      <w:b/>
      <w:color w:val="000000" w:themeColor="text1"/>
      <w:sz w:val="24"/>
      <w:lang w:eastAsia="en-US"/>
    </w:rPr>
  </w:style>
  <w:style w:type="paragraph" w:customStyle="1" w:styleId="2E10DBAEE53747B49C6492F9E78441A412">
    <w:name w:val="2E10DBAEE53747B49C6492F9E78441A412"/>
    <w:rsid w:val="001E0891"/>
    <w:pPr>
      <w:spacing w:after="0"/>
    </w:pPr>
    <w:rPr>
      <w:rFonts w:ascii="Arial" w:eastAsiaTheme="minorHAnsi" w:hAnsi="Arial"/>
      <w:b/>
      <w:color w:val="000000" w:themeColor="text1"/>
      <w:sz w:val="24"/>
      <w:lang w:eastAsia="en-US"/>
    </w:rPr>
  </w:style>
  <w:style w:type="paragraph" w:customStyle="1" w:styleId="4305F4DD513946CF8F8D4FF5DFCF956A12">
    <w:name w:val="4305F4DD513946CF8F8D4FF5DFCF956A12"/>
    <w:rsid w:val="001E0891"/>
    <w:pPr>
      <w:spacing w:after="0"/>
    </w:pPr>
    <w:rPr>
      <w:rFonts w:ascii="Arial" w:eastAsiaTheme="minorHAnsi" w:hAnsi="Arial"/>
      <w:b/>
      <w:color w:val="000000" w:themeColor="text1"/>
      <w:sz w:val="24"/>
      <w:lang w:eastAsia="en-US"/>
    </w:rPr>
  </w:style>
  <w:style w:type="paragraph" w:customStyle="1" w:styleId="C00CD879ED20455FA3AE581A66D2CEEC12">
    <w:name w:val="C00CD879ED20455FA3AE581A66D2CEEC12"/>
    <w:rsid w:val="001E0891"/>
    <w:pPr>
      <w:spacing w:after="0"/>
    </w:pPr>
    <w:rPr>
      <w:rFonts w:ascii="Arial" w:eastAsiaTheme="minorHAnsi" w:hAnsi="Arial"/>
      <w:b/>
      <w:color w:val="000000" w:themeColor="text1"/>
      <w:sz w:val="24"/>
      <w:lang w:eastAsia="en-US"/>
    </w:rPr>
  </w:style>
  <w:style w:type="paragraph" w:customStyle="1" w:styleId="BC06F1BDCF72481B9C221EDFA605144312">
    <w:name w:val="BC06F1BDCF72481B9C221EDFA605144312"/>
    <w:rsid w:val="001E0891"/>
    <w:pPr>
      <w:spacing w:after="0"/>
    </w:pPr>
    <w:rPr>
      <w:rFonts w:ascii="Arial" w:eastAsiaTheme="minorHAnsi" w:hAnsi="Arial"/>
      <w:b/>
      <w:color w:val="000000" w:themeColor="text1"/>
      <w:sz w:val="24"/>
      <w:lang w:eastAsia="en-US"/>
    </w:rPr>
  </w:style>
  <w:style w:type="paragraph" w:customStyle="1" w:styleId="8217B45338D84F4A8D14BCBC999FC2F41">
    <w:name w:val="8217B45338D84F4A8D14BCBC999FC2F41"/>
    <w:rsid w:val="001E0891"/>
    <w:rPr>
      <w:rFonts w:ascii="Arial" w:eastAsiaTheme="minorHAnsi" w:hAnsi="Arial"/>
      <w:sz w:val="24"/>
      <w:lang w:eastAsia="en-US"/>
    </w:rPr>
  </w:style>
  <w:style w:type="paragraph" w:customStyle="1" w:styleId="E97E1DE8A13349F992F4DCA643A361943">
    <w:name w:val="E97E1DE8A13349F992F4DCA643A361943"/>
    <w:rsid w:val="001E0891"/>
    <w:rPr>
      <w:rFonts w:ascii="Arial" w:eastAsiaTheme="minorHAnsi" w:hAnsi="Arial"/>
      <w:sz w:val="24"/>
      <w:lang w:eastAsia="en-US"/>
    </w:rPr>
  </w:style>
  <w:style w:type="paragraph" w:customStyle="1" w:styleId="2379037087AF43F99A0230186E3AD96B9">
    <w:name w:val="2379037087AF43F99A0230186E3AD96B9"/>
    <w:rsid w:val="001E0891"/>
    <w:rPr>
      <w:rFonts w:ascii="Arial" w:eastAsiaTheme="minorHAnsi" w:hAnsi="Arial"/>
      <w:sz w:val="24"/>
      <w:lang w:eastAsia="en-US"/>
    </w:rPr>
  </w:style>
  <w:style w:type="paragraph" w:customStyle="1" w:styleId="D08BC0E69D1E456194574D550C915FB29">
    <w:name w:val="D08BC0E69D1E456194574D550C915FB29"/>
    <w:rsid w:val="001E0891"/>
    <w:rPr>
      <w:rFonts w:ascii="Arial" w:eastAsiaTheme="minorHAnsi" w:hAnsi="Arial"/>
      <w:sz w:val="24"/>
      <w:lang w:eastAsia="en-US"/>
    </w:rPr>
  </w:style>
  <w:style w:type="paragraph" w:customStyle="1" w:styleId="7374601E7BE2427DAF7C5E68BD5B75BB6">
    <w:name w:val="7374601E7BE2427DAF7C5E68BD5B75BB6"/>
    <w:rsid w:val="001E0891"/>
    <w:rPr>
      <w:rFonts w:ascii="Arial" w:eastAsiaTheme="minorHAnsi" w:hAnsi="Arial"/>
      <w:sz w:val="24"/>
      <w:lang w:eastAsia="en-US"/>
    </w:rPr>
  </w:style>
  <w:style w:type="paragraph" w:customStyle="1" w:styleId="1A347FD7DA55464E812A9651698F63319">
    <w:name w:val="1A347FD7DA55464E812A9651698F63319"/>
    <w:rsid w:val="001E0891"/>
    <w:rPr>
      <w:rFonts w:ascii="Arial" w:eastAsiaTheme="minorHAnsi" w:hAnsi="Arial"/>
      <w:sz w:val="24"/>
      <w:lang w:eastAsia="en-US"/>
    </w:rPr>
  </w:style>
  <w:style w:type="paragraph" w:customStyle="1" w:styleId="9925C5A988F744F2872E4E9BD2C842853">
    <w:name w:val="9925C5A988F744F2872E4E9BD2C842853"/>
    <w:rsid w:val="001E0891"/>
    <w:rPr>
      <w:rFonts w:ascii="Arial" w:eastAsiaTheme="minorHAnsi" w:hAnsi="Arial"/>
      <w:sz w:val="24"/>
      <w:lang w:eastAsia="en-US"/>
    </w:rPr>
  </w:style>
  <w:style w:type="paragraph" w:customStyle="1" w:styleId="71A3A62A44254671B6FB4F8CAD716E303">
    <w:name w:val="71A3A62A44254671B6FB4F8CAD716E303"/>
    <w:rsid w:val="001E0891"/>
    <w:rPr>
      <w:rFonts w:ascii="Arial" w:eastAsiaTheme="minorHAnsi" w:hAnsi="Arial"/>
      <w:sz w:val="24"/>
      <w:lang w:eastAsia="en-US"/>
    </w:rPr>
  </w:style>
  <w:style w:type="paragraph" w:customStyle="1" w:styleId="327EEFB5DAEE4FF68891F3444AD6CE073">
    <w:name w:val="327EEFB5DAEE4FF68891F3444AD6CE073"/>
    <w:rsid w:val="001E0891"/>
    <w:rPr>
      <w:rFonts w:ascii="Arial" w:eastAsiaTheme="minorHAnsi" w:hAnsi="Arial"/>
      <w:sz w:val="24"/>
      <w:lang w:eastAsia="en-US"/>
    </w:rPr>
  </w:style>
  <w:style w:type="paragraph" w:customStyle="1" w:styleId="F75AC754C28048EBA1399006A123B2053">
    <w:name w:val="F75AC754C28048EBA1399006A123B2053"/>
    <w:rsid w:val="001E0891"/>
    <w:rPr>
      <w:rFonts w:ascii="Arial" w:eastAsiaTheme="minorHAnsi" w:hAnsi="Arial"/>
      <w:sz w:val="24"/>
      <w:lang w:eastAsia="en-US"/>
    </w:rPr>
  </w:style>
  <w:style w:type="paragraph" w:customStyle="1" w:styleId="6AED71E39B42458FB2B2810A672AAF1A13">
    <w:name w:val="6AED71E39B42458FB2B2810A672AAF1A13"/>
    <w:rsid w:val="001E0891"/>
    <w:pPr>
      <w:spacing w:after="0"/>
    </w:pPr>
    <w:rPr>
      <w:rFonts w:ascii="Arial" w:eastAsiaTheme="minorHAnsi" w:hAnsi="Arial"/>
      <w:b/>
      <w:color w:val="000000" w:themeColor="text1"/>
      <w:sz w:val="24"/>
      <w:lang w:eastAsia="en-US"/>
    </w:rPr>
  </w:style>
  <w:style w:type="paragraph" w:customStyle="1" w:styleId="C91C9592CDF34F7BB9AD1B00DF00648113">
    <w:name w:val="C91C9592CDF34F7BB9AD1B00DF00648113"/>
    <w:rsid w:val="001E0891"/>
    <w:rPr>
      <w:rFonts w:ascii="Arial" w:eastAsiaTheme="minorHAnsi" w:hAnsi="Arial"/>
      <w:sz w:val="24"/>
      <w:lang w:eastAsia="en-US"/>
    </w:rPr>
  </w:style>
  <w:style w:type="paragraph" w:customStyle="1" w:styleId="C6A2318F55034A44AACC6916BD7B667813">
    <w:name w:val="C6A2318F55034A44AACC6916BD7B667813"/>
    <w:rsid w:val="001E0891"/>
    <w:pPr>
      <w:spacing w:after="0"/>
    </w:pPr>
    <w:rPr>
      <w:rFonts w:ascii="Arial" w:eastAsiaTheme="minorHAnsi" w:hAnsi="Arial"/>
      <w:b/>
      <w:color w:val="000000" w:themeColor="text1"/>
      <w:sz w:val="24"/>
      <w:lang w:eastAsia="en-US"/>
    </w:rPr>
  </w:style>
  <w:style w:type="paragraph" w:customStyle="1" w:styleId="F6E8B8CCC5B64C0AA1AD1C2F67A4D54F13">
    <w:name w:val="F6E8B8CCC5B64C0AA1AD1C2F67A4D54F13"/>
    <w:rsid w:val="001E0891"/>
    <w:rPr>
      <w:rFonts w:ascii="Arial" w:eastAsiaTheme="minorHAnsi" w:hAnsi="Arial"/>
      <w:sz w:val="24"/>
      <w:lang w:eastAsia="en-US"/>
    </w:rPr>
  </w:style>
  <w:style w:type="paragraph" w:customStyle="1" w:styleId="C20BF2FF2B6C47AE923A53DCCDAE01B413">
    <w:name w:val="C20BF2FF2B6C47AE923A53DCCDAE01B413"/>
    <w:rsid w:val="001E0891"/>
    <w:rPr>
      <w:rFonts w:ascii="Arial" w:eastAsiaTheme="minorHAnsi" w:hAnsi="Arial"/>
      <w:sz w:val="24"/>
      <w:lang w:eastAsia="en-US"/>
    </w:rPr>
  </w:style>
  <w:style w:type="paragraph" w:customStyle="1" w:styleId="E3A7D4662EE049B4AAFF1A553B09F02613">
    <w:name w:val="E3A7D4662EE049B4AAFF1A553B09F02613"/>
    <w:rsid w:val="001E0891"/>
    <w:rPr>
      <w:rFonts w:ascii="Arial" w:eastAsiaTheme="minorHAnsi" w:hAnsi="Arial"/>
      <w:sz w:val="24"/>
      <w:lang w:eastAsia="en-US"/>
    </w:rPr>
  </w:style>
  <w:style w:type="paragraph" w:customStyle="1" w:styleId="39F11AB764884030B1F064A88E186E9E13">
    <w:name w:val="39F11AB764884030B1F064A88E186E9E13"/>
    <w:rsid w:val="001E0891"/>
    <w:rPr>
      <w:rFonts w:ascii="Arial" w:eastAsiaTheme="minorHAnsi" w:hAnsi="Arial"/>
      <w:sz w:val="24"/>
      <w:lang w:eastAsia="en-US"/>
    </w:rPr>
  </w:style>
  <w:style w:type="paragraph" w:customStyle="1" w:styleId="1A999F21B376490AB8D575907CE59E7B13">
    <w:name w:val="1A999F21B376490AB8D575907CE59E7B13"/>
    <w:rsid w:val="001E0891"/>
    <w:rPr>
      <w:rFonts w:ascii="Arial" w:eastAsiaTheme="minorHAnsi" w:hAnsi="Arial"/>
      <w:sz w:val="24"/>
      <w:lang w:eastAsia="en-US"/>
    </w:rPr>
  </w:style>
  <w:style w:type="paragraph" w:customStyle="1" w:styleId="8EAEA33C31644D28A4306484094DAF2913">
    <w:name w:val="8EAEA33C31644D28A4306484094DAF2913"/>
    <w:rsid w:val="001E0891"/>
    <w:rPr>
      <w:rFonts w:ascii="Arial" w:eastAsiaTheme="minorHAnsi" w:hAnsi="Arial"/>
      <w:sz w:val="24"/>
      <w:lang w:eastAsia="en-US"/>
    </w:rPr>
  </w:style>
  <w:style w:type="paragraph" w:customStyle="1" w:styleId="7E8EC04E88984B5584976201F277992113">
    <w:name w:val="7E8EC04E88984B5584976201F277992113"/>
    <w:rsid w:val="001E0891"/>
    <w:rPr>
      <w:rFonts w:ascii="Arial" w:eastAsiaTheme="minorHAnsi" w:hAnsi="Arial"/>
      <w:sz w:val="24"/>
      <w:lang w:eastAsia="en-US"/>
    </w:rPr>
  </w:style>
  <w:style w:type="paragraph" w:customStyle="1" w:styleId="6020CC53C6D54DCC87E814609E1A1BF613">
    <w:name w:val="6020CC53C6D54DCC87E814609E1A1BF613"/>
    <w:rsid w:val="001E0891"/>
    <w:rPr>
      <w:rFonts w:ascii="Arial" w:eastAsiaTheme="minorHAnsi" w:hAnsi="Arial"/>
      <w:sz w:val="24"/>
      <w:lang w:eastAsia="en-US"/>
    </w:rPr>
  </w:style>
  <w:style w:type="paragraph" w:customStyle="1" w:styleId="3BF5ED9F310143A5A8A9BCE7EBC5ACCD13">
    <w:name w:val="3BF5ED9F310143A5A8A9BCE7EBC5ACCD13"/>
    <w:rsid w:val="001E0891"/>
    <w:rPr>
      <w:rFonts w:ascii="Arial" w:eastAsiaTheme="minorHAnsi" w:hAnsi="Arial"/>
      <w:sz w:val="24"/>
      <w:lang w:eastAsia="en-US"/>
    </w:rPr>
  </w:style>
  <w:style w:type="paragraph" w:customStyle="1" w:styleId="7C94BDCDB31448ED82EB637AE874BD6C13">
    <w:name w:val="7C94BDCDB31448ED82EB637AE874BD6C13"/>
    <w:rsid w:val="001E0891"/>
    <w:rPr>
      <w:rFonts w:ascii="Arial" w:eastAsiaTheme="minorHAnsi" w:hAnsi="Arial"/>
      <w:sz w:val="24"/>
      <w:lang w:eastAsia="en-US"/>
    </w:rPr>
  </w:style>
  <w:style w:type="paragraph" w:customStyle="1" w:styleId="55D43482999F4BFBB2CE7322DEAFF8A613">
    <w:name w:val="55D43482999F4BFBB2CE7322DEAFF8A613"/>
    <w:rsid w:val="001E0891"/>
    <w:rPr>
      <w:rFonts w:ascii="Arial" w:eastAsiaTheme="minorHAnsi" w:hAnsi="Arial"/>
      <w:sz w:val="24"/>
      <w:lang w:eastAsia="en-US"/>
    </w:rPr>
  </w:style>
  <w:style w:type="paragraph" w:customStyle="1" w:styleId="A7AFBE60B98C4BA3A821E8837C4D0A3B13">
    <w:name w:val="A7AFBE60B98C4BA3A821E8837C4D0A3B13"/>
    <w:rsid w:val="001E0891"/>
    <w:rPr>
      <w:rFonts w:ascii="Arial" w:eastAsiaTheme="minorHAnsi" w:hAnsi="Arial"/>
      <w:sz w:val="24"/>
      <w:lang w:eastAsia="en-US"/>
    </w:rPr>
  </w:style>
  <w:style w:type="paragraph" w:customStyle="1" w:styleId="9AFDD60054FF45EFB3E31A0922E81FCE13">
    <w:name w:val="9AFDD60054FF45EFB3E31A0922E81FCE13"/>
    <w:rsid w:val="001E0891"/>
    <w:rPr>
      <w:rFonts w:ascii="Arial" w:eastAsiaTheme="minorHAnsi" w:hAnsi="Arial"/>
      <w:sz w:val="24"/>
      <w:lang w:eastAsia="en-US"/>
    </w:rPr>
  </w:style>
  <w:style w:type="paragraph" w:customStyle="1" w:styleId="429C6AD6202545B98003FF9F0024D98813">
    <w:name w:val="429C6AD6202545B98003FF9F0024D98813"/>
    <w:rsid w:val="001E0891"/>
    <w:rPr>
      <w:rFonts w:ascii="Arial" w:eastAsiaTheme="minorHAnsi" w:hAnsi="Arial"/>
      <w:sz w:val="24"/>
      <w:lang w:eastAsia="en-US"/>
    </w:rPr>
  </w:style>
  <w:style w:type="paragraph" w:customStyle="1" w:styleId="ABC86FE9068E44C8AA271DBBBD1A8B3B13">
    <w:name w:val="ABC86FE9068E44C8AA271DBBBD1A8B3B13"/>
    <w:rsid w:val="001E0891"/>
    <w:rPr>
      <w:rFonts w:ascii="Arial" w:eastAsiaTheme="minorHAnsi" w:hAnsi="Arial"/>
      <w:sz w:val="24"/>
      <w:lang w:eastAsia="en-US"/>
    </w:rPr>
  </w:style>
  <w:style w:type="paragraph" w:customStyle="1" w:styleId="D9E4545A27BF4B9997FD0A747C350D6A13">
    <w:name w:val="D9E4545A27BF4B9997FD0A747C350D6A13"/>
    <w:rsid w:val="001E0891"/>
    <w:rPr>
      <w:rFonts w:ascii="Arial" w:eastAsiaTheme="minorHAnsi" w:hAnsi="Arial"/>
      <w:sz w:val="24"/>
      <w:lang w:eastAsia="en-US"/>
    </w:rPr>
  </w:style>
  <w:style w:type="paragraph" w:customStyle="1" w:styleId="F4DA1893E5704D3285E6ACC7FB682C8113">
    <w:name w:val="F4DA1893E5704D3285E6ACC7FB682C8113"/>
    <w:rsid w:val="001E0891"/>
    <w:rPr>
      <w:rFonts w:ascii="Arial" w:eastAsiaTheme="minorHAnsi" w:hAnsi="Arial"/>
      <w:sz w:val="24"/>
      <w:lang w:eastAsia="en-US"/>
    </w:rPr>
  </w:style>
  <w:style w:type="paragraph" w:customStyle="1" w:styleId="9B200F4E44774F2FBC68C76F2CAF476913">
    <w:name w:val="9B200F4E44774F2FBC68C76F2CAF476913"/>
    <w:rsid w:val="001E0891"/>
    <w:rPr>
      <w:rFonts w:ascii="Arial" w:eastAsiaTheme="minorHAnsi" w:hAnsi="Arial"/>
      <w:sz w:val="24"/>
      <w:lang w:eastAsia="en-US"/>
    </w:rPr>
  </w:style>
  <w:style w:type="paragraph" w:customStyle="1" w:styleId="1FF65E2BF2CE46D0AD253E7E416EFDE713">
    <w:name w:val="1FF65E2BF2CE46D0AD253E7E416EFDE713"/>
    <w:rsid w:val="001E0891"/>
    <w:rPr>
      <w:rFonts w:ascii="Arial" w:eastAsiaTheme="minorHAnsi" w:hAnsi="Arial"/>
      <w:sz w:val="24"/>
      <w:lang w:eastAsia="en-US"/>
    </w:rPr>
  </w:style>
  <w:style w:type="paragraph" w:customStyle="1" w:styleId="9CC0EA190DFE43C89BC747BE7BB49A6213">
    <w:name w:val="9CC0EA190DFE43C89BC747BE7BB49A6213"/>
    <w:rsid w:val="001E0891"/>
    <w:rPr>
      <w:rFonts w:ascii="Arial" w:eastAsiaTheme="minorHAnsi" w:hAnsi="Arial"/>
      <w:sz w:val="24"/>
      <w:lang w:eastAsia="en-US"/>
    </w:rPr>
  </w:style>
  <w:style w:type="paragraph" w:customStyle="1" w:styleId="A598746A05BA40BC9049C80E78F5D9C013">
    <w:name w:val="A598746A05BA40BC9049C80E78F5D9C013"/>
    <w:rsid w:val="001E0891"/>
    <w:rPr>
      <w:rFonts w:ascii="Arial" w:eastAsiaTheme="minorHAnsi" w:hAnsi="Arial"/>
      <w:sz w:val="24"/>
      <w:lang w:eastAsia="en-US"/>
    </w:rPr>
  </w:style>
  <w:style w:type="paragraph" w:customStyle="1" w:styleId="531CBCA6141E4C309DDA53BB7792DB2513">
    <w:name w:val="531CBCA6141E4C309DDA53BB7792DB2513"/>
    <w:rsid w:val="001E0891"/>
    <w:rPr>
      <w:rFonts w:ascii="Arial" w:eastAsiaTheme="minorHAnsi" w:hAnsi="Arial"/>
      <w:sz w:val="24"/>
      <w:lang w:eastAsia="en-US"/>
    </w:rPr>
  </w:style>
  <w:style w:type="paragraph" w:customStyle="1" w:styleId="C7A428092E64425D9E1E25ACA54279EE13">
    <w:name w:val="C7A428092E64425D9E1E25ACA54279EE13"/>
    <w:rsid w:val="001E0891"/>
    <w:rPr>
      <w:rFonts w:ascii="Arial" w:eastAsiaTheme="minorHAnsi" w:hAnsi="Arial"/>
      <w:sz w:val="24"/>
      <w:lang w:eastAsia="en-US"/>
    </w:rPr>
  </w:style>
  <w:style w:type="paragraph" w:customStyle="1" w:styleId="130953120544485C8D9B920F998B4D7E13">
    <w:name w:val="130953120544485C8D9B920F998B4D7E13"/>
    <w:rsid w:val="001E0891"/>
    <w:rPr>
      <w:rFonts w:ascii="Arial" w:eastAsiaTheme="minorHAnsi" w:hAnsi="Arial"/>
      <w:sz w:val="24"/>
      <w:lang w:eastAsia="en-US"/>
    </w:rPr>
  </w:style>
  <w:style w:type="paragraph" w:customStyle="1" w:styleId="0A2B5D60567342029C65DD3FF6A31C5313">
    <w:name w:val="0A2B5D60567342029C65DD3FF6A31C5313"/>
    <w:rsid w:val="001E0891"/>
    <w:rPr>
      <w:rFonts w:ascii="Arial" w:eastAsiaTheme="minorHAnsi" w:hAnsi="Arial"/>
      <w:sz w:val="24"/>
      <w:lang w:eastAsia="en-US"/>
    </w:rPr>
  </w:style>
  <w:style w:type="paragraph" w:customStyle="1" w:styleId="C4631880F0CE4531994D76E3BEE26BDD13">
    <w:name w:val="C4631880F0CE4531994D76E3BEE26BDD13"/>
    <w:rsid w:val="001E0891"/>
    <w:rPr>
      <w:rFonts w:ascii="Arial" w:eastAsiaTheme="minorHAnsi" w:hAnsi="Arial"/>
      <w:sz w:val="24"/>
      <w:lang w:eastAsia="en-US"/>
    </w:rPr>
  </w:style>
  <w:style w:type="paragraph" w:customStyle="1" w:styleId="FF0C09B9E24A4ED484FAB61D54BD297B13">
    <w:name w:val="FF0C09B9E24A4ED484FAB61D54BD297B13"/>
    <w:rsid w:val="001E0891"/>
    <w:rPr>
      <w:rFonts w:ascii="Arial" w:eastAsiaTheme="minorHAnsi" w:hAnsi="Arial"/>
      <w:sz w:val="24"/>
      <w:lang w:eastAsia="en-US"/>
    </w:rPr>
  </w:style>
  <w:style w:type="paragraph" w:customStyle="1" w:styleId="D29349CAB8564B8C9A7E29744D8D557613">
    <w:name w:val="D29349CAB8564B8C9A7E29744D8D557613"/>
    <w:rsid w:val="001E0891"/>
    <w:rPr>
      <w:rFonts w:ascii="Arial" w:eastAsiaTheme="minorHAnsi" w:hAnsi="Arial"/>
      <w:sz w:val="24"/>
      <w:lang w:eastAsia="en-US"/>
    </w:rPr>
  </w:style>
  <w:style w:type="paragraph" w:customStyle="1" w:styleId="EDA5D2FA292842FAA42584007E95833B12">
    <w:name w:val="EDA5D2FA292842FAA42584007E95833B12"/>
    <w:rsid w:val="001E0891"/>
    <w:rPr>
      <w:rFonts w:ascii="Arial" w:eastAsiaTheme="minorHAnsi" w:hAnsi="Arial"/>
      <w:sz w:val="24"/>
      <w:lang w:eastAsia="en-US"/>
    </w:rPr>
  </w:style>
  <w:style w:type="paragraph" w:customStyle="1" w:styleId="93357CB956534A93AE86B9BFE1DFA1C012">
    <w:name w:val="93357CB956534A93AE86B9BFE1DFA1C012"/>
    <w:rsid w:val="001E0891"/>
    <w:rPr>
      <w:rFonts w:ascii="Arial" w:eastAsiaTheme="minorHAnsi" w:hAnsi="Arial"/>
      <w:sz w:val="24"/>
      <w:lang w:eastAsia="en-US"/>
    </w:rPr>
  </w:style>
  <w:style w:type="paragraph" w:customStyle="1" w:styleId="A9854AD2907F4FDC9FD469698E215E172">
    <w:name w:val="A9854AD2907F4FDC9FD469698E215E172"/>
    <w:rsid w:val="001E0891"/>
    <w:rPr>
      <w:rFonts w:ascii="Arial" w:eastAsiaTheme="minorHAnsi" w:hAnsi="Arial"/>
      <w:sz w:val="24"/>
      <w:lang w:eastAsia="en-US"/>
    </w:rPr>
  </w:style>
  <w:style w:type="paragraph" w:customStyle="1" w:styleId="3E7CCD5ED75B4A39BF6A5C47B1B150C62">
    <w:name w:val="3E7CCD5ED75B4A39BF6A5C47B1B150C62"/>
    <w:rsid w:val="001E0891"/>
    <w:pPr>
      <w:spacing w:after="0"/>
    </w:pPr>
    <w:rPr>
      <w:rFonts w:ascii="Arial" w:eastAsiaTheme="minorHAnsi" w:hAnsi="Arial"/>
      <w:b/>
      <w:color w:val="000000" w:themeColor="text1"/>
      <w:sz w:val="24"/>
      <w:lang w:eastAsia="en-US"/>
    </w:rPr>
  </w:style>
  <w:style w:type="paragraph" w:customStyle="1" w:styleId="684D59258AFF4DA094441DF1DD41FB782">
    <w:name w:val="684D59258AFF4DA094441DF1DD41FB782"/>
    <w:rsid w:val="001E0891"/>
    <w:rPr>
      <w:rFonts w:ascii="Arial" w:eastAsiaTheme="minorHAnsi" w:hAnsi="Arial"/>
      <w:sz w:val="24"/>
      <w:lang w:eastAsia="en-US"/>
    </w:rPr>
  </w:style>
  <w:style w:type="paragraph" w:customStyle="1" w:styleId="2F73CF0AC6214681B2AFEFBF5A15F5992">
    <w:name w:val="2F73CF0AC6214681B2AFEFBF5A15F5992"/>
    <w:rsid w:val="001E0891"/>
    <w:pPr>
      <w:spacing w:after="0"/>
    </w:pPr>
    <w:rPr>
      <w:rFonts w:ascii="Arial" w:eastAsiaTheme="minorHAnsi" w:hAnsi="Arial"/>
      <w:b/>
      <w:color w:val="000000" w:themeColor="text1"/>
      <w:sz w:val="24"/>
      <w:lang w:eastAsia="en-US"/>
    </w:rPr>
  </w:style>
  <w:style w:type="paragraph" w:customStyle="1" w:styleId="E051191EF1CA4822A29E9840F3E14F472">
    <w:name w:val="E051191EF1CA4822A29E9840F3E14F472"/>
    <w:rsid w:val="001E0891"/>
    <w:rPr>
      <w:rFonts w:ascii="Arial" w:eastAsiaTheme="minorHAnsi" w:hAnsi="Arial"/>
      <w:sz w:val="24"/>
      <w:lang w:eastAsia="en-US"/>
    </w:rPr>
  </w:style>
  <w:style w:type="paragraph" w:customStyle="1" w:styleId="91A2541A8D1148D79D9FCA67EFF334FE2">
    <w:name w:val="91A2541A8D1148D79D9FCA67EFF334FE2"/>
    <w:rsid w:val="001E0891"/>
    <w:pPr>
      <w:spacing w:after="0"/>
    </w:pPr>
    <w:rPr>
      <w:rFonts w:ascii="Arial" w:eastAsiaTheme="minorHAnsi" w:hAnsi="Arial"/>
      <w:b/>
      <w:color w:val="000000" w:themeColor="text1"/>
      <w:sz w:val="24"/>
      <w:lang w:eastAsia="en-US"/>
    </w:rPr>
  </w:style>
  <w:style w:type="paragraph" w:customStyle="1" w:styleId="BF6FCFDE77F34DBEAFD6A639332BB11C2">
    <w:name w:val="BF6FCFDE77F34DBEAFD6A639332BB11C2"/>
    <w:rsid w:val="001E0891"/>
    <w:rPr>
      <w:rFonts w:ascii="Arial" w:eastAsiaTheme="minorHAnsi" w:hAnsi="Arial"/>
      <w:sz w:val="24"/>
      <w:lang w:eastAsia="en-US"/>
    </w:rPr>
  </w:style>
  <w:style w:type="paragraph" w:customStyle="1" w:styleId="93BADA66272F44FD8887A32A4BE11A412">
    <w:name w:val="93BADA66272F44FD8887A32A4BE11A412"/>
    <w:rsid w:val="001E0891"/>
    <w:pPr>
      <w:spacing w:after="0"/>
    </w:pPr>
    <w:rPr>
      <w:rFonts w:ascii="Arial" w:eastAsiaTheme="minorHAnsi" w:hAnsi="Arial"/>
      <w:b/>
      <w:color w:val="000000" w:themeColor="text1"/>
      <w:sz w:val="24"/>
      <w:lang w:eastAsia="en-US"/>
    </w:rPr>
  </w:style>
  <w:style w:type="paragraph" w:customStyle="1" w:styleId="034F912F37C6434DBDB8065BB42D56082">
    <w:name w:val="034F912F37C6434DBDB8065BB42D56082"/>
    <w:rsid w:val="001E0891"/>
    <w:rPr>
      <w:rFonts w:ascii="Arial" w:eastAsiaTheme="minorHAnsi" w:hAnsi="Arial"/>
      <w:sz w:val="24"/>
      <w:lang w:eastAsia="en-US"/>
    </w:rPr>
  </w:style>
  <w:style w:type="paragraph" w:customStyle="1" w:styleId="3ECB17ADDF0C4EC18F8520D4FDDBB4182">
    <w:name w:val="3ECB17ADDF0C4EC18F8520D4FDDBB4182"/>
    <w:rsid w:val="001E0891"/>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9">
    <w:name w:val="74AD6E3792E14D688C92BDA716D91B8239"/>
    <w:rsid w:val="00EC1C65"/>
    <w:pPr>
      <w:spacing w:after="0"/>
    </w:pPr>
    <w:rPr>
      <w:rFonts w:ascii="Arial" w:eastAsiaTheme="minorHAnsi" w:hAnsi="Arial"/>
      <w:b/>
      <w:color w:val="000000" w:themeColor="text1"/>
      <w:sz w:val="24"/>
      <w:lang w:eastAsia="en-US"/>
    </w:rPr>
  </w:style>
  <w:style w:type="paragraph" w:customStyle="1" w:styleId="43564265EA3C4164A9C09243F9E4352E39">
    <w:name w:val="43564265EA3C4164A9C09243F9E4352E39"/>
    <w:rsid w:val="00EC1C65"/>
    <w:rPr>
      <w:rFonts w:ascii="Arial" w:eastAsiaTheme="minorHAnsi" w:hAnsi="Arial"/>
      <w:sz w:val="24"/>
      <w:lang w:eastAsia="en-US"/>
    </w:rPr>
  </w:style>
  <w:style w:type="paragraph" w:customStyle="1" w:styleId="81B2AAD4A00C48A382D5DB0F393CB9B513">
    <w:name w:val="81B2AAD4A00C48A382D5DB0F393CB9B513"/>
    <w:rsid w:val="00EC1C65"/>
    <w:pPr>
      <w:spacing w:after="0"/>
    </w:pPr>
    <w:rPr>
      <w:rFonts w:ascii="Arial" w:eastAsiaTheme="minorHAnsi" w:hAnsi="Arial"/>
      <w:b/>
      <w:color w:val="000000" w:themeColor="text1"/>
      <w:sz w:val="24"/>
      <w:lang w:eastAsia="en-US"/>
    </w:rPr>
  </w:style>
  <w:style w:type="paragraph" w:customStyle="1" w:styleId="31B458956ED34D08AE8B5C55A00FCF0413">
    <w:name w:val="31B458956ED34D08AE8B5C55A00FCF0413"/>
    <w:rsid w:val="00EC1C65"/>
    <w:pPr>
      <w:spacing w:after="0"/>
    </w:pPr>
    <w:rPr>
      <w:rFonts w:ascii="Arial" w:eastAsiaTheme="minorHAnsi" w:hAnsi="Arial"/>
      <w:b/>
      <w:color w:val="000000" w:themeColor="text1"/>
      <w:sz w:val="24"/>
      <w:lang w:eastAsia="en-US"/>
    </w:rPr>
  </w:style>
  <w:style w:type="paragraph" w:customStyle="1" w:styleId="E0858FBC32DA42E9B316D34171F2B2B513">
    <w:name w:val="E0858FBC32DA42E9B316D34171F2B2B513"/>
    <w:rsid w:val="00EC1C65"/>
    <w:pPr>
      <w:spacing w:after="0"/>
    </w:pPr>
    <w:rPr>
      <w:rFonts w:ascii="Arial" w:eastAsiaTheme="minorHAnsi" w:hAnsi="Arial"/>
      <w:b/>
      <w:color w:val="000000" w:themeColor="text1"/>
      <w:sz w:val="24"/>
      <w:lang w:eastAsia="en-US"/>
    </w:rPr>
  </w:style>
  <w:style w:type="paragraph" w:customStyle="1" w:styleId="ED03C6226E07412FBCD743DD158F3D704">
    <w:name w:val="ED03C6226E07412FBCD743DD158F3D704"/>
    <w:rsid w:val="00EC1C65"/>
    <w:pPr>
      <w:spacing w:after="0"/>
    </w:pPr>
    <w:rPr>
      <w:rFonts w:ascii="Arial" w:eastAsiaTheme="minorHAnsi" w:hAnsi="Arial"/>
      <w:b/>
      <w:color w:val="000000" w:themeColor="text1"/>
      <w:sz w:val="24"/>
      <w:lang w:eastAsia="en-US"/>
    </w:rPr>
  </w:style>
  <w:style w:type="paragraph" w:customStyle="1" w:styleId="A150F4B797D347C08E6ABC3A796BBC084">
    <w:name w:val="A150F4B797D347C08E6ABC3A796BBC084"/>
    <w:rsid w:val="00EC1C65"/>
    <w:pPr>
      <w:spacing w:after="0"/>
    </w:pPr>
    <w:rPr>
      <w:rFonts w:ascii="Arial" w:eastAsiaTheme="minorHAnsi" w:hAnsi="Arial"/>
      <w:b/>
      <w:color w:val="000000" w:themeColor="text1"/>
      <w:sz w:val="24"/>
      <w:lang w:eastAsia="en-US"/>
    </w:rPr>
  </w:style>
  <w:style w:type="paragraph" w:customStyle="1" w:styleId="2B565187B9294267944FCD3A6690EE0510">
    <w:name w:val="2B565187B9294267944FCD3A6690EE0510"/>
    <w:rsid w:val="00EC1C65"/>
    <w:pPr>
      <w:spacing w:after="0"/>
    </w:pPr>
    <w:rPr>
      <w:rFonts w:ascii="Arial" w:eastAsiaTheme="minorHAnsi" w:hAnsi="Arial"/>
      <w:b/>
      <w:color w:val="000000" w:themeColor="text1"/>
      <w:sz w:val="24"/>
      <w:lang w:eastAsia="en-US"/>
    </w:rPr>
  </w:style>
  <w:style w:type="paragraph" w:customStyle="1" w:styleId="B7B6A9DA9E1647C1A6950FE791563ABE13">
    <w:name w:val="B7B6A9DA9E1647C1A6950FE791563ABE13"/>
    <w:rsid w:val="00EC1C65"/>
    <w:rPr>
      <w:rFonts w:ascii="Arial" w:eastAsiaTheme="minorHAnsi" w:hAnsi="Arial"/>
      <w:sz w:val="24"/>
      <w:lang w:eastAsia="en-US"/>
    </w:rPr>
  </w:style>
  <w:style w:type="paragraph" w:customStyle="1" w:styleId="C6A0B4A8DD6F4A5A90006B02DCDB8C5573">
    <w:name w:val="C6A0B4A8DD6F4A5A90006B02DCDB8C5573"/>
    <w:rsid w:val="00EC1C65"/>
    <w:rPr>
      <w:rFonts w:ascii="Arial" w:eastAsiaTheme="minorHAnsi" w:hAnsi="Arial"/>
      <w:sz w:val="24"/>
      <w:lang w:eastAsia="en-US"/>
    </w:rPr>
  </w:style>
  <w:style w:type="paragraph" w:customStyle="1" w:styleId="628D1D54DE1A4872AC660A4B53515A0273">
    <w:name w:val="628D1D54DE1A4872AC660A4B53515A0273"/>
    <w:rsid w:val="00EC1C65"/>
    <w:rPr>
      <w:rFonts w:ascii="Arial" w:eastAsiaTheme="minorHAnsi" w:hAnsi="Arial"/>
      <w:sz w:val="24"/>
      <w:lang w:eastAsia="en-US"/>
    </w:rPr>
  </w:style>
  <w:style w:type="paragraph" w:customStyle="1" w:styleId="32ED938C7EB24CDCBF6836BD375621FC73">
    <w:name w:val="32ED938C7EB24CDCBF6836BD375621FC73"/>
    <w:rsid w:val="00EC1C65"/>
    <w:rPr>
      <w:rFonts w:ascii="Arial" w:eastAsiaTheme="minorHAnsi" w:hAnsi="Arial"/>
      <w:sz w:val="24"/>
      <w:lang w:eastAsia="en-US"/>
    </w:rPr>
  </w:style>
  <w:style w:type="paragraph" w:customStyle="1" w:styleId="7FDE970EA94A437180C1BFC76C7FA78073">
    <w:name w:val="7FDE970EA94A437180C1BFC76C7FA78073"/>
    <w:rsid w:val="00EC1C65"/>
    <w:rPr>
      <w:rFonts w:ascii="Arial" w:eastAsiaTheme="minorHAnsi" w:hAnsi="Arial"/>
      <w:sz w:val="24"/>
      <w:lang w:eastAsia="en-US"/>
    </w:rPr>
  </w:style>
  <w:style w:type="paragraph" w:customStyle="1" w:styleId="D17BB891454A402DA4863A2CA3E472E573">
    <w:name w:val="D17BB891454A402DA4863A2CA3E472E573"/>
    <w:rsid w:val="00EC1C65"/>
    <w:rPr>
      <w:rFonts w:ascii="Arial" w:eastAsiaTheme="minorHAnsi" w:hAnsi="Arial"/>
      <w:sz w:val="24"/>
      <w:lang w:eastAsia="en-US"/>
    </w:rPr>
  </w:style>
  <w:style w:type="paragraph" w:customStyle="1" w:styleId="1A292920EFE14BEA825F9CC7FCEA0DD713">
    <w:name w:val="1A292920EFE14BEA825F9CC7FCEA0DD713"/>
    <w:rsid w:val="00EC1C65"/>
    <w:pPr>
      <w:spacing w:after="0"/>
    </w:pPr>
    <w:rPr>
      <w:rFonts w:ascii="Arial" w:eastAsiaTheme="minorHAnsi" w:hAnsi="Arial"/>
      <w:b/>
      <w:color w:val="000000" w:themeColor="text1"/>
      <w:sz w:val="24"/>
      <w:lang w:eastAsia="en-US"/>
    </w:rPr>
  </w:style>
  <w:style w:type="paragraph" w:customStyle="1" w:styleId="057D023C4E3C465F89B1EBF1A18709B113">
    <w:name w:val="057D023C4E3C465F89B1EBF1A18709B113"/>
    <w:rsid w:val="00EC1C65"/>
    <w:pPr>
      <w:spacing w:after="0"/>
    </w:pPr>
    <w:rPr>
      <w:rFonts w:ascii="Arial" w:eastAsiaTheme="minorHAnsi" w:hAnsi="Arial"/>
      <w:b/>
      <w:color w:val="000000" w:themeColor="text1"/>
      <w:sz w:val="24"/>
      <w:lang w:eastAsia="en-US"/>
    </w:rPr>
  </w:style>
  <w:style w:type="paragraph" w:customStyle="1" w:styleId="65B901B55617414B868A832C324928D913">
    <w:name w:val="65B901B55617414B868A832C324928D913"/>
    <w:rsid w:val="00EC1C65"/>
    <w:pPr>
      <w:spacing w:after="0"/>
    </w:pPr>
    <w:rPr>
      <w:rFonts w:ascii="Arial" w:eastAsiaTheme="minorHAnsi" w:hAnsi="Arial"/>
      <w:b/>
      <w:color w:val="000000" w:themeColor="text1"/>
      <w:sz w:val="24"/>
      <w:lang w:eastAsia="en-US"/>
    </w:rPr>
  </w:style>
  <w:style w:type="paragraph" w:customStyle="1" w:styleId="AA3C5942F6B64E52AA89A73522FAEF5713">
    <w:name w:val="AA3C5942F6B64E52AA89A73522FAEF5713"/>
    <w:rsid w:val="00EC1C65"/>
    <w:pPr>
      <w:spacing w:after="0"/>
    </w:pPr>
    <w:rPr>
      <w:rFonts w:ascii="Arial" w:eastAsiaTheme="minorHAnsi" w:hAnsi="Arial"/>
      <w:b/>
      <w:color w:val="000000" w:themeColor="text1"/>
      <w:sz w:val="24"/>
      <w:lang w:eastAsia="en-US"/>
    </w:rPr>
  </w:style>
  <w:style w:type="paragraph" w:customStyle="1" w:styleId="40961627E2274C90A8DBF0352AF304FA13">
    <w:name w:val="40961627E2274C90A8DBF0352AF304FA13"/>
    <w:rsid w:val="00EC1C65"/>
    <w:pPr>
      <w:spacing w:after="0"/>
    </w:pPr>
    <w:rPr>
      <w:rFonts w:ascii="Arial" w:eastAsiaTheme="minorHAnsi" w:hAnsi="Arial"/>
      <w:b/>
      <w:color w:val="000000" w:themeColor="text1"/>
      <w:sz w:val="24"/>
      <w:lang w:eastAsia="en-US"/>
    </w:rPr>
  </w:style>
  <w:style w:type="paragraph" w:customStyle="1" w:styleId="2E10DBAEE53747B49C6492F9E78441A413">
    <w:name w:val="2E10DBAEE53747B49C6492F9E78441A413"/>
    <w:rsid w:val="00EC1C65"/>
    <w:pPr>
      <w:spacing w:after="0"/>
    </w:pPr>
    <w:rPr>
      <w:rFonts w:ascii="Arial" w:eastAsiaTheme="minorHAnsi" w:hAnsi="Arial"/>
      <w:b/>
      <w:color w:val="000000" w:themeColor="text1"/>
      <w:sz w:val="24"/>
      <w:lang w:eastAsia="en-US"/>
    </w:rPr>
  </w:style>
  <w:style w:type="paragraph" w:customStyle="1" w:styleId="4305F4DD513946CF8F8D4FF5DFCF956A13">
    <w:name w:val="4305F4DD513946CF8F8D4FF5DFCF956A13"/>
    <w:rsid w:val="00EC1C65"/>
    <w:pPr>
      <w:spacing w:after="0"/>
    </w:pPr>
    <w:rPr>
      <w:rFonts w:ascii="Arial" w:eastAsiaTheme="minorHAnsi" w:hAnsi="Arial"/>
      <w:b/>
      <w:color w:val="000000" w:themeColor="text1"/>
      <w:sz w:val="24"/>
      <w:lang w:eastAsia="en-US"/>
    </w:rPr>
  </w:style>
  <w:style w:type="paragraph" w:customStyle="1" w:styleId="C00CD879ED20455FA3AE581A66D2CEEC13">
    <w:name w:val="C00CD879ED20455FA3AE581A66D2CEEC13"/>
    <w:rsid w:val="00EC1C65"/>
    <w:pPr>
      <w:spacing w:after="0"/>
    </w:pPr>
    <w:rPr>
      <w:rFonts w:ascii="Arial" w:eastAsiaTheme="minorHAnsi" w:hAnsi="Arial"/>
      <w:b/>
      <w:color w:val="000000" w:themeColor="text1"/>
      <w:sz w:val="24"/>
      <w:lang w:eastAsia="en-US"/>
    </w:rPr>
  </w:style>
  <w:style w:type="paragraph" w:customStyle="1" w:styleId="BC06F1BDCF72481B9C221EDFA605144313">
    <w:name w:val="BC06F1BDCF72481B9C221EDFA605144313"/>
    <w:rsid w:val="00EC1C65"/>
    <w:pPr>
      <w:spacing w:after="0"/>
    </w:pPr>
    <w:rPr>
      <w:rFonts w:ascii="Arial" w:eastAsiaTheme="minorHAnsi" w:hAnsi="Arial"/>
      <w:b/>
      <w:color w:val="000000" w:themeColor="text1"/>
      <w:sz w:val="24"/>
      <w:lang w:eastAsia="en-US"/>
    </w:rPr>
  </w:style>
  <w:style w:type="paragraph" w:customStyle="1" w:styleId="8217B45338D84F4A8D14BCBC999FC2F42">
    <w:name w:val="8217B45338D84F4A8D14BCBC999FC2F42"/>
    <w:rsid w:val="00EC1C65"/>
    <w:rPr>
      <w:rFonts w:ascii="Arial" w:eastAsiaTheme="minorHAnsi" w:hAnsi="Arial"/>
      <w:sz w:val="24"/>
      <w:lang w:eastAsia="en-US"/>
    </w:rPr>
  </w:style>
  <w:style w:type="paragraph" w:customStyle="1" w:styleId="E97E1DE8A13349F992F4DCA643A361944">
    <w:name w:val="E97E1DE8A13349F992F4DCA643A361944"/>
    <w:rsid w:val="00EC1C65"/>
    <w:rPr>
      <w:rFonts w:ascii="Arial" w:eastAsiaTheme="minorHAnsi" w:hAnsi="Arial"/>
      <w:sz w:val="24"/>
      <w:lang w:eastAsia="en-US"/>
    </w:rPr>
  </w:style>
  <w:style w:type="paragraph" w:customStyle="1" w:styleId="2379037087AF43F99A0230186E3AD96B10">
    <w:name w:val="2379037087AF43F99A0230186E3AD96B10"/>
    <w:rsid w:val="00EC1C65"/>
    <w:rPr>
      <w:rFonts w:ascii="Arial" w:eastAsiaTheme="minorHAnsi" w:hAnsi="Arial"/>
      <w:sz w:val="24"/>
      <w:lang w:eastAsia="en-US"/>
    </w:rPr>
  </w:style>
  <w:style w:type="paragraph" w:customStyle="1" w:styleId="D08BC0E69D1E456194574D550C915FB210">
    <w:name w:val="D08BC0E69D1E456194574D550C915FB210"/>
    <w:rsid w:val="00EC1C65"/>
    <w:rPr>
      <w:rFonts w:ascii="Arial" w:eastAsiaTheme="minorHAnsi" w:hAnsi="Arial"/>
      <w:sz w:val="24"/>
      <w:lang w:eastAsia="en-US"/>
    </w:rPr>
  </w:style>
  <w:style w:type="paragraph" w:customStyle="1" w:styleId="7374601E7BE2427DAF7C5E68BD5B75BB7">
    <w:name w:val="7374601E7BE2427DAF7C5E68BD5B75BB7"/>
    <w:rsid w:val="00EC1C65"/>
    <w:rPr>
      <w:rFonts w:ascii="Arial" w:eastAsiaTheme="minorHAnsi" w:hAnsi="Arial"/>
      <w:sz w:val="24"/>
      <w:lang w:eastAsia="en-US"/>
    </w:rPr>
  </w:style>
  <w:style w:type="paragraph" w:customStyle="1" w:styleId="1A347FD7DA55464E812A9651698F633110">
    <w:name w:val="1A347FD7DA55464E812A9651698F633110"/>
    <w:rsid w:val="00EC1C65"/>
    <w:rPr>
      <w:rFonts w:ascii="Arial" w:eastAsiaTheme="minorHAnsi" w:hAnsi="Arial"/>
      <w:sz w:val="24"/>
      <w:lang w:eastAsia="en-US"/>
    </w:rPr>
  </w:style>
  <w:style w:type="paragraph" w:customStyle="1" w:styleId="9925C5A988F744F2872E4E9BD2C842854">
    <w:name w:val="9925C5A988F744F2872E4E9BD2C842854"/>
    <w:rsid w:val="00EC1C65"/>
    <w:rPr>
      <w:rFonts w:ascii="Arial" w:eastAsiaTheme="minorHAnsi" w:hAnsi="Arial"/>
      <w:sz w:val="24"/>
      <w:lang w:eastAsia="en-US"/>
    </w:rPr>
  </w:style>
  <w:style w:type="paragraph" w:customStyle="1" w:styleId="71A3A62A44254671B6FB4F8CAD716E304">
    <w:name w:val="71A3A62A44254671B6FB4F8CAD716E304"/>
    <w:rsid w:val="00EC1C65"/>
    <w:rPr>
      <w:rFonts w:ascii="Arial" w:eastAsiaTheme="minorHAnsi" w:hAnsi="Arial"/>
      <w:sz w:val="24"/>
      <w:lang w:eastAsia="en-US"/>
    </w:rPr>
  </w:style>
  <w:style w:type="paragraph" w:customStyle="1" w:styleId="327EEFB5DAEE4FF68891F3444AD6CE074">
    <w:name w:val="327EEFB5DAEE4FF68891F3444AD6CE074"/>
    <w:rsid w:val="00EC1C65"/>
    <w:rPr>
      <w:rFonts w:ascii="Arial" w:eastAsiaTheme="minorHAnsi" w:hAnsi="Arial"/>
      <w:sz w:val="24"/>
      <w:lang w:eastAsia="en-US"/>
    </w:rPr>
  </w:style>
  <w:style w:type="paragraph" w:customStyle="1" w:styleId="F75AC754C28048EBA1399006A123B2054">
    <w:name w:val="F75AC754C28048EBA1399006A123B2054"/>
    <w:rsid w:val="00EC1C65"/>
    <w:rPr>
      <w:rFonts w:ascii="Arial" w:eastAsiaTheme="minorHAnsi" w:hAnsi="Arial"/>
      <w:sz w:val="24"/>
      <w:lang w:eastAsia="en-US"/>
    </w:rPr>
  </w:style>
  <w:style w:type="paragraph" w:customStyle="1" w:styleId="6AED71E39B42458FB2B2810A672AAF1A14">
    <w:name w:val="6AED71E39B42458FB2B2810A672AAF1A14"/>
    <w:rsid w:val="00EC1C65"/>
    <w:pPr>
      <w:spacing w:after="0"/>
    </w:pPr>
    <w:rPr>
      <w:rFonts w:ascii="Arial" w:eastAsiaTheme="minorHAnsi" w:hAnsi="Arial"/>
      <w:b/>
      <w:color w:val="000000" w:themeColor="text1"/>
      <w:sz w:val="24"/>
      <w:lang w:eastAsia="en-US"/>
    </w:rPr>
  </w:style>
  <w:style w:type="paragraph" w:customStyle="1" w:styleId="C91C9592CDF34F7BB9AD1B00DF00648114">
    <w:name w:val="C91C9592CDF34F7BB9AD1B00DF00648114"/>
    <w:rsid w:val="00EC1C65"/>
    <w:rPr>
      <w:rFonts w:ascii="Arial" w:eastAsiaTheme="minorHAnsi" w:hAnsi="Arial"/>
      <w:sz w:val="24"/>
      <w:lang w:eastAsia="en-US"/>
    </w:rPr>
  </w:style>
  <w:style w:type="paragraph" w:customStyle="1" w:styleId="C6A2318F55034A44AACC6916BD7B667814">
    <w:name w:val="C6A2318F55034A44AACC6916BD7B667814"/>
    <w:rsid w:val="00EC1C65"/>
    <w:pPr>
      <w:spacing w:after="0"/>
    </w:pPr>
    <w:rPr>
      <w:rFonts w:ascii="Arial" w:eastAsiaTheme="minorHAnsi" w:hAnsi="Arial"/>
      <w:b/>
      <w:color w:val="000000" w:themeColor="text1"/>
      <w:sz w:val="24"/>
      <w:lang w:eastAsia="en-US"/>
    </w:rPr>
  </w:style>
  <w:style w:type="paragraph" w:customStyle="1" w:styleId="F6E8B8CCC5B64C0AA1AD1C2F67A4D54F14">
    <w:name w:val="F6E8B8CCC5B64C0AA1AD1C2F67A4D54F14"/>
    <w:rsid w:val="00EC1C65"/>
    <w:rPr>
      <w:rFonts w:ascii="Arial" w:eastAsiaTheme="minorHAnsi" w:hAnsi="Arial"/>
      <w:sz w:val="24"/>
      <w:lang w:eastAsia="en-US"/>
    </w:rPr>
  </w:style>
  <w:style w:type="paragraph" w:customStyle="1" w:styleId="C20BF2FF2B6C47AE923A53DCCDAE01B414">
    <w:name w:val="C20BF2FF2B6C47AE923A53DCCDAE01B414"/>
    <w:rsid w:val="00EC1C65"/>
    <w:rPr>
      <w:rFonts w:ascii="Arial" w:eastAsiaTheme="minorHAnsi" w:hAnsi="Arial"/>
      <w:sz w:val="24"/>
      <w:lang w:eastAsia="en-US"/>
    </w:rPr>
  </w:style>
  <w:style w:type="paragraph" w:customStyle="1" w:styleId="E3A7D4662EE049B4AAFF1A553B09F02614">
    <w:name w:val="E3A7D4662EE049B4AAFF1A553B09F02614"/>
    <w:rsid w:val="00EC1C65"/>
    <w:rPr>
      <w:rFonts w:ascii="Arial" w:eastAsiaTheme="minorHAnsi" w:hAnsi="Arial"/>
      <w:sz w:val="24"/>
      <w:lang w:eastAsia="en-US"/>
    </w:rPr>
  </w:style>
  <w:style w:type="paragraph" w:customStyle="1" w:styleId="39F11AB764884030B1F064A88E186E9E14">
    <w:name w:val="39F11AB764884030B1F064A88E186E9E14"/>
    <w:rsid w:val="00EC1C65"/>
    <w:rPr>
      <w:rFonts w:ascii="Arial" w:eastAsiaTheme="minorHAnsi" w:hAnsi="Arial"/>
      <w:sz w:val="24"/>
      <w:lang w:eastAsia="en-US"/>
    </w:rPr>
  </w:style>
  <w:style w:type="paragraph" w:customStyle="1" w:styleId="1A999F21B376490AB8D575907CE59E7B14">
    <w:name w:val="1A999F21B376490AB8D575907CE59E7B14"/>
    <w:rsid w:val="00EC1C65"/>
    <w:rPr>
      <w:rFonts w:ascii="Arial" w:eastAsiaTheme="minorHAnsi" w:hAnsi="Arial"/>
      <w:sz w:val="24"/>
      <w:lang w:eastAsia="en-US"/>
    </w:rPr>
  </w:style>
  <w:style w:type="paragraph" w:customStyle="1" w:styleId="8EAEA33C31644D28A4306484094DAF2914">
    <w:name w:val="8EAEA33C31644D28A4306484094DAF2914"/>
    <w:rsid w:val="00EC1C65"/>
    <w:rPr>
      <w:rFonts w:ascii="Arial" w:eastAsiaTheme="minorHAnsi" w:hAnsi="Arial"/>
      <w:sz w:val="24"/>
      <w:lang w:eastAsia="en-US"/>
    </w:rPr>
  </w:style>
  <w:style w:type="paragraph" w:customStyle="1" w:styleId="7E8EC04E88984B5584976201F277992114">
    <w:name w:val="7E8EC04E88984B5584976201F277992114"/>
    <w:rsid w:val="00EC1C65"/>
    <w:rPr>
      <w:rFonts w:ascii="Arial" w:eastAsiaTheme="minorHAnsi" w:hAnsi="Arial"/>
      <w:sz w:val="24"/>
      <w:lang w:eastAsia="en-US"/>
    </w:rPr>
  </w:style>
  <w:style w:type="paragraph" w:customStyle="1" w:styleId="6020CC53C6D54DCC87E814609E1A1BF614">
    <w:name w:val="6020CC53C6D54DCC87E814609E1A1BF614"/>
    <w:rsid w:val="00EC1C65"/>
    <w:rPr>
      <w:rFonts w:ascii="Arial" w:eastAsiaTheme="minorHAnsi" w:hAnsi="Arial"/>
      <w:sz w:val="24"/>
      <w:lang w:eastAsia="en-US"/>
    </w:rPr>
  </w:style>
  <w:style w:type="paragraph" w:customStyle="1" w:styleId="3BF5ED9F310143A5A8A9BCE7EBC5ACCD14">
    <w:name w:val="3BF5ED9F310143A5A8A9BCE7EBC5ACCD14"/>
    <w:rsid w:val="00EC1C65"/>
    <w:rPr>
      <w:rFonts w:ascii="Arial" w:eastAsiaTheme="minorHAnsi" w:hAnsi="Arial"/>
      <w:sz w:val="24"/>
      <w:lang w:eastAsia="en-US"/>
    </w:rPr>
  </w:style>
  <w:style w:type="paragraph" w:customStyle="1" w:styleId="7C94BDCDB31448ED82EB637AE874BD6C14">
    <w:name w:val="7C94BDCDB31448ED82EB637AE874BD6C14"/>
    <w:rsid w:val="00EC1C65"/>
    <w:rPr>
      <w:rFonts w:ascii="Arial" w:eastAsiaTheme="minorHAnsi" w:hAnsi="Arial"/>
      <w:sz w:val="24"/>
      <w:lang w:eastAsia="en-US"/>
    </w:rPr>
  </w:style>
  <w:style w:type="paragraph" w:customStyle="1" w:styleId="55D43482999F4BFBB2CE7322DEAFF8A614">
    <w:name w:val="55D43482999F4BFBB2CE7322DEAFF8A614"/>
    <w:rsid w:val="00EC1C65"/>
    <w:rPr>
      <w:rFonts w:ascii="Arial" w:eastAsiaTheme="minorHAnsi" w:hAnsi="Arial"/>
      <w:sz w:val="24"/>
      <w:lang w:eastAsia="en-US"/>
    </w:rPr>
  </w:style>
  <w:style w:type="paragraph" w:customStyle="1" w:styleId="A7AFBE60B98C4BA3A821E8837C4D0A3B14">
    <w:name w:val="A7AFBE60B98C4BA3A821E8837C4D0A3B14"/>
    <w:rsid w:val="00EC1C65"/>
    <w:rPr>
      <w:rFonts w:ascii="Arial" w:eastAsiaTheme="minorHAnsi" w:hAnsi="Arial"/>
      <w:sz w:val="24"/>
      <w:lang w:eastAsia="en-US"/>
    </w:rPr>
  </w:style>
  <w:style w:type="paragraph" w:customStyle="1" w:styleId="9AFDD60054FF45EFB3E31A0922E81FCE14">
    <w:name w:val="9AFDD60054FF45EFB3E31A0922E81FCE14"/>
    <w:rsid w:val="00EC1C65"/>
    <w:rPr>
      <w:rFonts w:ascii="Arial" w:eastAsiaTheme="minorHAnsi" w:hAnsi="Arial"/>
      <w:sz w:val="24"/>
      <w:lang w:eastAsia="en-US"/>
    </w:rPr>
  </w:style>
  <w:style w:type="paragraph" w:customStyle="1" w:styleId="429C6AD6202545B98003FF9F0024D98814">
    <w:name w:val="429C6AD6202545B98003FF9F0024D98814"/>
    <w:rsid w:val="00EC1C65"/>
    <w:rPr>
      <w:rFonts w:ascii="Arial" w:eastAsiaTheme="minorHAnsi" w:hAnsi="Arial"/>
      <w:sz w:val="24"/>
      <w:lang w:eastAsia="en-US"/>
    </w:rPr>
  </w:style>
  <w:style w:type="paragraph" w:customStyle="1" w:styleId="ABC86FE9068E44C8AA271DBBBD1A8B3B14">
    <w:name w:val="ABC86FE9068E44C8AA271DBBBD1A8B3B14"/>
    <w:rsid w:val="00EC1C65"/>
    <w:rPr>
      <w:rFonts w:ascii="Arial" w:eastAsiaTheme="minorHAnsi" w:hAnsi="Arial"/>
      <w:sz w:val="24"/>
      <w:lang w:eastAsia="en-US"/>
    </w:rPr>
  </w:style>
  <w:style w:type="paragraph" w:customStyle="1" w:styleId="D9E4545A27BF4B9997FD0A747C350D6A14">
    <w:name w:val="D9E4545A27BF4B9997FD0A747C350D6A14"/>
    <w:rsid w:val="00EC1C65"/>
    <w:rPr>
      <w:rFonts w:ascii="Arial" w:eastAsiaTheme="minorHAnsi" w:hAnsi="Arial"/>
      <w:sz w:val="24"/>
      <w:lang w:eastAsia="en-US"/>
    </w:rPr>
  </w:style>
  <w:style w:type="paragraph" w:customStyle="1" w:styleId="F4DA1893E5704D3285E6ACC7FB682C8114">
    <w:name w:val="F4DA1893E5704D3285E6ACC7FB682C8114"/>
    <w:rsid w:val="00EC1C65"/>
    <w:rPr>
      <w:rFonts w:ascii="Arial" w:eastAsiaTheme="minorHAnsi" w:hAnsi="Arial"/>
      <w:sz w:val="24"/>
      <w:lang w:eastAsia="en-US"/>
    </w:rPr>
  </w:style>
  <w:style w:type="paragraph" w:customStyle="1" w:styleId="9B200F4E44774F2FBC68C76F2CAF476914">
    <w:name w:val="9B200F4E44774F2FBC68C76F2CAF476914"/>
    <w:rsid w:val="00EC1C65"/>
    <w:rPr>
      <w:rFonts w:ascii="Arial" w:eastAsiaTheme="minorHAnsi" w:hAnsi="Arial"/>
      <w:sz w:val="24"/>
      <w:lang w:eastAsia="en-US"/>
    </w:rPr>
  </w:style>
  <w:style w:type="paragraph" w:customStyle="1" w:styleId="1FF65E2BF2CE46D0AD253E7E416EFDE714">
    <w:name w:val="1FF65E2BF2CE46D0AD253E7E416EFDE714"/>
    <w:rsid w:val="00EC1C65"/>
    <w:rPr>
      <w:rFonts w:ascii="Arial" w:eastAsiaTheme="minorHAnsi" w:hAnsi="Arial"/>
      <w:sz w:val="24"/>
      <w:lang w:eastAsia="en-US"/>
    </w:rPr>
  </w:style>
  <w:style w:type="paragraph" w:customStyle="1" w:styleId="9CC0EA190DFE43C89BC747BE7BB49A6214">
    <w:name w:val="9CC0EA190DFE43C89BC747BE7BB49A6214"/>
    <w:rsid w:val="00EC1C65"/>
    <w:rPr>
      <w:rFonts w:ascii="Arial" w:eastAsiaTheme="minorHAnsi" w:hAnsi="Arial"/>
      <w:sz w:val="24"/>
      <w:lang w:eastAsia="en-US"/>
    </w:rPr>
  </w:style>
  <w:style w:type="paragraph" w:customStyle="1" w:styleId="A598746A05BA40BC9049C80E78F5D9C014">
    <w:name w:val="A598746A05BA40BC9049C80E78F5D9C014"/>
    <w:rsid w:val="00EC1C65"/>
    <w:rPr>
      <w:rFonts w:ascii="Arial" w:eastAsiaTheme="minorHAnsi" w:hAnsi="Arial"/>
      <w:sz w:val="24"/>
      <w:lang w:eastAsia="en-US"/>
    </w:rPr>
  </w:style>
  <w:style w:type="paragraph" w:customStyle="1" w:styleId="531CBCA6141E4C309DDA53BB7792DB2514">
    <w:name w:val="531CBCA6141E4C309DDA53BB7792DB2514"/>
    <w:rsid w:val="00EC1C65"/>
    <w:rPr>
      <w:rFonts w:ascii="Arial" w:eastAsiaTheme="minorHAnsi" w:hAnsi="Arial"/>
      <w:sz w:val="24"/>
      <w:lang w:eastAsia="en-US"/>
    </w:rPr>
  </w:style>
  <w:style w:type="paragraph" w:customStyle="1" w:styleId="C7A428092E64425D9E1E25ACA54279EE14">
    <w:name w:val="C7A428092E64425D9E1E25ACA54279EE14"/>
    <w:rsid w:val="00EC1C65"/>
    <w:rPr>
      <w:rFonts w:ascii="Arial" w:eastAsiaTheme="minorHAnsi" w:hAnsi="Arial"/>
      <w:sz w:val="24"/>
      <w:lang w:eastAsia="en-US"/>
    </w:rPr>
  </w:style>
  <w:style w:type="paragraph" w:customStyle="1" w:styleId="130953120544485C8D9B920F998B4D7E14">
    <w:name w:val="130953120544485C8D9B920F998B4D7E14"/>
    <w:rsid w:val="00EC1C65"/>
    <w:rPr>
      <w:rFonts w:ascii="Arial" w:eastAsiaTheme="minorHAnsi" w:hAnsi="Arial"/>
      <w:sz w:val="24"/>
      <w:lang w:eastAsia="en-US"/>
    </w:rPr>
  </w:style>
  <w:style w:type="paragraph" w:customStyle="1" w:styleId="0A2B5D60567342029C65DD3FF6A31C5314">
    <w:name w:val="0A2B5D60567342029C65DD3FF6A31C5314"/>
    <w:rsid w:val="00EC1C65"/>
    <w:rPr>
      <w:rFonts w:ascii="Arial" w:eastAsiaTheme="minorHAnsi" w:hAnsi="Arial"/>
      <w:sz w:val="24"/>
      <w:lang w:eastAsia="en-US"/>
    </w:rPr>
  </w:style>
  <w:style w:type="paragraph" w:customStyle="1" w:styleId="C4631880F0CE4531994D76E3BEE26BDD14">
    <w:name w:val="C4631880F0CE4531994D76E3BEE26BDD14"/>
    <w:rsid w:val="00EC1C65"/>
    <w:rPr>
      <w:rFonts w:ascii="Arial" w:eastAsiaTheme="minorHAnsi" w:hAnsi="Arial"/>
      <w:sz w:val="24"/>
      <w:lang w:eastAsia="en-US"/>
    </w:rPr>
  </w:style>
  <w:style w:type="paragraph" w:customStyle="1" w:styleId="FF0C09B9E24A4ED484FAB61D54BD297B14">
    <w:name w:val="FF0C09B9E24A4ED484FAB61D54BD297B14"/>
    <w:rsid w:val="00EC1C65"/>
    <w:rPr>
      <w:rFonts w:ascii="Arial" w:eastAsiaTheme="minorHAnsi" w:hAnsi="Arial"/>
      <w:sz w:val="24"/>
      <w:lang w:eastAsia="en-US"/>
    </w:rPr>
  </w:style>
  <w:style w:type="paragraph" w:customStyle="1" w:styleId="D29349CAB8564B8C9A7E29744D8D557614">
    <w:name w:val="D29349CAB8564B8C9A7E29744D8D557614"/>
    <w:rsid w:val="00EC1C65"/>
    <w:rPr>
      <w:rFonts w:ascii="Arial" w:eastAsiaTheme="minorHAnsi" w:hAnsi="Arial"/>
      <w:sz w:val="24"/>
      <w:lang w:eastAsia="en-US"/>
    </w:rPr>
  </w:style>
  <w:style w:type="paragraph" w:customStyle="1" w:styleId="EDA5D2FA292842FAA42584007E95833B13">
    <w:name w:val="EDA5D2FA292842FAA42584007E95833B13"/>
    <w:rsid w:val="00EC1C65"/>
    <w:rPr>
      <w:rFonts w:ascii="Arial" w:eastAsiaTheme="minorHAnsi" w:hAnsi="Arial"/>
      <w:sz w:val="24"/>
      <w:lang w:eastAsia="en-US"/>
    </w:rPr>
  </w:style>
  <w:style w:type="paragraph" w:customStyle="1" w:styleId="93357CB956534A93AE86B9BFE1DFA1C013">
    <w:name w:val="93357CB956534A93AE86B9BFE1DFA1C013"/>
    <w:rsid w:val="00EC1C65"/>
    <w:rPr>
      <w:rFonts w:ascii="Arial" w:eastAsiaTheme="minorHAnsi" w:hAnsi="Arial"/>
      <w:sz w:val="24"/>
      <w:lang w:eastAsia="en-US"/>
    </w:rPr>
  </w:style>
  <w:style w:type="paragraph" w:customStyle="1" w:styleId="A9854AD2907F4FDC9FD469698E215E173">
    <w:name w:val="A9854AD2907F4FDC9FD469698E215E173"/>
    <w:rsid w:val="00EC1C65"/>
    <w:rPr>
      <w:rFonts w:ascii="Arial" w:eastAsiaTheme="minorHAnsi" w:hAnsi="Arial"/>
      <w:sz w:val="24"/>
      <w:lang w:eastAsia="en-US"/>
    </w:rPr>
  </w:style>
  <w:style w:type="paragraph" w:customStyle="1" w:styleId="3E7CCD5ED75B4A39BF6A5C47B1B150C63">
    <w:name w:val="3E7CCD5ED75B4A39BF6A5C47B1B150C63"/>
    <w:rsid w:val="00EC1C65"/>
    <w:pPr>
      <w:spacing w:after="0"/>
    </w:pPr>
    <w:rPr>
      <w:rFonts w:ascii="Arial" w:eastAsiaTheme="minorHAnsi" w:hAnsi="Arial"/>
      <w:b/>
      <w:color w:val="000000" w:themeColor="text1"/>
      <w:sz w:val="24"/>
      <w:lang w:eastAsia="en-US"/>
    </w:rPr>
  </w:style>
  <w:style w:type="paragraph" w:customStyle="1" w:styleId="684D59258AFF4DA094441DF1DD41FB783">
    <w:name w:val="684D59258AFF4DA094441DF1DD41FB783"/>
    <w:rsid w:val="00EC1C65"/>
    <w:rPr>
      <w:rFonts w:ascii="Arial" w:eastAsiaTheme="minorHAnsi" w:hAnsi="Arial"/>
      <w:sz w:val="24"/>
      <w:lang w:eastAsia="en-US"/>
    </w:rPr>
  </w:style>
  <w:style w:type="paragraph" w:customStyle="1" w:styleId="2F73CF0AC6214681B2AFEFBF5A15F5993">
    <w:name w:val="2F73CF0AC6214681B2AFEFBF5A15F5993"/>
    <w:rsid w:val="00EC1C65"/>
    <w:pPr>
      <w:spacing w:after="0"/>
    </w:pPr>
    <w:rPr>
      <w:rFonts w:ascii="Arial" w:eastAsiaTheme="minorHAnsi" w:hAnsi="Arial"/>
      <w:b/>
      <w:color w:val="000000" w:themeColor="text1"/>
      <w:sz w:val="24"/>
      <w:lang w:eastAsia="en-US"/>
    </w:rPr>
  </w:style>
  <w:style w:type="paragraph" w:customStyle="1" w:styleId="E051191EF1CA4822A29E9840F3E14F473">
    <w:name w:val="E051191EF1CA4822A29E9840F3E14F473"/>
    <w:rsid w:val="00EC1C65"/>
    <w:rPr>
      <w:rFonts w:ascii="Arial" w:eastAsiaTheme="minorHAnsi" w:hAnsi="Arial"/>
      <w:sz w:val="24"/>
      <w:lang w:eastAsia="en-US"/>
    </w:rPr>
  </w:style>
  <w:style w:type="paragraph" w:customStyle="1" w:styleId="91A2541A8D1148D79D9FCA67EFF334FE3">
    <w:name w:val="91A2541A8D1148D79D9FCA67EFF334FE3"/>
    <w:rsid w:val="00EC1C65"/>
    <w:pPr>
      <w:spacing w:after="0"/>
    </w:pPr>
    <w:rPr>
      <w:rFonts w:ascii="Arial" w:eastAsiaTheme="minorHAnsi" w:hAnsi="Arial"/>
      <w:b/>
      <w:color w:val="000000" w:themeColor="text1"/>
      <w:sz w:val="24"/>
      <w:lang w:eastAsia="en-US"/>
    </w:rPr>
  </w:style>
  <w:style w:type="paragraph" w:customStyle="1" w:styleId="BF6FCFDE77F34DBEAFD6A639332BB11C3">
    <w:name w:val="BF6FCFDE77F34DBEAFD6A639332BB11C3"/>
    <w:rsid w:val="00EC1C65"/>
    <w:rPr>
      <w:rFonts w:ascii="Arial" w:eastAsiaTheme="minorHAnsi" w:hAnsi="Arial"/>
      <w:sz w:val="24"/>
      <w:lang w:eastAsia="en-US"/>
    </w:rPr>
  </w:style>
  <w:style w:type="paragraph" w:customStyle="1" w:styleId="93BADA66272F44FD8887A32A4BE11A413">
    <w:name w:val="93BADA66272F44FD8887A32A4BE11A413"/>
    <w:rsid w:val="00EC1C65"/>
    <w:pPr>
      <w:spacing w:after="0"/>
    </w:pPr>
    <w:rPr>
      <w:rFonts w:ascii="Arial" w:eastAsiaTheme="minorHAnsi" w:hAnsi="Arial"/>
      <w:b/>
      <w:color w:val="000000" w:themeColor="text1"/>
      <w:sz w:val="24"/>
      <w:lang w:eastAsia="en-US"/>
    </w:rPr>
  </w:style>
  <w:style w:type="paragraph" w:customStyle="1" w:styleId="034F912F37C6434DBDB8065BB42D56083">
    <w:name w:val="034F912F37C6434DBDB8065BB42D56083"/>
    <w:rsid w:val="00EC1C65"/>
    <w:rPr>
      <w:rFonts w:ascii="Arial" w:eastAsiaTheme="minorHAnsi" w:hAnsi="Arial"/>
      <w:sz w:val="24"/>
      <w:lang w:eastAsia="en-US"/>
    </w:rPr>
  </w:style>
  <w:style w:type="paragraph" w:customStyle="1" w:styleId="3ECB17ADDF0C4EC18F8520D4FDDBB4183">
    <w:name w:val="3ECB17ADDF0C4EC18F8520D4FDDBB4183"/>
    <w:rsid w:val="00EC1C65"/>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
    <w:name w:val="BB364983010D46819AE00147CD8D6B20"/>
    <w:rsid w:val="00EC1C65"/>
    <w:pPr>
      <w:spacing w:after="0"/>
    </w:pPr>
    <w:rPr>
      <w:rFonts w:ascii="Arial" w:eastAsiaTheme="minorHAnsi" w:hAnsi="Arial"/>
      <w:b/>
      <w:color w:val="000000" w:themeColor="text1"/>
      <w:sz w:val="24"/>
      <w:lang w:eastAsia="en-US"/>
    </w:rPr>
  </w:style>
  <w:style w:type="paragraph" w:customStyle="1" w:styleId="43564265EA3C4164A9C09243F9E4352E40">
    <w:name w:val="43564265EA3C4164A9C09243F9E4352E40"/>
    <w:rsid w:val="00EC1C65"/>
    <w:rPr>
      <w:rFonts w:ascii="Arial" w:eastAsiaTheme="minorHAnsi" w:hAnsi="Arial"/>
      <w:sz w:val="24"/>
      <w:lang w:eastAsia="en-US"/>
    </w:rPr>
  </w:style>
  <w:style w:type="paragraph" w:customStyle="1" w:styleId="81B2AAD4A00C48A382D5DB0F393CB9B514">
    <w:name w:val="81B2AAD4A00C48A382D5DB0F393CB9B514"/>
    <w:rsid w:val="00EC1C65"/>
    <w:pPr>
      <w:spacing w:after="0"/>
    </w:pPr>
    <w:rPr>
      <w:rFonts w:ascii="Arial" w:eastAsiaTheme="minorHAnsi" w:hAnsi="Arial"/>
      <w:b/>
      <w:color w:val="000000" w:themeColor="text1"/>
      <w:sz w:val="24"/>
      <w:lang w:eastAsia="en-US"/>
    </w:rPr>
  </w:style>
  <w:style w:type="paragraph" w:customStyle="1" w:styleId="31B458956ED34D08AE8B5C55A00FCF0414">
    <w:name w:val="31B458956ED34D08AE8B5C55A00FCF0414"/>
    <w:rsid w:val="00EC1C65"/>
    <w:pPr>
      <w:spacing w:after="0"/>
    </w:pPr>
    <w:rPr>
      <w:rFonts w:ascii="Arial" w:eastAsiaTheme="minorHAnsi" w:hAnsi="Arial"/>
      <w:b/>
      <w:color w:val="000000" w:themeColor="text1"/>
      <w:sz w:val="24"/>
      <w:lang w:eastAsia="en-US"/>
    </w:rPr>
  </w:style>
  <w:style w:type="paragraph" w:customStyle="1" w:styleId="E0858FBC32DA42E9B316D34171F2B2B514">
    <w:name w:val="E0858FBC32DA42E9B316D34171F2B2B514"/>
    <w:rsid w:val="00EC1C65"/>
    <w:pPr>
      <w:spacing w:after="0"/>
    </w:pPr>
    <w:rPr>
      <w:rFonts w:ascii="Arial" w:eastAsiaTheme="minorHAnsi" w:hAnsi="Arial"/>
      <w:b/>
      <w:color w:val="000000" w:themeColor="text1"/>
      <w:sz w:val="24"/>
      <w:lang w:eastAsia="en-US"/>
    </w:rPr>
  </w:style>
  <w:style w:type="paragraph" w:customStyle="1" w:styleId="ED03C6226E07412FBCD743DD158F3D705">
    <w:name w:val="ED03C6226E07412FBCD743DD158F3D705"/>
    <w:rsid w:val="00EC1C65"/>
    <w:pPr>
      <w:spacing w:after="0"/>
    </w:pPr>
    <w:rPr>
      <w:rFonts w:ascii="Arial" w:eastAsiaTheme="minorHAnsi" w:hAnsi="Arial"/>
      <w:b/>
      <w:color w:val="000000" w:themeColor="text1"/>
      <w:sz w:val="24"/>
      <w:lang w:eastAsia="en-US"/>
    </w:rPr>
  </w:style>
  <w:style w:type="paragraph" w:customStyle="1" w:styleId="A150F4B797D347C08E6ABC3A796BBC085">
    <w:name w:val="A150F4B797D347C08E6ABC3A796BBC085"/>
    <w:rsid w:val="00EC1C65"/>
    <w:pPr>
      <w:spacing w:after="0"/>
    </w:pPr>
    <w:rPr>
      <w:rFonts w:ascii="Arial" w:eastAsiaTheme="minorHAnsi" w:hAnsi="Arial"/>
      <w:b/>
      <w:color w:val="000000" w:themeColor="text1"/>
      <w:sz w:val="24"/>
      <w:lang w:eastAsia="en-US"/>
    </w:rPr>
  </w:style>
  <w:style w:type="paragraph" w:customStyle="1" w:styleId="2B565187B9294267944FCD3A6690EE0511">
    <w:name w:val="2B565187B9294267944FCD3A6690EE0511"/>
    <w:rsid w:val="00EC1C65"/>
    <w:pPr>
      <w:spacing w:after="0"/>
    </w:pPr>
    <w:rPr>
      <w:rFonts w:ascii="Arial" w:eastAsiaTheme="minorHAnsi" w:hAnsi="Arial"/>
      <w:b/>
      <w:color w:val="000000" w:themeColor="text1"/>
      <w:sz w:val="24"/>
      <w:lang w:eastAsia="en-US"/>
    </w:rPr>
  </w:style>
  <w:style w:type="paragraph" w:customStyle="1" w:styleId="B7B6A9DA9E1647C1A6950FE791563ABE14">
    <w:name w:val="B7B6A9DA9E1647C1A6950FE791563ABE14"/>
    <w:rsid w:val="00EC1C65"/>
    <w:rPr>
      <w:rFonts w:ascii="Arial" w:eastAsiaTheme="minorHAnsi" w:hAnsi="Arial"/>
      <w:sz w:val="24"/>
      <w:lang w:eastAsia="en-US"/>
    </w:rPr>
  </w:style>
  <w:style w:type="paragraph" w:customStyle="1" w:styleId="C6A0B4A8DD6F4A5A90006B02DCDB8C5574">
    <w:name w:val="C6A0B4A8DD6F4A5A90006B02DCDB8C5574"/>
    <w:rsid w:val="00EC1C65"/>
    <w:rPr>
      <w:rFonts w:ascii="Arial" w:eastAsiaTheme="minorHAnsi" w:hAnsi="Arial"/>
      <w:sz w:val="24"/>
      <w:lang w:eastAsia="en-US"/>
    </w:rPr>
  </w:style>
  <w:style w:type="paragraph" w:customStyle="1" w:styleId="628D1D54DE1A4872AC660A4B53515A0274">
    <w:name w:val="628D1D54DE1A4872AC660A4B53515A0274"/>
    <w:rsid w:val="00EC1C65"/>
    <w:rPr>
      <w:rFonts w:ascii="Arial" w:eastAsiaTheme="minorHAnsi" w:hAnsi="Arial"/>
      <w:sz w:val="24"/>
      <w:lang w:eastAsia="en-US"/>
    </w:rPr>
  </w:style>
  <w:style w:type="paragraph" w:customStyle="1" w:styleId="32ED938C7EB24CDCBF6836BD375621FC74">
    <w:name w:val="32ED938C7EB24CDCBF6836BD375621FC74"/>
    <w:rsid w:val="00EC1C65"/>
    <w:rPr>
      <w:rFonts w:ascii="Arial" w:eastAsiaTheme="minorHAnsi" w:hAnsi="Arial"/>
      <w:sz w:val="24"/>
      <w:lang w:eastAsia="en-US"/>
    </w:rPr>
  </w:style>
  <w:style w:type="paragraph" w:customStyle="1" w:styleId="7FDE970EA94A437180C1BFC76C7FA78074">
    <w:name w:val="7FDE970EA94A437180C1BFC76C7FA78074"/>
    <w:rsid w:val="00EC1C65"/>
    <w:rPr>
      <w:rFonts w:ascii="Arial" w:eastAsiaTheme="minorHAnsi" w:hAnsi="Arial"/>
      <w:sz w:val="24"/>
      <w:lang w:eastAsia="en-US"/>
    </w:rPr>
  </w:style>
  <w:style w:type="paragraph" w:customStyle="1" w:styleId="D17BB891454A402DA4863A2CA3E472E574">
    <w:name w:val="D17BB891454A402DA4863A2CA3E472E574"/>
    <w:rsid w:val="00EC1C65"/>
    <w:rPr>
      <w:rFonts w:ascii="Arial" w:eastAsiaTheme="minorHAnsi" w:hAnsi="Arial"/>
      <w:sz w:val="24"/>
      <w:lang w:eastAsia="en-US"/>
    </w:rPr>
  </w:style>
  <w:style w:type="paragraph" w:customStyle="1" w:styleId="1A292920EFE14BEA825F9CC7FCEA0DD714">
    <w:name w:val="1A292920EFE14BEA825F9CC7FCEA0DD714"/>
    <w:rsid w:val="00EC1C65"/>
    <w:pPr>
      <w:spacing w:after="0"/>
    </w:pPr>
    <w:rPr>
      <w:rFonts w:ascii="Arial" w:eastAsiaTheme="minorHAnsi" w:hAnsi="Arial"/>
      <w:b/>
      <w:color w:val="000000" w:themeColor="text1"/>
      <w:sz w:val="24"/>
      <w:lang w:eastAsia="en-US"/>
    </w:rPr>
  </w:style>
  <w:style w:type="paragraph" w:customStyle="1" w:styleId="057D023C4E3C465F89B1EBF1A18709B114">
    <w:name w:val="057D023C4E3C465F89B1EBF1A18709B114"/>
    <w:rsid w:val="00EC1C65"/>
    <w:pPr>
      <w:spacing w:after="0"/>
    </w:pPr>
    <w:rPr>
      <w:rFonts w:ascii="Arial" w:eastAsiaTheme="minorHAnsi" w:hAnsi="Arial"/>
      <w:b/>
      <w:color w:val="000000" w:themeColor="text1"/>
      <w:sz w:val="24"/>
      <w:lang w:eastAsia="en-US"/>
    </w:rPr>
  </w:style>
  <w:style w:type="paragraph" w:customStyle="1" w:styleId="65B901B55617414B868A832C324928D914">
    <w:name w:val="65B901B55617414B868A832C324928D914"/>
    <w:rsid w:val="00EC1C65"/>
    <w:pPr>
      <w:spacing w:after="0"/>
    </w:pPr>
    <w:rPr>
      <w:rFonts w:ascii="Arial" w:eastAsiaTheme="minorHAnsi" w:hAnsi="Arial"/>
      <w:b/>
      <w:color w:val="000000" w:themeColor="text1"/>
      <w:sz w:val="24"/>
      <w:lang w:eastAsia="en-US"/>
    </w:rPr>
  </w:style>
  <w:style w:type="paragraph" w:customStyle="1" w:styleId="AA3C5942F6B64E52AA89A73522FAEF5714">
    <w:name w:val="AA3C5942F6B64E52AA89A73522FAEF5714"/>
    <w:rsid w:val="00EC1C65"/>
    <w:pPr>
      <w:spacing w:after="0"/>
    </w:pPr>
    <w:rPr>
      <w:rFonts w:ascii="Arial" w:eastAsiaTheme="minorHAnsi" w:hAnsi="Arial"/>
      <w:b/>
      <w:color w:val="000000" w:themeColor="text1"/>
      <w:sz w:val="24"/>
      <w:lang w:eastAsia="en-US"/>
    </w:rPr>
  </w:style>
  <w:style w:type="paragraph" w:customStyle="1" w:styleId="40961627E2274C90A8DBF0352AF304FA14">
    <w:name w:val="40961627E2274C90A8DBF0352AF304FA14"/>
    <w:rsid w:val="00EC1C65"/>
    <w:pPr>
      <w:spacing w:after="0"/>
    </w:pPr>
    <w:rPr>
      <w:rFonts w:ascii="Arial" w:eastAsiaTheme="minorHAnsi" w:hAnsi="Arial"/>
      <w:b/>
      <w:color w:val="000000" w:themeColor="text1"/>
      <w:sz w:val="24"/>
      <w:lang w:eastAsia="en-US"/>
    </w:rPr>
  </w:style>
  <w:style w:type="paragraph" w:customStyle="1" w:styleId="2E10DBAEE53747B49C6492F9E78441A414">
    <w:name w:val="2E10DBAEE53747B49C6492F9E78441A414"/>
    <w:rsid w:val="00EC1C65"/>
    <w:pPr>
      <w:spacing w:after="0"/>
    </w:pPr>
    <w:rPr>
      <w:rFonts w:ascii="Arial" w:eastAsiaTheme="minorHAnsi" w:hAnsi="Arial"/>
      <w:b/>
      <w:color w:val="000000" w:themeColor="text1"/>
      <w:sz w:val="24"/>
      <w:lang w:eastAsia="en-US"/>
    </w:rPr>
  </w:style>
  <w:style w:type="paragraph" w:customStyle="1" w:styleId="4305F4DD513946CF8F8D4FF5DFCF956A14">
    <w:name w:val="4305F4DD513946CF8F8D4FF5DFCF956A14"/>
    <w:rsid w:val="00EC1C65"/>
    <w:pPr>
      <w:spacing w:after="0"/>
    </w:pPr>
    <w:rPr>
      <w:rFonts w:ascii="Arial" w:eastAsiaTheme="minorHAnsi" w:hAnsi="Arial"/>
      <w:b/>
      <w:color w:val="000000" w:themeColor="text1"/>
      <w:sz w:val="24"/>
      <w:lang w:eastAsia="en-US"/>
    </w:rPr>
  </w:style>
  <w:style w:type="paragraph" w:customStyle="1" w:styleId="C00CD879ED20455FA3AE581A66D2CEEC14">
    <w:name w:val="C00CD879ED20455FA3AE581A66D2CEEC14"/>
    <w:rsid w:val="00EC1C65"/>
    <w:pPr>
      <w:spacing w:after="0"/>
    </w:pPr>
    <w:rPr>
      <w:rFonts w:ascii="Arial" w:eastAsiaTheme="minorHAnsi" w:hAnsi="Arial"/>
      <w:b/>
      <w:color w:val="000000" w:themeColor="text1"/>
      <w:sz w:val="24"/>
      <w:lang w:eastAsia="en-US"/>
    </w:rPr>
  </w:style>
  <w:style w:type="paragraph" w:customStyle="1" w:styleId="BC06F1BDCF72481B9C221EDFA605144314">
    <w:name w:val="BC06F1BDCF72481B9C221EDFA605144314"/>
    <w:rsid w:val="00EC1C65"/>
    <w:pPr>
      <w:spacing w:after="0"/>
    </w:pPr>
    <w:rPr>
      <w:rFonts w:ascii="Arial" w:eastAsiaTheme="minorHAnsi" w:hAnsi="Arial"/>
      <w:b/>
      <w:color w:val="000000" w:themeColor="text1"/>
      <w:sz w:val="24"/>
      <w:lang w:eastAsia="en-US"/>
    </w:rPr>
  </w:style>
  <w:style w:type="paragraph" w:customStyle="1" w:styleId="8217B45338D84F4A8D14BCBC999FC2F43">
    <w:name w:val="8217B45338D84F4A8D14BCBC999FC2F43"/>
    <w:rsid w:val="00EC1C65"/>
    <w:rPr>
      <w:rFonts w:ascii="Arial" w:eastAsiaTheme="minorHAnsi" w:hAnsi="Arial"/>
      <w:sz w:val="24"/>
      <w:lang w:eastAsia="en-US"/>
    </w:rPr>
  </w:style>
  <w:style w:type="paragraph" w:customStyle="1" w:styleId="E97E1DE8A13349F992F4DCA643A361945">
    <w:name w:val="E97E1DE8A13349F992F4DCA643A361945"/>
    <w:rsid w:val="00EC1C65"/>
    <w:rPr>
      <w:rFonts w:ascii="Arial" w:eastAsiaTheme="minorHAnsi" w:hAnsi="Arial"/>
      <w:sz w:val="24"/>
      <w:lang w:eastAsia="en-US"/>
    </w:rPr>
  </w:style>
  <w:style w:type="paragraph" w:customStyle="1" w:styleId="2379037087AF43F99A0230186E3AD96B11">
    <w:name w:val="2379037087AF43F99A0230186E3AD96B11"/>
    <w:rsid w:val="00EC1C65"/>
    <w:rPr>
      <w:rFonts w:ascii="Arial" w:eastAsiaTheme="minorHAnsi" w:hAnsi="Arial"/>
      <w:sz w:val="24"/>
      <w:lang w:eastAsia="en-US"/>
    </w:rPr>
  </w:style>
  <w:style w:type="paragraph" w:customStyle="1" w:styleId="D08BC0E69D1E456194574D550C915FB211">
    <w:name w:val="D08BC0E69D1E456194574D550C915FB211"/>
    <w:rsid w:val="00EC1C65"/>
    <w:rPr>
      <w:rFonts w:ascii="Arial" w:eastAsiaTheme="minorHAnsi" w:hAnsi="Arial"/>
      <w:sz w:val="24"/>
      <w:lang w:eastAsia="en-US"/>
    </w:rPr>
  </w:style>
  <w:style w:type="paragraph" w:customStyle="1" w:styleId="7374601E7BE2427DAF7C5E68BD5B75BB8">
    <w:name w:val="7374601E7BE2427DAF7C5E68BD5B75BB8"/>
    <w:rsid w:val="00EC1C65"/>
    <w:rPr>
      <w:rFonts w:ascii="Arial" w:eastAsiaTheme="minorHAnsi" w:hAnsi="Arial"/>
      <w:sz w:val="24"/>
      <w:lang w:eastAsia="en-US"/>
    </w:rPr>
  </w:style>
  <w:style w:type="paragraph" w:customStyle="1" w:styleId="1A347FD7DA55464E812A9651698F633111">
    <w:name w:val="1A347FD7DA55464E812A9651698F633111"/>
    <w:rsid w:val="00EC1C65"/>
    <w:rPr>
      <w:rFonts w:ascii="Arial" w:eastAsiaTheme="minorHAnsi" w:hAnsi="Arial"/>
      <w:sz w:val="24"/>
      <w:lang w:eastAsia="en-US"/>
    </w:rPr>
  </w:style>
  <w:style w:type="paragraph" w:customStyle="1" w:styleId="9925C5A988F744F2872E4E9BD2C842855">
    <w:name w:val="9925C5A988F744F2872E4E9BD2C842855"/>
    <w:rsid w:val="00EC1C65"/>
    <w:rPr>
      <w:rFonts w:ascii="Arial" w:eastAsiaTheme="minorHAnsi" w:hAnsi="Arial"/>
      <w:sz w:val="24"/>
      <w:lang w:eastAsia="en-US"/>
    </w:rPr>
  </w:style>
  <w:style w:type="paragraph" w:customStyle="1" w:styleId="71A3A62A44254671B6FB4F8CAD716E305">
    <w:name w:val="71A3A62A44254671B6FB4F8CAD716E305"/>
    <w:rsid w:val="00EC1C65"/>
    <w:rPr>
      <w:rFonts w:ascii="Arial" w:eastAsiaTheme="minorHAnsi" w:hAnsi="Arial"/>
      <w:sz w:val="24"/>
      <w:lang w:eastAsia="en-US"/>
    </w:rPr>
  </w:style>
  <w:style w:type="paragraph" w:customStyle="1" w:styleId="327EEFB5DAEE4FF68891F3444AD6CE075">
    <w:name w:val="327EEFB5DAEE4FF68891F3444AD6CE075"/>
    <w:rsid w:val="00EC1C65"/>
    <w:rPr>
      <w:rFonts w:ascii="Arial" w:eastAsiaTheme="minorHAnsi" w:hAnsi="Arial"/>
      <w:sz w:val="24"/>
      <w:lang w:eastAsia="en-US"/>
    </w:rPr>
  </w:style>
  <w:style w:type="paragraph" w:customStyle="1" w:styleId="F75AC754C28048EBA1399006A123B2055">
    <w:name w:val="F75AC754C28048EBA1399006A123B2055"/>
    <w:rsid w:val="00EC1C65"/>
    <w:rPr>
      <w:rFonts w:ascii="Arial" w:eastAsiaTheme="minorHAnsi" w:hAnsi="Arial"/>
      <w:sz w:val="24"/>
      <w:lang w:eastAsia="en-US"/>
    </w:rPr>
  </w:style>
  <w:style w:type="paragraph" w:customStyle="1" w:styleId="6AED71E39B42458FB2B2810A672AAF1A15">
    <w:name w:val="6AED71E39B42458FB2B2810A672AAF1A15"/>
    <w:rsid w:val="00EC1C65"/>
    <w:pPr>
      <w:spacing w:after="0"/>
    </w:pPr>
    <w:rPr>
      <w:rFonts w:ascii="Arial" w:eastAsiaTheme="minorHAnsi" w:hAnsi="Arial"/>
      <w:b/>
      <w:color w:val="000000" w:themeColor="text1"/>
      <w:sz w:val="24"/>
      <w:lang w:eastAsia="en-US"/>
    </w:rPr>
  </w:style>
  <w:style w:type="paragraph" w:customStyle="1" w:styleId="C91C9592CDF34F7BB9AD1B00DF00648115">
    <w:name w:val="C91C9592CDF34F7BB9AD1B00DF00648115"/>
    <w:rsid w:val="00EC1C65"/>
    <w:rPr>
      <w:rFonts w:ascii="Arial" w:eastAsiaTheme="minorHAnsi" w:hAnsi="Arial"/>
      <w:sz w:val="24"/>
      <w:lang w:eastAsia="en-US"/>
    </w:rPr>
  </w:style>
  <w:style w:type="paragraph" w:customStyle="1" w:styleId="C6A2318F55034A44AACC6916BD7B667815">
    <w:name w:val="C6A2318F55034A44AACC6916BD7B667815"/>
    <w:rsid w:val="00EC1C65"/>
    <w:pPr>
      <w:spacing w:after="0"/>
    </w:pPr>
    <w:rPr>
      <w:rFonts w:ascii="Arial" w:eastAsiaTheme="minorHAnsi" w:hAnsi="Arial"/>
      <w:b/>
      <w:color w:val="000000" w:themeColor="text1"/>
      <w:sz w:val="24"/>
      <w:lang w:eastAsia="en-US"/>
    </w:rPr>
  </w:style>
  <w:style w:type="paragraph" w:customStyle="1" w:styleId="F6E8B8CCC5B64C0AA1AD1C2F67A4D54F15">
    <w:name w:val="F6E8B8CCC5B64C0AA1AD1C2F67A4D54F15"/>
    <w:rsid w:val="00EC1C65"/>
    <w:rPr>
      <w:rFonts w:ascii="Arial" w:eastAsiaTheme="minorHAnsi" w:hAnsi="Arial"/>
      <w:sz w:val="24"/>
      <w:lang w:eastAsia="en-US"/>
    </w:rPr>
  </w:style>
  <w:style w:type="paragraph" w:customStyle="1" w:styleId="C20BF2FF2B6C47AE923A53DCCDAE01B415">
    <w:name w:val="C20BF2FF2B6C47AE923A53DCCDAE01B415"/>
    <w:rsid w:val="00EC1C65"/>
    <w:rPr>
      <w:rFonts w:ascii="Arial" w:eastAsiaTheme="minorHAnsi" w:hAnsi="Arial"/>
      <w:sz w:val="24"/>
      <w:lang w:eastAsia="en-US"/>
    </w:rPr>
  </w:style>
  <w:style w:type="paragraph" w:customStyle="1" w:styleId="E3A7D4662EE049B4AAFF1A553B09F02615">
    <w:name w:val="E3A7D4662EE049B4AAFF1A553B09F02615"/>
    <w:rsid w:val="00EC1C65"/>
    <w:rPr>
      <w:rFonts w:ascii="Arial" w:eastAsiaTheme="minorHAnsi" w:hAnsi="Arial"/>
      <w:sz w:val="24"/>
      <w:lang w:eastAsia="en-US"/>
    </w:rPr>
  </w:style>
  <w:style w:type="paragraph" w:customStyle="1" w:styleId="39F11AB764884030B1F064A88E186E9E15">
    <w:name w:val="39F11AB764884030B1F064A88E186E9E15"/>
    <w:rsid w:val="00EC1C65"/>
    <w:rPr>
      <w:rFonts w:ascii="Arial" w:eastAsiaTheme="minorHAnsi" w:hAnsi="Arial"/>
      <w:sz w:val="24"/>
      <w:lang w:eastAsia="en-US"/>
    </w:rPr>
  </w:style>
  <w:style w:type="paragraph" w:customStyle="1" w:styleId="1A999F21B376490AB8D575907CE59E7B15">
    <w:name w:val="1A999F21B376490AB8D575907CE59E7B15"/>
    <w:rsid w:val="00EC1C65"/>
    <w:rPr>
      <w:rFonts w:ascii="Arial" w:eastAsiaTheme="minorHAnsi" w:hAnsi="Arial"/>
      <w:sz w:val="24"/>
      <w:lang w:eastAsia="en-US"/>
    </w:rPr>
  </w:style>
  <w:style w:type="paragraph" w:customStyle="1" w:styleId="8EAEA33C31644D28A4306484094DAF2915">
    <w:name w:val="8EAEA33C31644D28A4306484094DAF2915"/>
    <w:rsid w:val="00EC1C65"/>
    <w:rPr>
      <w:rFonts w:ascii="Arial" w:eastAsiaTheme="minorHAnsi" w:hAnsi="Arial"/>
      <w:sz w:val="24"/>
      <w:lang w:eastAsia="en-US"/>
    </w:rPr>
  </w:style>
  <w:style w:type="paragraph" w:customStyle="1" w:styleId="7E8EC04E88984B5584976201F277992115">
    <w:name w:val="7E8EC04E88984B5584976201F277992115"/>
    <w:rsid w:val="00EC1C65"/>
    <w:rPr>
      <w:rFonts w:ascii="Arial" w:eastAsiaTheme="minorHAnsi" w:hAnsi="Arial"/>
      <w:sz w:val="24"/>
      <w:lang w:eastAsia="en-US"/>
    </w:rPr>
  </w:style>
  <w:style w:type="paragraph" w:customStyle="1" w:styleId="6020CC53C6D54DCC87E814609E1A1BF615">
    <w:name w:val="6020CC53C6D54DCC87E814609E1A1BF615"/>
    <w:rsid w:val="00EC1C65"/>
    <w:rPr>
      <w:rFonts w:ascii="Arial" w:eastAsiaTheme="minorHAnsi" w:hAnsi="Arial"/>
      <w:sz w:val="24"/>
      <w:lang w:eastAsia="en-US"/>
    </w:rPr>
  </w:style>
  <w:style w:type="paragraph" w:customStyle="1" w:styleId="3BF5ED9F310143A5A8A9BCE7EBC5ACCD15">
    <w:name w:val="3BF5ED9F310143A5A8A9BCE7EBC5ACCD15"/>
    <w:rsid w:val="00EC1C65"/>
    <w:rPr>
      <w:rFonts w:ascii="Arial" w:eastAsiaTheme="minorHAnsi" w:hAnsi="Arial"/>
      <w:sz w:val="24"/>
      <w:lang w:eastAsia="en-US"/>
    </w:rPr>
  </w:style>
  <w:style w:type="paragraph" w:customStyle="1" w:styleId="7C94BDCDB31448ED82EB637AE874BD6C15">
    <w:name w:val="7C94BDCDB31448ED82EB637AE874BD6C15"/>
    <w:rsid w:val="00EC1C65"/>
    <w:rPr>
      <w:rFonts w:ascii="Arial" w:eastAsiaTheme="minorHAnsi" w:hAnsi="Arial"/>
      <w:sz w:val="24"/>
      <w:lang w:eastAsia="en-US"/>
    </w:rPr>
  </w:style>
  <w:style w:type="paragraph" w:customStyle="1" w:styleId="55D43482999F4BFBB2CE7322DEAFF8A615">
    <w:name w:val="55D43482999F4BFBB2CE7322DEAFF8A615"/>
    <w:rsid w:val="00EC1C65"/>
    <w:rPr>
      <w:rFonts w:ascii="Arial" w:eastAsiaTheme="minorHAnsi" w:hAnsi="Arial"/>
      <w:sz w:val="24"/>
      <w:lang w:eastAsia="en-US"/>
    </w:rPr>
  </w:style>
  <w:style w:type="paragraph" w:customStyle="1" w:styleId="A7AFBE60B98C4BA3A821E8837C4D0A3B15">
    <w:name w:val="A7AFBE60B98C4BA3A821E8837C4D0A3B15"/>
    <w:rsid w:val="00EC1C65"/>
    <w:rPr>
      <w:rFonts w:ascii="Arial" w:eastAsiaTheme="minorHAnsi" w:hAnsi="Arial"/>
      <w:sz w:val="24"/>
      <w:lang w:eastAsia="en-US"/>
    </w:rPr>
  </w:style>
  <w:style w:type="paragraph" w:customStyle="1" w:styleId="9AFDD60054FF45EFB3E31A0922E81FCE15">
    <w:name w:val="9AFDD60054FF45EFB3E31A0922E81FCE15"/>
    <w:rsid w:val="00EC1C65"/>
    <w:rPr>
      <w:rFonts w:ascii="Arial" w:eastAsiaTheme="minorHAnsi" w:hAnsi="Arial"/>
      <w:sz w:val="24"/>
      <w:lang w:eastAsia="en-US"/>
    </w:rPr>
  </w:style>
  <w:style w:type="paragraph" w:customStyle="1" w:styleId="429C6AD6202545B98003FF9F0024D98815">
    <w:name w:val="429C6AD6202545B98003FF9F0024D98815"/>
    <w:rsid w:val="00EC1C65"/>
    <w:rPr>
      <w:rFonts w:ascii="Arial" w:eastAsiaTheme="minorHAnsi" w:hAnsi="Arial"/>
      <w:sz w:val="24"/>
      <w:lang w:eastAsia="en-US"/>
    </w:rPr>
  </w:style>
  <w:style w:type="paragraph" w:customStyle="1" w:styleId="ABC86FE9068E44C8AA271DBBBD1A8B3B15">
    <w:name w:val="ABC86FE9068E44C8AA271DBBBD1A8B3B15"/>
    <w:rsid w:val="00EC1C65"/>
    <w:rPr>
      <w:rFonts w:ascii="Arial" w:eastAsiaTheme="minorHAnsi" w:hAnsi="Arial"/>
      <w:sz w:val="24"/>
      <w:lang w:eastAsia="en-US"/>
    </w:rPr>
  </w:style>
  <w:style w:type="paragraph" w:customStyle="1" w:styleId="D9E4545A27BF4B9997FD0A747C350D6A15">
    <w:name w:val="D9E4545A27BF4B9997FD0A747C350D6A15"/>
    <w:rsid w:val="00EC1C65"/>
    <w:rPr>
      <w:rFonts w:ascii="Arial" w:eastAsiaTheme="minorHAnsi" w:hAnsi="Arial"/>
      <w:sz w:val="24"/>
      <w:lang w:eastAsia="en-US"/>
    </w:rPr>
  </w:style>
  <w:style w:type="paragraph" w:customStyle="1" w:styleId="F4DA1893E5704D3285E6ACC7FB682C8115">
    <w:name w:val="F4DA1893E5704D3285E6ACC7FB682C8115"/>
    <w:rsid w:val="00EC1C65"/>
    <w:rPr>
      <w:rFonts w:ascii="Arial" w:eastAsiaTheme="minorHAnsi" w:hAnsi="Arial"/>
      <w:sz w:val="24"/>
      <w:lang w:eastAsia="en-US"/>
    </w:rPr>
  </w:style>
  <w:style w:type="paragraph" w:customStyle="1" w:styleId="9B200F4E44774F2FBC68C76F2CAF476915">
    <w:name w:val="9B200F4E44774F2FBC68C76F2CAF476915"/>
    <w:rsid w:val="00EC1C65"/>
    <w:rPr>
      <w:rFonts w:ascii="Arial" w:eastAsiaTheme="minorHAnsi" w:hAnsi="Arial"/>
      <w:sz w:val="24"/>
      <w:lang w:eastAsia="en-US"/>
    </w:rPr>
  </w:style>
  <w:style w:type="paragraph" w:customStyle="1" w:styleId="1FF65E2BF2CE46D0AD253E7E416EFDE715">
    <w:name w:val="1FF65E2BF2CE46D0AD253E7E416EFDE715"/>
    <w:rsid w:val="00EC1C65"/>
    <w:rPr>
      <w:rFonts w:ascii="Arial" w:eastAsiaTheme="minorHAnsi" w:hAnsi="Arial"/>
      <w:sz w:val="24"/>
      <w:lang w:eastAsia="en-US"/>
    </w:rPr>
  </w:style>
  <w:style w:type="paragraph" w:customStyle="1" w:styleId="9CC0EA190DFE43C89BC747BE7BB49A6215">
    <w:name w:val="9CC0EA190DFE43C89BC747BE7BB49A6215"/>
    <w:rsid w:val="00EC1C65"/>
    <w:rPr>
      <w:rFonts w:ascii="Arial" w:eastAsiaTheme="minorHAnsi" w:hAnsi="Arial"/>
      <w:sz w:val="24"/>
      <w:lang w:eastAsia="en-US"/>
    </w:rPr>
  </w:style>
  <w:style w:type="paragraph" w:customStyle="1" w:styleId="A598746A05BA40BC9049C80E78F5D9C015">
    <w:name w:val="A598746A05BA40BC9049C80E78F5D9C015"/>
    <w:rsid w:val="00EC1C65"/>
    <w:rPr>
      <w:rFonts w:ascii="Arial" w:eastAsiaTheme="minorHAnsi" w:hAnsi="Arial"/>
      <w:sz w:val="24"/>
      <w:lang w:eastAsia="en-US"/>
    </w:rPr>
  </w:style>
  <w:style w:type="paragraph" w:customStyle="1" w:styleId="531CBCA6141E4C309DDA53BB7792DB2515">
    <w:name w:val="531CBCA6141E4C309DDA53BB7792DB2515"/>
    <w:rsid w:val="00EC1C65"/>
    <w:rPr>
      <w:rFonts w:ascii="Arial" w:eastAsiaTheme="minorHAnsi" w:hAnsi="Arial"/>
      <w:sz w:val="24"/>
      <w:lang w:eastAsia="en-US"/>
    </w:rPr>
  </w:style>
  <w:style w:type="paragraph" w:customStyle="1" w:styleId="C7A428092E64425D9E1E25ACA54279EE15">
    <w:name w:val="C7A428092E64425D9E1E25ACA54279EE15"/>
    <w:rsid w:val="00EC1C65"/>
    <w:rPr>
      <w:rFonts w:ascii="Arial" w:eastAsiaTheme="minorHAnsi" w:hAnsi="Arial"/>
      <w:sz w:val="24"/>
      <w:lang w:eastAsia="en-US"/>
    </w:rPr>
  </w:style>
  <w:style w:type="paragraph" w:customStyle="1" w:styleId="130953120544485C8D9B920F998B4D7E15">
    <w:name w:val="130953120544485C8D9B920F998B4D7E15"/>
    <w:rsid w:val="00EC1C65"/>
    <w:rPr>
      <w:rFonts w:ascii="Arial" w:eastAsiaTheme="minorHAnsi" w:hAnsi="Arial"/>
      <w:sz w:val="24"/>
      <w:lang w:eastAsia="en-US"/>
    </w:rPr>
  </w:style>
  <w:style w:type="paragraph" w:customStyle="1" w:styleId="0A2B5D60567342029C65DD3FF6A31C5315">
    <w:name w:val="0A2B5D60567342029C65DD3FF6A31C5315"/>
    <w:rsid w:val="00EC1C65"/>
    <w:rPr>
      <w:rFonts w:ascii="Arial" w:eastAsiaTheme="minorHAnsi" w:hAnsi="Arial"/>
      <w:sz w:val="24"/>
      <w:lang w:eastAsia="en-US"/>
    </w:rPr>
  </w:style>
  <w:style w:type="paragraph" w:customStyle="1" w:styleId="C4631880F0CE4531994D76E3BEE26BDD15">
    <w:name w:val="C4631880F0CE4531994D76E3BEE26BDD15"/>
    <w:rsid w:val="00EC1C65"/>
    <w:rPr>
      <w:rFonts w:ascii="Arial" w:eastAsiaTheme="minorHAnsi" w:hAnsi="Arial"/>
      <w:sz w:val="24"/>
      <w:lang w:eastAsia="en-US"/>
    </w:rPr>
  </w:style>
  <w:style w:type="paragraph" w:customStyle="1" w:styleId="FF0C09B9E24A4ED484FAB61D54BD297B15">
    <w:name w:val="FF0C09B9E24A4ED484FAB61D54BD297B15"/>
    <w:rsid w:val="00EC1C65"/>
    <w:rPr>
      <w:rFonts w:ascii="Arial" w:eastAsiaTheme="minorHAnsi" w:hAnsi="Arial"/>
      <w:sz w:val="24"/>
      <w:lang w:eastAsia="en-US"/>
    </w:rPr>
  </w:style>
  <w:style w:type="paragraph" w:customStyle="1" w:styleId="D29349CAB8564B8C9A7E29744D8D557615">
    <w:name w:val="D29349CAB8564B8C9A7E29744D8D557615"/>
    <w:rsid w:val="00EC1C65"/>
    <w:rPr>
      <w:rFonts w:ascii="Arial" w:eastAsiaTheme="minorHAnsi" w:hAnsi="Arial"/>
      <w:sz w:val="24"/>
      <w:lang w:eastAsia="en-US"/>
    </w:rPr>
  </w:style>
  <w:style w:type="paragraph" w:customStyle="1" w:styleId="EDA5D2FA292842FAA42584007E95833B14">
    <w:name w:val="EDA5D2FA292842FAA42584007E95833B14"/>
    <w:rsid w:val="00EC1C65"/>
    <w:rPr>
      <w:rFonts w:ascii="Arial" w:eastAsiaTheme="minorHAnsi" w:hAnsi="Arial"/>
      <w:sz w:val="24"/>
      <w:lang w:eastAsia="en-US"/>
    </w:rPr>
  </w:style>
  <w:style w:type="paragraph" w:customStyle="1" w:styleId="93357CB956534A93AE86B9BFE1DFA1C014">
    <w:name w:val="93357CB956534A93AE86B9BFE1DFA1C014"/>
    <w:rsid w:val="00EC1C65"/>
    <w:rPr>
      <w:rFonts w:ascii="Arial" w:eastAsiaTheme="minorHAnsi" w:hAnsi="Arial"/>
      <w:sz w:val="24"/>
      <w:lang w:eastAsia="en-US"/>
    </w:rPr>
  </w:style>
  <w:style w:type="paragraph" w:customStyle="1" w:styleId="A9854AD2907F4FDC9FD469698E215E174">
    <w:name w:val="A9854AD2907F4FDC9FD469698E215E174"/>
    <w:rsid w:val="00EC1C65"/>
    <w:rPr>
      <w:rFonts w:ascii="Arial" w:eastAsiaTheme="minorHAnsi" w:hAnsi="Arial"/>
      <w:sz w:val="24"/>
      <w:lang w:eastAsia="en-US"/>
    </w:rPr>
  </w:style>
  <w:style w:type="paragraph" w:customStyle="1" w:styleId="3E7CCD5ED75B4A39BF6A5C47B1B150C64">
    <w:name w:val="3E7CCD5ED75B4A39BF6A5C47B1B150C64"/>
    <w:rsid w:val="00EC1C65"/>
    <w:pPr>
      <w:spacing w:after="0"/>
    </w:pPr>
    <w:rPr>
      <w:rFonts w:ascii="Arial" w:eastAsiaTheme="minorHAnsi" w:hAnsi="Arial"/>
      <w:b/>
      <w:color w:val="000000" w:themeColor="text1"/>
      <w:sz w:val="24"/>
      <w:lang w:eastAsia="en-US"/>
    </w:rPr>
  </w:style>
  <w:style w:type="paragraph" w:customStyle="1" w:styleId="684D59258AFF4DA094441DF1DD41FB784">
    <w:name w:val="684D59258AFF4DA094441DF1DD41FB784"/>
    <w:rsid w:val="00EC1C65"/>
    <w:rPr>
      <w:rFonts w:ascii="Arial" w:eastAsiaTheme="minorHAnsi" w:hAnsi="Arial"/>
      <w:sz w:val="24"/>
      <w:lang w:eastAsia="en-US"/>
    </w:rPr>
  </w:style>
  <w:style w:type="paragraph" w:customStyle="1" w:styleId="2F73CF0AC6214681B2AFEFBF5A15F5994">
    <w:name w:val="2F73CF0AC6214681B2AFEFBF5A15F5994"/>
    <w:rsid w:val="00EC1C65"/>
    <w:pPr>
      <w:spacing w:after="0"/>
    </w:pPr>
    <w:rPr>
      <w:rFonts w:ascii="Arial" w:eastAsiaTheme="minorHAnsi" w:hAnsi="Arial"/>
      <w:b/>
      <w:color w:val="000000" w:themeColor="text1"/>
      <w:sz w:val="24"/>
      <w:lang w:eastAsia="en-US"/>
    </w:rPr>
  </w:style>
  <w:style w:type="paragraph" w:customStyle="1" w:styleId="E051191EF1CA4822A29E9840F3E14F474">
    <w:name w:val="E051191EF1CA4822A29E9840F3E14F474"/>
    <w:rsid w:val="00EC1C65"/>
    <w:rPr>
      <w:rFonts w:ascii="Arial" w:eastAsiaTheme="minorHAnsi" w:hAnsi="Arial"/>
      <w:sz w:val="24"/>
      <w:lang w:eastAsia="en-US"/>
    </w:rPr>
  </w:style>
  <w:style w:type="paragraph" w:customStyle="1" w:styleId="91A2541A8D1148D79D9FCA67EFF334FE4">
    <w:name w:val="91A2541A8D1148D79D9FCA67EFF334FE4"/>
    <w:rsid w:val="00EC1C65"/>
    <w:pPr>
      <w:spacing w:after="0"/>
    </w:pPr>
    <w:rPr>
      <w:rFonts w:ascii="Arial" w:eastAsiaTheme="minorHAnsi" w:hAnsi="Arial"/>
      <w:b/>
      <w:color w:val="000000" w:themeColor="text1"/>
      <w:sz w:val="24"/>
      <w:lang w:eastAsia="en-US"/>
    </w:rPr>
  </w:style>
  <w:style w:type="paragraph" w:customStyle="1" w:styleId="BF6FCFDE77F34DBEAFD6A639332BB11C4">
    <w:name w:val="BF6FCFDE77F34DBEAFD6A639332BB11C4"/>
    <w:rsid w:val="00EC1C65"/>
    <w:rPr>
      <w:rFonts w:ascii="Arial" w:eastAsiaTheme="minorHAnsi" w:hAnsi="Arial"/>
      <w:sz w:val="24"/>
      <w:lang w:eastAsia="en-US"/>
    </w:rPr>
  </w:style>
  <w:style w:type="paragraph" w:customStyle="1" w:styleId="93BADA66272F44FD8887A32A4BE11A414">
    <w:name w:val="93BADA66272F44FD8887A32A4BE11A414"/>
    <w:rsid w:val="00EC1C65"/>
    <w:pPr>
      <w:spacing w:after="0"/>
    </w:pPr>
    <w:rPr>
      <w:rFonts w:ascii="Arial" w:eastAsiaTheme="minorHAnsi" w:hAnsi="Arial"/>
      <w:b/>
      <w:color w:val="000000" w:themeColor="text1"/>
      <w:sz w:val="24"/>
      <w:lang w:eastAsia="en-US"/>
    </w:rPr>
  </w:style>
  <w:style w:type="paragraph" w:customStyle="1" w:styleId="034F912F37C6434DBDB8065BB42D56084">
    <w:name w:val="034F912F37C6434DBDB8065BB42D56084"/>
    <w:rsid w:val="00EC1C65"/>
    <w:rPr>
      <w:rFonts w:ascii="Arial" w:eastAsiaTheme="minorHAnsi" w:hAnsi="Arial"/>
      <w:sz w:val="24"/>
      <w:lang w:eastAsia="en-US"/>
    </w:rPr>
  </w:style>
  <w:style w:type="paragraph" w:customStyle="1" w:styleId="3ECB17ADDF0C4EC18F8520D4FDDBB4184">
    <w:name w:val="3ECB17ADDF0C4EC18F8520D4FDDBB4184"/>
    <w:rsid w:val="00EC1C65"/>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1">
    <w:name w:val="BB364983010D46819AE00147CD8D6B201"/>
    <w:rsid w:val="00EC1C65"/>
    <w:pPr>
      <w:spacing w:after="0"/>
    </w:pPr>
    <w:rPr>
      <w:rFonts w:ascii="Arial" w:eastAsiaTheme="minorHAnsi" w:hAnsi="Arial"/>
      <w:b/>
      <w:color w:val="000000" w:themeColor="text1"/>
      <w:sz w:val="24"/>
      <w:lang w:eastAsia="en-US"/>
    </w:rPr>
  </w:style>
  <w:style w:type="paragraph" w:customStyle="1" w:styleId="43564265EA3C4164A9C09243F9E4352E41">
    <w:name w:val="43564265EA3C4164A9C09243F9E4352E41"/>
    <w:rsid w:val="00EC1C65"/>
    <w:rPr>
      <w:rFonts w:ascii="Arial" w:eastAsiaTheme="minorHAnsi" w:hAnsi="Arial"/>
      <w:sz w:val="24"/>
      <w:lang w:eastAsia="en-US"/>
    </w:rPr>
  </w:style>
  <w:style w:type="paragraph" w:customStyle="1" w:styleId="81B2AAD4A00C48A382D5DB0F393CB9B515">
    <w:name w:val="81B2AAD4A00C48A382D5DB0F393CB9B515"/>
    <w:rsid w:val="00EC1C65"/>
    <w:pPr>
      <w:spacing w:after="0"/>
    </w:pPr>
    <w:rPr>
      <w:rFonts w:ascii="Arial" w:eastAsiaTheme="minorHAnsi" w:hAnsi="Arial"/>
      <w:b/>
      <w:color w:val="000000" w:themeColor="text1"/>
      <w:sz w:val="24"/>
      <w:lang w:eastAsia="en-US"/>
    </w:rPr>
  </w:style>
  <w:style w:type="paragraph" w:customStyle="1" w:styleId="31B458956ED34D08AE8B5C55A00FCF0415">
    <w:name w:val="31B458956ED34D08AE8B5C55A00FCF0415"/>
    <w:rsid w:val="00EC1C65"/>
    <w:pPr>
      <w:spacing w:after="0"/>
    </w:pPr>
    <w:rPr>
      <w:rFonts w:ascii="Arial" w:eastAsiaTheme="minorHAnsi" w:hAnsi="Arial"/>
      <w:b/>
      <w:color w:val="000000" w:themeColor="text1"/>
      <w:sz w:val="24"/>
      <w:lang w:eastAsia="en-US"/>
    </w:rPr>
  </w:style>
  <w:style w:type="paragraph" w:customStyle="1" w:styleId="E0858FBC32DA42E9B316D34171F2B2B515">
    <w:name w:val="E0858FBC32DA42E9B316D34171F2B2B515"/>
    <w:rsid w:val="00EC1C65"/>
    <w:pPr>
      <w:spacing w:after="0"/>
    </w:pPr>
    <w:rPr>
      <w:rFonts w:ascii="Arial" w:eastAsiaTheme="minorHAnsi" w:hAnsi="Arial"/>
      <w:b/>
      <w:color w:val="000000" w:themeColor="text1"/>
      <w:sz w:val="24"/>
      <w:lang w:eastAsia="en-US"/>
    </w:rPr>
  </w:style>
  <w:style w:type="paragraph" w:customStyle="1" w:styleId="ED03C6226E07412FBCD743DD158F3D706">
    <w:name w:val="ED03C6226E07412FBCD743DD158F3D706"/>
    <w:rsid w:val="00EC1C65"/>
    <w:pPr>
      <w:spacing w:after="0"/>
    </w:pPr>
    <w:rPr>
      <w:rFonts w:ascii="Arial" w:eastAsiaTheme="minorHAnsi" w:hAnsi="Arial"/>
      <w:b/>
      <w:color w:val="000000" w:themeColor="text1"/>
      <w:sz w:val="24"/>
      <w:lang w:eastAsia="en-US"/>
    </w:rPr>
  </w:style>
  <w:style w:type="paragraph" w:customStyle="1" w:styleId="A150F4B797D347C08E6ABC3A796BBC086">
    <w:name w:val="A150F4B797D347C08E6ABC3A796BBC086"/>
    <w:rsid w:val="00EC1C65"/>
    <w:pPr>
      <w:spacing w:after="0"/>
    </w:pPr>
    <w:rPr>
      <w:rFonts w:ascii="Arial" w:eastAsiaTheme="minorHAnsi" w:hAnsi="Arial"/>
      <w:b/>
      <w:color w:val="000000" w:themeColor="text1"/>
      <w:sz w:val="24"/>
      <w:lang w:eastAsia="en-US"/>
    </w:rPr>
  </w:style>
  <w:style w:type="paragraph" w:customStyle="1" w:styleId="2B565187B9294267944FCD3A6690EE0512">
    <w:name w:val="2B565187B9294267944FCD3A6690EE0512"/>
    <w:rsid w:val="00EC1C65"/>
    <w:pPr>
      <w:spacing w:after="0"/>
    </w:pPr>
    <w:rPr>
      <w:rFonts w:ascii="Arial" w:eastAsiaTheme="minorHAnsi" w:hAnsi="Arial"/>
      <w:b/>
      <w:color w:val="000000" w:themeColor="text1"/>
      <w:sz w:val="24"/>
      <w:lang w:eastAsia="en-US"/>
    </w:rPr>
  </w:style>
  <w:style w:type="paragraph" w:customStyle="1" w:styleId="B7B6A9DA9E1647C1A6950FE791563ABE15">
    <w:name w:val="B7B6A9DA9E1647C1A6950FE791563ABE15"/>
    <w:rsid w:val="00EC1C65"/>
    <w:rPr>
      <w:rFonts w:ascii="Arial" w:eastAsiaTheme="minorHAnsi" w:hAnsi="Arial"/>
      <w:sz w:val="24"/>
      <w:lang w:eastAsia="en-US"/>
    </w:rPr>
  </w:style>
  <w:style w:type="paragraph" w:customStyle="1" w:styleId="C6A0B4A8DD6F4A5A90006B02DCDB8C5575">
    <w:name w:val="C6A0B4A8DD6F4A5A90006B02DCDB8C5575"/>
    <w:rsid w:val="00EC1C65"/>
    <w:rPr>
      <w:rFonts w:ascii="Arial" w:eastAsiaTheme="minorHAnsi" w:hAnsi="Arial"/>
      <w:sz w:val="24"/>
      <w:lang w:eastAsia="en-US"/>
    </w:rPr>
  </w:style>
  <w:style w:type="paragraph" w:customStyle="1" w:styleId="628D1D54DE1A4872AC660A4B53515A0275">
    <w:name w:val="628D1D54DE1A4872AC660A4B53515A0275"/>
    <w:rsid w:val="00EC1C65"/>
    <w:rPr>
      <w:rFonts w:ascii="Arial" w:eastAsiaTheme="minorHAnsi" w:hAnsi="Arial"/>
      <w:sz w:val="24"/>
      <w:lang w:eastAsia="en-US"/>
    </w:rPr>
  </w:style>
  <w:style w:type="paragraph" w:customStyle="1" w:styleId="32ED938C7EB24CDCBF6836BD375621FC75">
    <w:name w:val="32ED938C7EB24CDCBF6836BD375621FC75"/>
    <w:rsid w:val="00EC1C65"/>
    <w:rPr>
      <w:rFonts w:ascii="Arial" w:eastAsiaTheme="minorHAnsi" w:hAnsi="Arial"/>
      <w:sz w:val="24"/>
      <w:lang w:eastAsia="en-US"/>
    </w:rPr>
  </w:style>
  <w:style w:type="paragraph" w:customStyle="1" w:styleId="7FDE970EA94A437180C1BFC76C7FA78075">
    <w:name w:val="7FDE970EA94A437180C1BFC76C7FA78075"/>
    <w:rsid w:val="00EC1C65"/>
    <w:rPr>
      <w:rFonts w:ascii="Arial" w:eastAsiaTheme="minorHAnsi" w:hAnsi="Arial"/>
      <w:sz w:val="24"/>
      <w:lang w:eastAsia="en-US"/>
    </w:rPr>
  </w:style>
  <w:style w:type="paragraph" w:customStyle="1" w:styleId="D17BB891454A402DA4863A2CA3E472E575">
    <w:name w:val="D17BB891454A402DA4863A2CA3E472E575"/>
    <w:rsid w:val="00EC1C65"/>
    <w:rPr>
      <w:rFonts w:ascii="Arial" w:eastAsiaTheme="minorHAnsi" w:hAnsi="Arial"/>
      <w:sz w:val="24"/>
      <w:lang w:eastAsia="en-US"/>
    </w:rPr>
  </w:style>
  <w:style w:type="paragraph" w:customStyle="1" w:styleId="1A292920EFE14BEA825F9CC7FCEA0DD715">
    <w:name w:val="1A292920EFE14BEA825F9CC7FCEA0DD715"/>
    <w:rsid w:val="00EC1C65"/>
    <w:pPr>
      <w:spacing w:after="0"/>
    </w:pPr>
    <w:rPr>
      <w:rFonts w:ascii="Arial" w:eastAsiaTheme="minorHAnsi" w:hAnsi="Arial"/>
      <w:b/>
      <w:color w:val="000000" w:themeColor="text1"/>
      <w:sz w:val="24"/>
      <w:lang w:eastAsia="en-US"/>
    </w:rPr>
  </w:style>
  <w:style w:type="paragraph" w:customStyle="1" w:styleId="057D023C4E3C465F89B1EBF1A18709B115">
    <w:name w:val="057D023C4E3C465F89B1EBF1A18709B115"/>
    <w:rsid w:val="00EC1C65"/>
    <w:pPr>
      <w:spacing w:after="0"/>
    </w:pPr>
    <w:rPr>
      <w:rFonts w:ascii="Arial" w:eastAsiaTheme="minorHAnsi" w:hAnsi="Arial"/>
      <w:b/>
      <w:color w:val="000000" w:themeColor="text1"/>
      <w:sz w:val="24"/>
      <w:lang w:eastAsia="en-US"/>
    </w:rPr>
  </w:style>
  <w:style w:type="paragraph" w:customStyle="1" w:styleId="65B901B55617414B868A832C324928D915">
    <w:name w:val="65B901B55617414B868A832C324928D915"/>
    <w:rsid w:val="00EC1C65"/>
    <w:pPr>
      <w:spacing w:after="0"/>
    </w:pPr>
    <w:rPr>
      <w:rFonts w:ascii="Arial" w:eastAsiaTheme="minorHAnsi" w:hAnsi="Arial"/>
      <w:b/>
      <w:color w:val="000000" w:themeColor="text1"/>
      <w:sz w:val="24"/>
      <w:lang w:eastAsia="en-US"/>
    </w:rPr>
  </w:style>
  <w:style w:type="paragraph" w:customStyle="1" w:styleId="AA3C5942F6B64E52AA89A73522FAEF5715">
    <w:name w:val="AA3C5942F6B64E52AA89A73522FAEF5715"/>
    <w:rsid w:val="00EC1C65"/>
    <w:pPr>
      <w:spacing w:after="0"/>
    </w:pPr>
    <w:rPr>
      <w:rFonts w:ascii="Arial" w:eastAsiaTheme="minorHAnsi" w:hAnsi="Arial"/>
      <w:b/>
      <w:color w:val="000000" w:themeColor="text1"/>
      <w:sz w:val="24"/>
      <w:lang w:eastAsia="en-US"/>
    </w:rPr>
  </w:style>
  <w:style w:type="paragraph" w:customStyle="1" w:styleId="40961627E2274C90A8DBF0352AF304FA15">
    <w:name w:val="40961627E2274C90A8DBF0352AF304FA15"/>
    <w:rsid w:val="00EC1C65"/>
    <w:pPr>
      <w:spacing w:after="0"/>
    </w:pPr>
    <w:rPr>
      <w:rFonts w:ascii="Arial" w:eastAsiaTheme="minorHAnsi" w:hAnsi="Arial"/>
      <w:b/>
      <w:color w:val="000000" w:themeColor="text1"/>
      <w:sz w:val="24"/>
      <w:lang w:eastAsia="en-US"/>
    </w:rPr>
  </w:style>
  <w:style w:type="paragraph" w:customStyle="1" w:styleId="2E10DBAEE53747B49C6492F9E78441A415">
    <w:name w:val="2E10DBAEE53747B49C6492F9E78441A415"/>
    <w:rsid w:val="00EC1C65"/>
    <w:pPr>
      <w:spacing w:after="0"/>
    </w:pPr>
    <w:rPr>
      <w:rFonts w:ascii="Arial" w:eastAsiaTheme="minorHAnsi" w:hAnsi="Arial"/>
      <w:b/>
      <w:color w:val="000000" w:themeColor="text1"/>
      <w:sz w:val="24"/>
      <w:lang w:eastAsia="en-US"/>
    </w:rPr>
  </w:style>
  <w:style w:type="paragraph" w:customStyle="1" w:styleId="4305F4DD513946CF8F8D4FF5DFCF956A15">
    <w:name w:val="4305F4DD513946CF8F8D4FF5DFCF956A15"/>
    <w:rsid w:val="00EC1C65"/>
    <w:pPr>
      <w:spacing w:after="0"/>
    </w:pPr>
    <w:rPr>
      <w:rFonts w:ascii="Arial" w:eastAsiaTheme="minorHAnsi" w:hAnsi="Arial"/>
      <w:b/>
      <w:color w:val="000000" w:themeColor="text1"/>
      <w:sz w:val="24"/>
      <w:lang w:eastAsia="en-US"/>
    </w:rPr>
  </w:style>
  <w:style w:type="paragraph" w:customStyle="1" w:styleId="C00CD879ED20455FA3AE581A66D2CEEC15">
    <w:name w:val="C00CD879ED20455FA3AE581A66D2CEEC15"/>
    <w:rsid w:val="00EC1C65"/>
    <w:pPr>
      <w:spacing w:after="0"/>
    </w:pPr>
    <w:rPr>
      <w:rFonts w:ascii="Arial" w:eastAsiaTheme="minorHAnsi" w:hAnsi="Arial"/>
      <w:b/>
      <w:color w:val="000000" w:themeColor="text1"/>
      <w:sz w:val="24"/>
      <w:lang w:eastAsia="en-US"/>
    </w:rPr>
  </w:style>
  <w:style w:type="paragraph" w:customStyle="1" w:styleId="BC06F1BDCF72481B9C221EDFA605144315">
    <w:name w:val="BC06F1BDCF72481B9C221EDFA605144315"/>
    <w:rsid w:val="00EC1C65"/>
    <w:pPr>
      <w:spacing w:after="0"/>
    </w:pPr>
    <w:rPr>
      <w:rFonts w:ascii="Arial" w:eastAsiaTheme="minorHAnsi" w:hAnsi="Arial"/>
      <w:b/>
      <w:color w:val="000000" w:themeColor="text1"/>
      <w:sz w:val="24"/>
      <w:lang w:eastAsia="en-US"/>
    </w:rPr>
  </w:style>
  <w:style w:type="paragraph" w:customStyle="1" w:styleId="8217B45338D84F4A8D14BCBC999FC2F44">
    <w:name w:val="8217B45338D84F4A8D14BCBC999FC2F44"/>
    <w:rsid w:val="00EC1C65"/>
    <w:rPr>
      <w:rFonts w:ascii="Arial" w:eastAsiaTheme="minorHAnsi" w:hAnsi="Arial"/>
      <w:sz w:val="24"/>
      <w:lang w:eastAsia="en-US"/>
    </w:rPr>
  </w:style>
  <w:style w:type="paragraph" w:customStyle="1" w:styleId="E97E1DE8A13349F992F4DCA643A361946">
    <w:name w:val="E97E1DE8A13349F992F4DCA643A361946"/>
    <w:rsid w:val="00EC1C65"/>
    <w:rPr>
      <w:rFonts w:ascii="Arial" w:eastAsiaTheme="minorHAnsi" w:hAnsi="Arial"/>
      <w:sz w:val="24"/>
      <w:lang w:eastAsia="en-US"/>
    </w:rPr>
  </w:style>
  <w:style w:type="paragraph" w:customStyle="1" w:styleId="2379037087AF43F99A0230186E3AD96B12">
    <w:name w:val="2379037087AF43F99A0230186E3AD96B12"/>
    <w:rsid w:val="00EC1C65"/>
    <w:rPr>
      <w:rFonts w:ascii="Arial" w:eastAsiaTheme="minorHAnsi" w:hAnsi="Arial"/>
      <w:sz w:val="24"/>
      <w:lang w:eastAsia="en-US"/>
    </w:rPr>
  </w:style>
  <w:style w:type="paragraph" w:customStyle="1" w:styleId="D08BC0E69D1E456194574D550C915FB212">
    <w:name w:val="D08BC0E69D1E456194574D550C915FB212"/>
    <w:rsid w:val="00EC1C65"/>
    <w:rPr>
      <w:rFonts w:ascii="Arial" w:eastAsiaTheme="minorHAnsi" w:hAnsi="Arial"/>
      <w:sz w:val="24"/>
      <w:lang w:eastAsia="en-US"/>
    </w:rPr>
  </w:style>
  <w:style w:type="paragraph" w:customStyle="1" w:styleId="7374601E7BE2427DAF7C5E68BD5B75BB9">
    <w:name w:val="7374601E7BE2427DAF7C5E68BD5B75BB9"/>
    <w:rsid w:val="00EC1C65"/>
    <w:rPr>
      <w:rFonts w:ascii="Arial" w:eastAsiaTheme="minorHAnsi" w:hAnsi="Arial"/>
      <w:sz w:val="24"/>
      <w:lang w:eastAsia="en-US"/>
    </w:rPr>
  </w:style>
  <w:style w:type="paragraph" w:customStyle="1" w:styleId="1A347FD7DA55464E812A9651698F633112">
    <w:name w:val="1A347FD7DA55464E812A9651698F633112"/>
    <w:rsid w:val="00EC1C65"/>
    <w:rPr>
      <w:rFonts w:ascii="Arial" w:eastAsiaTheme="minorHAnsi" w:hAnsi="Arial"/>
      <w:sz w:val="24"/>
      <w:lang w:eastAsia="en-US"/>
    </w:rPr>
  </w:style>
  <w:style w:type="paragraph" w:customStyle="1" w:styleId="9925C5A988F744F2872E4E9BD2C842856">
    <w:name w:val="9925C5A988F744F2872E4E9BD2C842856"/>
    <w:rsid w:val="00EC1C65"/>
    <w:rPr>
      <w:rFonts w:ascii="Arial" w:eastAsiaTheme="minorHAnsi" w:hAnsi="Arial"/>
      <w:sz w:val="24"/>
      <w:lang w:eastAsia="en-US"/>
    </w:rPr>
  </w:style>
  <w:style w:type="paragraph" w:customStyle="1" w:styleId="71A3A62A44254671B6FB4F8CAD716E306">
    <w:name w:val="71A3A62A44254671B6FB4F8CAD716E306"/>
    <w:rsid w:val="00EC1C65"/>
    <w:rPr>
      <w:rFonts w:ascii="Arial" w:eastAsiaTheme="minorHAnsi" w:hAnsi="Arial"/>
      <w:sz w:val="24"/>
      <w:lang w:eastAsia="en-US"/>
    </w:rPr>
  </w:style>
  <w:style w:type="paragraph" w:customStyle="1" w:styleId="327EEFB5DAEE4FF68891F3444AD6CE076">
    <w:name w:val="327EEFB5DAEE4FF68891F3444AD6CE076"/>
    <w:rsid w:val="00EC1C65"/>
    <w:rPr>
      <w:rFonts w:ascii="Arial" w:eastAsiaTheme="minorHAnsi" w:hAnsi="Arial"/>
      <w:sz w:val="24"/>
      <w:lang w:eastAsia="en-US"/>
    </w:rPr>
  </w:style>
  <w:style w:type="paragraph" w:customStyle="1" w:styleId="F75AC754C28048EBA1399006A123B2056">
    <w:name w:val="F75AC754C28048EBA1399006A123B2056"/>
    <w:rsid w:val="00EC1C65"/>
    <w:rPr>
      <w:rFonts w:ascii="Arial" w:eastAsiaTheme="minorHAnsi" w:hAnsi="Arial"/>
      <w:sz w:val="24"/>
      <w:lang w:eastAsia="en-US"/>
    </w:rPr>
  </w:style>
  <w:style w:type="paragraph" w:customStyle="1" w:styleId="6AED71E39B42458FB2B2810A672AAF1A16">
    <w:name w:val="6AED71E39B42458FB2B2810A672AAF1A16"/>
    <w:rsid w:val="00EC1C65"/>
    <w:pPr>
      <w:spacing w:after="0"/>
    </w:pPr>
    <w:rPr>
      <w:rFonts w:ascii="Arial" w:eastAsiaTheme="minorHAnsi" w:hAnsi="Arial"/>
      <w:b/>
      <w:color w:val="000000" w:themeColor="text1"/>
      <w:sz w:val="24"/>
      <w:lang w:eastAsia="en-US"/>
    </w:rPr>
  </w:style>
  <w:style w:type="paragraph" w:customStyle="1" w:styleId="C91C9592CDF34F7BB9AD1B00DF00648116">
    <w:name w:val="C91C9592CDF34F7BB9AD1B00DF00648116"/>
    <w:rsid w:val="00EC1C65"/>
    <w:rPr>
      <w:rFonts w:ascii="Arial" w:eastAsiaTheme="minorHAnsi" w:hAnsi="Arial"/>
      <w:sz w:val="24"/>
      <w:lang w:eastAsia="en-US"/>
    </w:rPr>
  </w:style>
  <w:style w:type="paragraph" w:customStyle="1" w:styleId="C6A2318F55034A44AACC6916BD7B667816">
    <w:name w:val="C6A2318F55034A44AACC6916BD7B667816"/>
    <w:rsid w:val="00EC1C65"/>
    <w:pPr>
      <w:spacing w:after="0"/>
    </w:pPr>
    <w:rPr>
      <w:rFonts w:ascii="Arial" w:eastAsiaTheme="minorHAnsi" w:hAnsi="Arial"/>
      <w:b/>
      <w:color w:val="000000" w:themeColor="text1"/>
      <w:sz w:val="24"/>
      <w:lang w:eastAsia="en-US"/>
    </w:rPr>
  </w:style>
  <w:style w:type="paragraph" w:customStyle="1" w:styleId="F6E8B8CCC5B64C0AA1AD1C2F67A4D54F16">
    <w:name w:val="F6E8B8CCC5B64C0AA1AD1C2F67A4D54F16"/>
    <w:rsid w:val="00EC1C65"/>
    <w:rPr>
      <w:rFonts w:ascii="Arial" w:eastAsiaTheme="minorHAnsi" w:hAnsi="Arial"/>
      <w:sz w:val="24"/>
      <w:lang w:eastAsia="en-US"/>
    </w:rPr>
  </w:style>
  <w:style w:type="paragraph" w:customStyle="1" w:styleId="C20BF2FF2B6C47AE923A53DCCDAE01B416">
    <w:name w:val="C20BF2FF2B6C47AE923A53DCCDAE01B416"/>
    <w:rsid w:val="00EC1C65"/>
    <w:rPr>
      <w:rFonts w:ascii="Arial" w:eastAsiaTheme="minorHAnsi" w:hAnsi="Arial"/>
      <w:sz w:val="24"/>
      <w:lang w:eastAsia="en-US"/>
    </w:rPr>
  </w:style>
  <w:style w:type="paragraph" w:customStyle="1" w:styleId="E3A7D4662EE049B4AAFF1A553B09F02616">
    <w:name w:val="E3A7D4662EE049B4AAFF1A553B09F02616"/>
    <w:rsid w:val="00EC1C65"/>
    <w:rPr>
      <w:rFonts w:ascii="Arial" w:eastAsiaTheme="minorHAnsi" w:hAnsi="Arial"/>
      <w:sz w:val="24"/>
      <w:lang w:eastAsia="en-US"/>
    </w:rPr>
  </w:style>
  <w:style w:type="paragraph" w:customStyle="1" w:styleId="39F11AB764884030B1F064A88E186E9E16">
    <w:name w:val="39F11AB764884030B1F064A88E186E9E16"/>
    <w:rsid w:val="00EC1C65"/>
    <w:rPr>
      <w:rFonts w:ascii="Arial" w:eastAsiaTheme="minorHAnsi" w:hAnsi="Arial"/>
      <w:sz w:val="24"/>
      <w:lang w:eastAsia="en-US"/>
    </w:rPr>
  </w:style>
  <w:style w:type="paragraph" w:customStyle="1" w:styleId="1A999F21B376490AB8D575907CE59E7B16">
    <w:name w:val="1A999F21B376490AB8D575907CE59E7B16"/>
    <w:rsid w:val="00EC1C65"/>
    <w:rPr>
      <w:rFonts w:ascii="Arial" w:eastAsiaTheme="minorHAnsi" w:hAnsi="Arial"/>
      <w:sz w:val="24"/>
      <w:lang w:eastAsia="en-US"/>
    </w:rPr>
  </w:style>
  <w:style w:type="paragraph" w:customStyle="1" w:styleId="8EAEA33C31644D28A4306484094DAF2916">
    <w:name w:val="8EAEA33C31644D28A4306484094DAF2916"/>
    <w:rsid w:val="00EC1C65"/>
    <w:rPr>
      <w:rFonts w:ascii="Arial" w:eastAsiaTheme="minorHAnsi" w:hAnsi="Arial"/>
      <w:sz w:val="24"/>
      <w:lang w:eastAsia="en-US"/>
    </w:rPr>
  </w:style>
  <w:style w:type="paragraph" w:customStyle="1" w:styleId="7E8EC04E88984B5584976201F277992116">
    <w:name w:val="7E8EC04E88984B5584976201F277992116"/>
    <w:rsid w:val="00EC1C65"/>
    <w:rPr>
      <w:rFonts w:ascii="Arial" w:eastAsiaTheme="minorHAnsi" w:hAnsi="Arial"/>
      <w:sz w:val="24"/>
      <w:lang w:eastAsia="en-US"/>
    </w:rPr>
  </w:style>
  <w:style w:type="paragraph" w:customStyle="1" w:styleId="6020CC53C6D54DCC87E814609E1A1BF616">
    <w:name w:val="6020CC53C6D54DCC87E814609E1A1BF616"/>
    <w:rsid w:val="00EC1C65"/>
    <w:rPr>
      <w:rFonts w:ascii="Arial" w:eastAsiaTheme="minorHAnsi" w:hAnsi="Arial"/>
      <w:sz w:val="24"/>
      <w:lang w:eastAsia="en-US"/>
    </w:rPr>
  </w:style>
  <w:style w:type="paragraph" w:customStyle="1" w:styleId="3BF5ED9F310143A5A8A9BCE7EBC5ACCD16">
    <w:name w:val="3BF5ED9F310143A5A8A9BCE7EBC5ACCD16"/>
    <w:rsid w:val="00EC1C65"/>
    <w:rPr>
      <w:rFonts w:ascii="Arial" w:eastAsiaTheme="minorHAnsi" w:hAnsi="Arial"/>
      <w:sz w:val="24"/>
      <w:lang w:eastAsia="en-US"/>
    </w:rPr>
  </w:style>
  <w:style w:type="paragraph" w:customStyle="1" w:styleId="7C94BDCDB31448ED82EB637AE874BD6C16">
    <w:name w:val="7C94BDCDB31448ED82EB637AE874BD6C16"/>
    <w:rsid w:val="00EC1C65"/>
    <w:rPr>
      <w:rFonts w:ascii="Arial" w:eastAsiaTheme="minorHAnsi" w:hAnsi="Arial"/>
      <w:sz w:val="24"/>
      <w:lang w:eastAsia="en-US"/>
    </w:rPr>
  </w:style>
  <w:style w:type="paragraph" w:customStyle="1" w:styleId="55D43482999F4BFBB2CE7322DEAFF8A616">
    <w:name w:val="55D43482999F4BFBB2CE7322DEAFF8A616"/>
    <w:rsid w:val="00EC1C65"/>
    <w:rPr>
      <w:rFonts w:ascii="Arial" w:eastAsiaTheme="minorHAnsi" w:hAnsi="Arial"/>
      <w:sz w:val="24"/>
      <w:lang w:eastAsia="en-US"/>
    </w:rPr>
  </w:style>
  <w:style w:type="paragraph" w:customStyle="1" w:styleId="A7AFBE60B98C4BA3A821E8837C4D0A3B16">
    <w:name w:val="A7AFBE60B98C4BA3A821E8837C4D0A3B16"/>
    <w:rsid w:val="00EC1C65"/>
    <w:rPr>
      <w:rFonts w:ascii="Arial" w:eastAsiaTheme="minorHAnsi" w:hAnsi="Arial"/>
      <w:sz w:val="24"/>
      <w:lang w:eastAsia="en-US"/>
    </w:rPr>
  </w:style>
  <w:style w:type="paragraph" w:customStyle="1" w:styleId="9AFDD60054FF45EFB3E31A0922E81FCE16">
    <w:name w:val="9AFDD60054FF45EFB3E31A0922E81FCE16"/>
    <w:rsid w:val="00EC1C65"/>
    <w:rPr>
      <w:rFonts w:ascii="Arial" w:eastAsiaTheme="minorHAnsi" w:hAnsi="Arial"/>
      <w:sz w:val="24"/>
      <w:lang w:eastAsia="en-US"/>
    </w:rPr>
  </w:style>
  <w:style w:type="paragraph" w:customStyle="1" w:styleId="429C6AD6202545B98003FF9F0024D98816">
    <w:name w:val="429C6AD6202545B98003FF9F0024D98816"/>
    <w:rsid w:val="00EC1C65"/>
    <w:rPr>
      <w:rFonts w:ascii="Arial" w:eastAsiaTheme="minorHAnsi" w:hAnsi="Arial"/>
      <w:sz w:val="24"/>
      <w:lang w:eastAsia="en-US"/>
    </w:rPr>
  </w:style>
  <w:style w:type="paragraph" w:customStyle="1" w:styleId="ABC86FE9068E44C8AA271DBBBD1A8B3B16">
    <w:name w:val="ABC86FE9068E44C8AA271DBBBD1A8B3B16"/>
    <w:rsid w:val="00EC1C65"/>
    <w:rPr>
      <w:rFonts w:ascii="Arial" w:eastAsiaTheme="minorHAnsi" w:hAnsi="Arial"/>
      <w:sz w:val="24"/>
      <w:lang w:eastAsia="en-US"/>
    </w:rPr>
  </w:style>
  <w:style w:type="paragraph" w:customStyle="1" w:styleId="D9E4545A27BF4B9997FD0A747C350D6A16">
    <w:name w:val="D9E4545A27BF4B9997FD0A747C350D6A16"/>
    <w:rsid w:val="00EC1C65"/>
    <w:rPr>
      <w:rFonts w:ascii="Arial" w:eastAsiaTheme="minorHAnsi" w:hAnsi="Arial"/>
      <w:sz w:val="24"/>
      <w:lang w:eastAsia="en-US"/>
    </w:rPr>
  </w:style>
  <w:style w:type="paragraph" w:customStyle="1" w:styleId="F4DA1893E5704D3285E6ACC7FB682C8116">
    <w:name w:val="F4DA1893E5704D3285E6ACC7FB682C8116"/>
    <w:rsid w:val="00EC1C65"/>
    <w:rPr>
      <w:rFonts w:ascii="Arial" w:eastAsiaTheme="minorHAnsi" w:hAnsi="Arial"/>
      <w:sz w:val="24"/>
      <w:lang w:eastAsia="en-US"/>
    </w:rPr>
  </w:style>
  <w:style w:type="paragraph" w:customStyle="1" w:styleId="9B200F4E44774F2FBC68C76F2CAF476916">
    <w:name w:val="9B200F4E44774F2FBC68C76F2CAF476916"/>
    <w:rsid w:val="00EC1C65"/>
    <w:rPr>
      <w:rFonts w:ascii="Arial" w:eastAsiaTheme="minorHAnsi" w:hAnsi="Arial"/>
      <w:sz w:val="24"/>
      <w:lang w:eastAsia="en-US"/>
    </w:rPr>
  </w:style>
  <w:style w:type="paragraph" w:customStyle="1" w:styleId="1FF65E2BF2CE46D0AD253E7E416EFDE716">
    <w:name w:val="1FF65E2BF2CE46D0AD253E7E416EFDE716"/>
    <w:rsid w:val="00EC1C65"/>
    <w:rPr>
      <w:rFonts w:ascii="Arial" w:eastAsiaTheme="minorHAnsi" w:hAnsi="Arial"/>
      <w:sz w:val="24"/>
      <w:lang w:eastAsia="en-US"/>
    </w:rPr>
  </w:style>
  <w:style w:type="paragraph" w:customStyle="1" w:styleId="9CC0EA190DFE43C89BC747BE7BB49A6216">
    <w:name w:val="9CC0EA190DFE43C89BC747BE7BB49A6216"/>
    <w:rsid w:val="00EC1C65"/>
    <w:rPr>
      <w:rFonts w:ascii="Arial" w:eastAsiaTheme="minorHAnsi" w:hAnsi="Arial"/>
      <w:sz w:val="24"/>
      <w:lang w:eastAsia="en-US"/>
    </w:rPr>
  </w:style>
  <w:style w:type="paragraph" w:customStyle="1" w:styleId="A598746A05BA40BC9049C80E78F5D9C016">
    <w:name w:val="A598746A05BA40BC9049C80E78F5D9C016"/>
    <w:rsid w:val="00EC1C65"/>
    <w:rPr>
      <w:rFonts w:ascii="Arial" w:eastAsiaTheme="minorHAnsi" w:hAnsi="Arial"/>
      <w:sz w:val="24"/>
      <w:lang w:eastAsia="en-US"/>
    </w:rPr>
  </w:style>
  <w:style w:type="paragraph" w:customStyle="1" w:styleId="531CBCA6141E4C309DDA53BB7792DB2516">
    <w:name w:val="531CBCA6141E4C309DDA53BB7792DB2516"/>
    <w:rsid w:val="00EC1C65"/>
    <w:rPr>
      <w:rFonts w:ascii="Arial" w:eastAsiaTheme="minorHAnsi" w:hAnsi="Arial"/>
      <w:sz w:val="24"/>
      <w:lang w:eastAsia="en-US"/>
    </w:rPr>
  </w:style>
  <w:style w:type="paragraph" w:customStyle="1" w:styleId="C7A428092E64425D9E1E25ACA54279EE16">
    <w:name w:val="C7A428092E64425D9E1E25ACA54279EE16"/>
    <w:rsid w:val="00EC1C65"/>
    <w:rPr>
      <w:rFonts w:ascii="Arial" w:eastAsiaTheme="minorHAnsi" w:hAnsi="Arial"/>
      <w:sz w:val="24"/>
      <w:lang w:eastAsia="en-US"/>
    </w:rPr>
  </w:style>
  <w:style w:type="paragraph" w:customStyle="1" w:styleId="130953120544485C8D9B920F998B4D7E16">
    <w:name w:val="130953120544485C8D9B920F998B4D7E16"/>
    <w:rsid w:val="00EC1C65"/>
    <w:rPr>
      <w:rFonts w:ascii="Arial" w:eastAsiaTheme="minorHAnsi" w:hAnsi="Arial"/>
      <w:sz w:val="24"/>
      <w:lang w:eastAsia="en-US"/>
    </w:rPr>
  </w:style>
  <w:style w:type="paragraph" w:customStyle="1" w:styleId="0A2B5D60567342029C65DD3FF6A31C5316">
    <w:name w:val="0A2B5D60567342029C65DD3FF6A31C5316"/>
    <w:rsid w:val="00EC1C65"/>
    <w:rPr>
      <w:rFonts w:ascii="Arial" w:eastAsiaTheme="minorHAnsi" w:hAnsi="Arial"/>
      <w:sz w:val="24"/>
      <w:lang w:eastAsia="en-US"/>
    </w:rPr>
  </w:style>
  <w:style w:type="paragraph" w:customStyle="1" w:styleId="C4631880F0CE4531994D76E3BEE26BDD16">
    <w:name w:val="C4631880F0CE4531994D76E3BEE26BDD16"/>
    <w:rsid w:val="00EC1C65"/>
    <w:rPr>
      <w:rFonts w:ascii="Arial" w:eastAsiaTheme="minorHAnsi" w:hAnsi="Arial"/>
      <w:sz w:val="24"/>
      <w:lang w:eastAsia="en-US"/>
    </w:rPr>
  </w:style>
  <w:style w:type="paragraph" w:customStyle="1" w:styleId="FF0C09B9E24A4ED484FAB61D54BD297B16">
    <w:name w:val="FF0C09B9E24A4ED484FAB61D54BD297B16"/>
    <w:rsid w:val="00EC1C65"/>
    <w:rPr>
      <w:rFonts w:ascii="Arial" w:eastAsiaTheme="minorHAnsi" w:hAnsi="Arial"/>
      <w:sz w:val="24"/>
      <w:lang w:eastAsia="en-US"/>
    </w:rPr>
  </w:style>
  <w:style w:type="paragraph" w:customStyle="1" w:styleId="D29349CAB8564B8C9A7E29744D8D557616">
    <w:name w:val="D29349CAB8564B8C9A7E29744D8D557616"/>
    <w:rsid w:val="00EC1C65"/>
    <w:rPr>
      <w:rFonts w:ascii="Arial" w:eastAsiaTheme="minorHAnsi" w:hAnsi="Arial"/>
      <w:sz w:val="24"/>
      <w:lang w:eastAsia="en-US"/>
    </w:rPr>
  </w:style>
  <w:style w:type="paragraph" w:customStyle="1" w:styleId="EDA5D2FA292842FAA42584007E95833B15">
    <w:name w:val="EDA5D2FA292842FAA42584007E95833B15"/>
    <w:rsid w:val="00EC1C65"/>
    <w:rPr>
      <w:rFonts w:ascii="Arial" w:eastAsiaTheme="minorHAnsi" w:hAnsi="Arial"/>
      <w:sz w:val="24"/>
      <w:lang w:eastAsia="en-US"/>
    </w:rPr>
  </w:style>
  <w:style w:type="paragraph" w:customStyle="1" w:styleId="93357CB956534A93AE86B9BFE1DFA1C015">
    <w:name w:val="93357CB956534A93AE86B9BFE1DFA1C015"/>
    <w:rsid w:val="00EC1C65"/>
    <w:rPr>
      <w:rFonts w:ascii="Arial" w:eastAsiaTheme="minorHAnsi" w:hAnsi="Arial"/>
      <w:sz w:val="24"/>
      <w:lang w:eastAsia="en-US"/>
    </w:rPr>
  </w:style>
  <w:style w:type="paragraph" w:customStyle="1" w:styleId="A9854AD2907F4FDC9FD469698E215E175">
    <w:name w:val="A9854AD2907F4FDC9FD469698E215E175"/>
    <w:rsid w:val="00EC1C65"/>
    <w:rPr>
      <w:rFonts w:ascii="Arial" w:eastAsiaTheme="minorHAnsi" w:hAnsi="Arial"/>
      <w:sz w:val="24"/>
      <w:lang w:eastAsia="en-US"/>
    </w:rPr>
  </w:style>
  <w:style w:type="paragraph" w:customStyle="1" w:styleId="3E7CCD5ED75B4A39BF6A5C47B1B150C65">
    <w:name w:val="3E7CCD5ED75B4A39BF6A5C47B1B150C65"/>
    <w:rsid w:val="00EC1C65"/>
    <w:pPr>
      <w:spacing w:after="0"/>
    </w:pPr>
    <w:rPr>
      <w:rFonts w:ascii="Arial" w:eastAsiaTheme="minorHAnsi" w:hAnsi="Arial"/>
      <w:b/>
      <w:color w:val="000000" w:themeColor="text1"/>
      <w:sz w:val="24"/>
      <w:lang w:eastAsia="en-US"/>
    </w:rPr>
  </w:style>
  <w:style w:type="paragraph" w:customStyle="1" w:styleId="684D59258AFF4DA094441DF1DD41FB785">
    <w:name w:val="684D59258AFF4DA094441DF1DD41FB785"/>
    <w:rsid w:val="00EC1C65"/>
    <w:rPr>
      <w:rFonts w:ascii="Arial" w:eastAsiaTheme="minorHAnsi" w:hAnsi="Arial"/>
      <w:sz w:val="24"/>
      <w:lang w:eastAsia="en-US"/>
    </w:rPr>
  </w:style>
  <w:style w:type="paragraph" w:customStyle="1" w:styleId="2F73CF0AC6214681B2AFEFBF5A15F5995">
    <w:name w:val="2F73CF0AC6214681B2AFEFBF5A15F5995"/>
    <w:rsid w:val="00EC1C65"/>
    <w:pPr>
      <w:spacing w:after="0"/>
    </w:pPr>
    <w:rPr>
      <w:rFonts w:ascii="Arial" w:eastAsiaTheme="minorHAnsi" w:hAnsi="Arial"/>
      <w:b/>
      <w:color w:val="000000" w:themeColor="text1"/>
      <w:sz w:val="24"/>
      <w:lang w:eastAsia="en-US"/>
    </w:rPr>
  </w:style>
  <w:style w:type="paragraph" w:customStyle="1" w:styleId="E051191EF1CA4822A29E9840F3E14F475">
    <w:name w:val="E051191EF1CA4822A29E9840F3E14F475"/>
    <w:rsid w:val="00EC1C65"/>
    <w:rPr>
      <w:rFonts w:ascii="Arial" w:eastAsiaTheme="minorHAnsi" w:hAnsi="Arial"/>
      <w:sz w:val="24"/>
      <w:lang w:eastAsia="en-US"/>
    </w:rPr>
  </w:style>
  <w:style w:type="paragraph" w:customStyle="1" w:styleId="91A2541A8D1148D79D9FCA67EFF334FE5">
    <w:name w:val="91A2541A8D1148D79D9FCA67EFF334FE5"/>
    <w:rsid w:val="00EC1C65"/>
    <w:pPr>
      <w:spacing w:after="0"/>
    </w:pPr>
    <w:rPr>
      <w:rFonts w:ascii="Arial" w:eastAsiaTheme="minorHAnsi" w:hAnsi="Arial"/>
      <w:b/>
      <w:color w:val="000000" w:themeColor="text1"/>
      <w:sz w:val="24"/>
      <w:lang w:eastAsia="en-US"/>
    </w:rPr>
  </w:style>
  <w:style w:type="paragraph" w:customStyle="1" w:styleId="BF6FCFDE77F34DBEAFD6A639332BB11C5">
    <w:name w:val="BF6FCFDE77F34DBEAFD6A639332BB11C5"/>
    <w:rsid w:val="00EC1C65"/>
    <w:rPr>
      <w:rFonts w:ascii="Arial" w:eastAsiaTheme="minorHAnsi" w:hAnsi="Arial"/>
      <w:sz w:val="24"/>
      <w:lang w:eastAsia="en-US"/>
    </w:rPr>
  </w:style>
  <w:style w:type="paragraph" w:customStyle="1" w:styleId="93BADA66272F44FD8887A32A4BE11A415">
    <w:name w:val="93BADA66272F44FD8887A32A4BE11A415"/>
    <w:rsid w:val="00EC1C65"/>
    <w:pPr>
      <w:spacing w:after="0"/>
    </w:pPr>
    <w:rPr>
      <w:rFonts w:ascii="Arial" w:eastAsiaTheme="minorHAnsi" w:hAnsi="Arial"/>
      <w:b/>
      <w:color w:val="000000" w:themeColor="text1"/>
      <w:sz w:val="24"/>
      <w:lang w:eastAsia="en-US"/>
    </w:rPr>
  </w:style>
  <w:style w:type="paragraph" w:customStyle="1" w:styleId="034F912F37C6434DBDB8065BB42D56085">
    <w:name w:val="034F912F37C6434DBDB8065BB42D56085"/>
    <w:rsid w:val="00EC1C65"/>
    <w:rPr>
      <w:rFonts w:ascii="Arial" w:eastAsiaTheme="minorHAnsi" w:hAnsi="Arial"/>
      <w:sz w:val="24"/>
      <w:lang w:eastAsia="en-US"/>
    </w:rPr>
  </w:style>
  <w:style w:type="paragraph" w:customStyle="1" w:styleId="3ECB17ADDF0C4EC18F8520D4FDDBB4185">
    <w:name w:val="3ECB17ADDF0C4EC18F8520D4FDDBB4185"/>
    <w:rsid w:val="00EC1C65"/>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2">
    <w:name w:val="BB364983010D46819AE00147CD8D6B202"/>
    <w:rsid w:val="00EC1C65"/>
    <w:pPr>
      <w:spacing w:after="0"/>
    </w:pPr>
    <w:rPr>
      <w:rFonts w:ascii="Arial" w:eastAsiaTheme="minorHAnsi" w:hAnsi="Arial"/>
      <w:b/>
      <w:color w:val="000000" w:themeColor="text1"/>
      <w:sz w:val="24"/>
      <w:lang w:eastAsia="en-US"/>
    </w:rPr>
  </w:style>
  <w:style w:type="paragraph" w:customStyle="1" w:styleId="43564265EA3C4164A9C09243F9E4352E42">
    <w:name w:val="43564265EA3C4164A9C09243F9E4352E42"/>
    <w:rsid w:val="00EC1C65"/>
    <w:rPr>
      <w:rFonts w:ascii="Arial" w:eastAsiaTheme="minorHAnsi" w:hAnsi="Arial"/>
      <w:sz w:val="24"/>
      <w:lang w:eastAsia="en-US"/>
    </w:rPr>
  </w:style>
  <w:style w:type="paragraph" w:customStyle="1" w:styleId="81B2AAD4A00C48A382D5DB0F393CB9B516">
    <w:name w:val="81B2AAD4A00C48A382D5DB0F393CB9B516"/>
    <w:rsid w:val="00EC1C65"/>
    <w:pPr>
      <w:spacing w:after="0"/>
    </w:pPr>
    <w:rPr>
      <w:rFonts w:ascii="Arial" w:eastAsiaTheme="minorHAnsi" w:hAnsi="Arial"/>
      <w:b/>
      <w:color w:val="000000" w:themeColor="text1"/>
      <w:sz w:val="24"/>
      <w:lang w:eastAsia="en-US"/>
    </w:rPr>
  </w:style>
  <w:style w:type="paragraph" w:customStyle="1" w:styleId="31B458956ED34D08AE8B5C55A00FCF0416">
    <w:name w:val="31B458956ED34D08AE8B5C55A00FCF0416"/>
    <w:rsid w:val="00EC1C65"/>
    <w:pPr>
      <w:spacing w:after="0"/>
    </w:pPr>
    <w:rPr>
      <w:rFonts w:ascii="Arial" w:eastAsiaTheme="minorHAnsi" w:hAnsi="Arial"/>
      <w:b/>
      <w:color w:val="000000" w:themeColor="text1"/>
      <w:sz w:val="24"/>
      <w:lang w:eastAsia="en-US"/>
    </w:rPr>
  </w:style>
  <w:style w:type="paragraph" w:customStyle="1" w:styleId="E0858FBC32DA42E9B316D34171F2B2B516">
    <w:name w:val="E0858FBC32DA42E9B316D34171F2B2B516"/>
    <w:rsid w:val="00EC1C65"/>
    <w:pPr>
      <w:spacing w:after="0"/>
    </w:pPr>
    <w:rPr>
      <w:rFonts w:ascii="Arial" w:eastAsiaTheme="minorHAnsi" w:hAnsi="Arial"/>
      <w:b/>
      <w:color w:val="000000" w:themeColor="text1"/>
      <w:sz w:val="24"/>
      <w:lang w:eastAsia="en-US"/>
    </w:rPr>
  </w:style>
  <w:style w:type="paragraph" w:customStyle="1" w:styleId="ED03C6226E07412FBCD743DD158F3D707">
    <w:name w:val="ED03C6226E07412FBCD743DD158F3D707"/>
    <w:rsid w:val="00EC1C65"/>
    <w:pPr>
      <w:spacing w:after="0"/>
    </w:pPr>
    <w:rPr>
      <w:rFonts w:ascii="Arial" w:eastAsiaTheme="minorHAnsi" w:hAnsi="Arial"/>
      <w:b/>
      <w:color w:val="000000" w:themeColor="text1"/>
      <w:sz w:val="24"/>
      <w:lang w:eastAsia="en-US"/>
    </w:rPr>
  </w:style>
  <w:style w:type="paragraph" w:customStyle="1" w:styleId="A150F4B797D347C08E6ABC3A796BBC087">
    <w:name w:val="A150F4B797D347C08E6ABC3A796BBC087"/>
    <w:rsid w:val="00EC1C65"/>
    <w:pPr>
      <w:spacing w:after="0"/>
    </w:pPr>
    <w:rPr>
      <w:rFonts w:ascii="Arial" w:eastAsiaTheme="minorHAnsi" w:hAnsi="Arial"/>
      <w:b/>
      <w:color w:val="000000" w:themeColor="text1"/>
      <w:sz w:val="24"/>
      <w:lang w:eastAsia="en-US"/>
    </w:rPr>
  </w:style>
  <w:style w:type="paragraph" w:customStyle="1" w:styleId="2B565187B9294267944FCD3A6690EE0513">
    <w:name w:val="2B565187B9294267944FCD3A6690EE0513"/>
    <w:rsid w:val="00EC1C65"/>
    <w:pPr>
      <w:spacing w:after="0"/>
    </w:pPr>
    <w:rPr>
      <w:rFonts w:ascii="Arial" w:eastAsiaTheme="minorHAnsi" w:hAnsi="Arial"/>
      <w:b/>
      <w:color w:val="000000" w:themeColor="text1"/>
      <w:sz w:val="24"/>
      <w:lang w:eastAsia="en-US"/>
    </w:rPr>
  </w:style>
  <w:style w:type="paragraph" w:customStyle="1" w:styleId="B7B6A9DA9E1647C1A6950FE791563ABE16">
    <w:name w:val="B7B6A9DA9E1647C1A6950FE791563ABE16"/>
    <w:rsid w:val="00EC1C65"/>
    <w:rPr>
      <w:rFonts w:ascii="Arial" w:eastAsiaTheme="minorHAnsi" w:hAnsi="Arial"/>
      <w:sz w:val="24"/>
      <w:lang w:eastAsia="en-US"/>
    </w:rPr>
  </w:style>
  <w:style w:type="paragraph" w:customStyle="1" w:styleId="C6A0B4A8DD6F4A5A90006B02DCDB8C5576">
    <w:name w:val="C6A0B4A8DD6F4A5A90006B02DCDB8C5576"/>
    <w:rsid w:val="00EC1C65"/>
    <w:rPr>
      <w:rFonts w:ascii="Arial" w:eastAsiaTheme="minorHAnsi" w:hAnsi="Arial"/>
      <w:sz w:val="24"/>
      <w:lang w:eastAsia="en-US"/>
    </w:rPr>
  </w:style>
  <w:style w:type="paragraph" w:customStyle="1" w:styleId="628D1D54DE1A4872AC660A4B53515A0276">
    <w:name w:val="628D1D54DE1A4872AC660A4B53515A0276"/>
    <w:rsid w:val="00EC1C65"/>
    <w:rPr>
      <w:rFonts w:ascii="Arial" w:eastAsiaTheme="minorHAnsi" w:hAnsi="Arial"/>
      <w:sz w:val="24"/>
      <w:lang w:eastAsia="en-US"/>
    </w:rPr>
  </w:style>
  <w:style w:type="paragraph" w:customStyle="1" w:styleId="32ED938C7EB24CDCBF6836BD375621FC76">
    <w:name w:val="32ED938C7EB24CDCBF6836BD375621FC76"/>
    <w:rsid w:val="00EC1C65"/>
    <w:rPr>
      <w:rFonts w:ascii="Arial" w:eastAsiaTheme="minorHAnsi" w:hAnsi="Arial"/>
      <w:sz w:val="24"/>
      <w:lang w:eastAsia="en-US"/>
    </w:rPr>
  </w:style>
  <w:style w:type="paragraph" w:customStyle="1" w:styleId="7FDE970EA94A437180C1BFC76C7FA78076">
    <w:name w:val="7FDE970EA94A437180C1BFC76C7FA78076"/>
    <w:rsid w:val="00EC1C65"/>
    <w:rPr>
      <w:rFonts w:ascii="Arial" w:eastAsiaTheme="minorHAnsi" w:hAnsi="Arial"/>
      <w:sz w:val="24"/>
      <w:lang w:eastAsia="en-US"/>
    </w:rPr>
  </w:style>
  <w:style w:type="paragraph" w:customStyle="1" w:styleId="D17BB891454A402DA4863A2CA3E472E576">
    <w:name w:val="D17BB891454A402DA4863A2CA3E472E576"/>
    <w:rsid w:val="00EC1C65"/>
    <w:rPr>
      <w:rFonts w:ascii="Arial" w:eastAsiaTheme="minorHAnsi" w:hAnsi="Arial"/>
      <w:sz w:val="24"/>
      <w:lang w:eastAsia="en-US"/>
    </w:rPr>
  </w:style>
  <w:style w:type="paragraph" w:customStyle="1" w:styleId="1A292920EFE14BEA825F9CC7FCEA0DD716">
    <w:name w:val="1A292920EFE14BEA825F9CC7FCEA0DD716"/>
    <w:rsid w:val="00EC1C65"/>
    <w:pPr>
      <w:spacing w:after="0"/>
    </w:pPr>
    <w:rPr>
      <w:rFonts w:ascii="Arial" w:eastAsiaTheme="minorHAnsi" w:hAnsi="Arial"/>
      <w:b/>
      <w:color w:val="000000" w:themeColor="text1"/>
      <w:sz w:val="24"/>
      <w:lang w:eastAsia="en-US"/>
    </w:rPr>
  </w:style>
  <w:style w:type="paragraph" w:customStyle="1" w:styleId="057D023C4E3C465F89B1EBF1A18709B116">
    <w:name w:val="057D023C4E3C465F89B1EBF1A18709B116"/>
    <w:rsid w:val="00EC1C65"/>
    <w:pPr>
      <w:spacing w:after="0"/>
    </w:pPr>
    <w:rPr>
      <w:rFonts w:ascii="Arial" w:eastAsiaTheme="minorHAnsi" w:hAnsi="Arial"/>
      <w:b/>
      <w:color w:val="000000" w:themeColor="text1"/>
      <w:sz w:val="24"/>
      <w:lang w:eastAsia="en-US"/>
    </w:rPr>
  </w:style>
  <w:style w:type="paragraph" w:customStyle="1" w:styleId="65B901B55617414B868A832C324928D916">
    <w:name w:val="65B901B55617414B868A832C324928D916"/>
    <w:rsid w:val="00EC1C65"/>
    <w:pPr>
      <w:spacing w:after="0"/>
    </w:pPr>
    <w:rPr>
      <w:rFonts w:ascii="Arial" w:eastAsiaTheme="minorHAnsi" w:hAnsi="Arial"/>
      <w:b/>
      <w:color w:val="000000" w:themeColor="text1"/>
      <w:sz w:val="24"/>
      <w:lang w:eastAsia="en-US"/>
    </w:rPr>
  </w:style>
  <w:style w:type="paragraph" w:customStyle="1" w:styleId="AA3C5942F6B64E52AA89A73522FAEF5716">
    <w:name w:val="AA3C5942F6B64E52AA89A73522FAEF5716"/>
    <w:rsid w:val="00EC1C65"/>
    <w:pPr>
      <w:spacing w:after="0"/>
    </w:pPr>
    <w:rPr>
      <w:rFonts w:ascii="Arial" w:eastAsiaTheme="minorHAnsi" w:hAnsi="Arial"/>
      <w:b/>
      <w:color w:val="000000" w:themeColor="text1"/>
      <w:sz w:val="24"/>
      <w:lang w:eastAsia="en-US"/>
    </w:rPr>
  </w:style>
  <w:style w:type="paragraph" w:customStyle="1" w:styleId="40961627E2274C90A8DBF0352AF304FA16">
    <w:name w:val="40961627E2274C90A8DBF0352AF304FA16"/>
    <w:rsid w:val="00EC1C65"/>
    <w:pPr>
      <w:spacing w:after="0"/>
    </w:pPr>
    <w:rPr>
      <w:rFonts w:ascii="Arial" w:eastAsiaTheme="minorHAnsi" w:hAnsi="Arial"/>
      <w:b/>
      <w:color w:val="000000" w:themeColor="text1"/>
      <w:sz w:val="24"/>
      <w:lang w:eastAsia="en-US"/>
    </w:rPr>
  </w:style>
  <w:style w:type="paragraph" w:customStyle="1" w:styleId="2E10DBAEE53747B49C6492F9E78441A416">
    <w:name w:val="2E10DBAEE53747B49C6492F9E78441A416"/>
    <w:rsid w:val="00EC1C65"/>
    <w:pPr>
      <w:spacing w:after="0"/>
    </w:pPr>
    <w:rPr>
      <w:rFonts w:ascii="Arial" w:eastAsiaTheme="minorHAnsi" w:hAnsi="Arial"/>
      <w:b/>
      <w:color w:val="000000" w:themeColor="text1"/>
      <w:sz w:val="24"/>
      <w:lang w:eastAsia="en-US"/>
    </w:rPr>
  </w:style>
  <w:style w:type="paragraph" w:customStyle="1" w:styleId="4305F4DD513946CF8F8D4FF5DFCF956A16">
    <w:name w:val="4305F4DD513946CF8F8D4FF5DFCF956A16"/>
    <w:rsid w:val="00EC1C65"/>
    <w:pPr>
      <w:spacing w:after="0"/>
    </w:pPr>
    <w:rPr>
      <w:rFonts w:ascii="Arial" w:eastAsiaTheme="minorHAnsi" w:hAnsi="Arial"/>
      <w:b/>
      <w:color w:val="000000" w:themeColor="text1"/>
      <w:sz w:val="24"/>
      <w:lang w:eastAsia="en-US"/>
    </w:rPr>
  </w:style>
  <w:style w:type="paragraph" w:customStyle="1" w:styleId="C00CD879ED20455FA3AE581A66D2CEEC16">
    <w:name w:val="C00CD879ED20455FA3AE581A66D2CEEC16"/>
    <w:rsid w:val="00EC1C65"/>
    <w:pPr>
      <w:spacing w:after="0"/>
    </w:pPr>
    <w:rPr>
      <w:rFonts w:ascii="Arial" w:eastAsiaTheme="minorHAnsi" w:hAnsi="Arial"/>
      <w:b/>
      <w:color w:val="000000" w:themeColor="text1"/>
      <w:sz w:val="24"/>
      <w:lang w:eastAsia="en-US"/>
    </w:rPr>
  </w:style>
  <w:style w:type="paragraph" w:customStyle="1" w:styleId="BC06F1BDCF72481B9C221EDFA605144316">
    <w:name w:val="BC06F1BDCF72481B9C221EDFA605144316"/>
    <w:rsid w:val="00EC1C65"/>
    <w:pPr>
      <w:spacing w:after="0"/>
    </w:pPr>
    <w:rPr>
      <w:rFonts w:ascii="Arial" w:eastAsiaTheme="minorHAnsi" w:hAnsi="Arial"/>
      <w:b/>
      <w:color w:val="000000" w:themeColor="text1"/>
      <w:sz w:val="24"/>
      <w:lang w:eastAsia="en-US"/>
    </w:rPr>
  </w:style>
  <w:style w:type="paragraph" w:customStyle="1" w:styleId="8217B45338D84F4A8D14BCBC999FC2F45">
    <w:name w:val="8217B45338D84F4A8D14BCBC999FC2F45"/>
    <w:rsid w:val="00EC1C65"/>
    <w:rPr>
      <w:rFonts w:ascii="Arial" w:eastAsiaTheme="minorHAnsi" w:hAnsi="Arial"/>
      <w:sz w:val="24"/>
      <w:lang w:eastAsia="en-US"/>
    </w:rPr>
  </w:style>
  <w:style w:type="paragraph" w:customStyle="1" w:styleId="E97E1DE8A13349F992F4DCA643A361947">
    <w:name w:val="E97E1DE8A13349F992F4DCA643A361947"/>
    <w:rsid w:val="00EC1C65"/>
    <w:rPr>
      <w:rFonts w:ascii="Arial" w:eastAsiaTheme="minorHAnsi" w:hAnsi="Arial"/>
      <w:sz w:val="24"/>
      <w:lang w:eastAsia="en-US"/>
    </w:rPr>
  </w:style>
  <w:style w:type="paragraph" w:customStyle="1" w:styleId="2379037087AF43F99A0230186E3AD96B13">
    <w:name w:val="2379037087AF43F99A0230186E3AD96B13"/>
    <w:rsid w:val="00EC1C65"/>
    <w:rPr>
      <w:rFonts w:ascii="Arial" w:eastAsiaTheme="minorHAnsi" w:hAnsi="Arial"/>
      <w:sz w:val="24"/>
      <w:lang w:eastAsia="en-US"/>
    </w:rPr>
  </w:style>
  <w:style w:type="paragraph" w:customStyle="1" w:styleId="D08BC0E69D1E456194574D550C915FB213">
    <w:name w:val="D08BC0E69D1E456194574D550C915FB213"/>
    <w:rsid w:val="00EC1C65"/>
    <w:rPr>
      <w:rFonts w:ascii="Arial" w:eastAsiaTheme="minorHAnsi" w:hAnsi="Arial"/>
      <w:sz w:val="24"/>
      <w:lang w:eastAsia="en-US"/>
    </w:rPr>
  </w:style>
  <w:style w:type="paragraph" w:customStyle="1" w:styleId="7374601E7BE2427DAF7C5E68BD5B75BB10">
    <w:name w:val="7374601E7BE2427DAF7C5E68BD5B75BB10"/>
    <w:rsid w:val="00EC1C65"/>
    <w:rPr>
      <w:rFonts w:ascii="Arial" w:eastAsiaTheme="minorHAnsi" w:hAnsi="Arial"/>
      <w:sz w:val="24"/>
      <w:lang w:eastAsia="en-US"/>
    </w:rPr>
  </w:style>
  <w:style w:type="paragraph" w:customStyle="1" w:styleId="1A347FD7DA55464E812A9651698F633113">
    <w:name w:val="1A347FD7DA55464E812A9651698F633113"/>
    <w:rsid w:val="00EC1C65"/>
    <w:rPr>
      <w:rFonts w:ascii="Arial" w:eastAsiaTheme="minorHAnsi" w:hAnsi="Arial"/>
      <w:sz w:val="24"/>
      <w:lang w:eastAsia="en-US"/>
    </w:rPr>
  </w:style>
  <w:style w:type="paragraph" w:customStyle="1" w:styleId="9925C5A988F744F2872E4E9BD2C842857">
    <w:name w:val="9925C5A988F744F2872E4E9BD2C842857"/>
    <w:rsid w:val="00EC1C65"/>
    <w:rPr>
      <w:rFonts w:ascii="Arial" w:eastAsiaTheme="minorHAnsi" w:hAnsi="Arial"/>
      <w:sz w:val="24"/>
      <w:lang w:eastAsia="en-US"/>
    </w:rPr>
  </w:style>
  <w:style w:type="paragraph" w:customStyle="1" w:styleId="71A3A62A44254671B6FB4F8CAD716E307">
    <w:name w:val="71A3A62A44254671B6FB4F8CAD716E307"/>
    <w:rsid w:val="00EC1C65"/>
    <w:rPr>
      <w:rFonts w:ascii="Arial" w:eastAsiaTheme="minorHAnsi" w:hAnsi="Arial"/>
      <w:sz w:val="24"/>
      <w:lang w:eastAsia="en-US"/>
    </w:rPr>
  </w:style>
  <w:style w:type="paragraph" w:customStyle="1" w:styleId="327EEFB5DAEE4FF68891F3444AD6CE077">
    <w:name w:val="327EEFB5DAEE4FF68891F3444AD6CE077"/>
    <w:rsid w:val="00EC1C65"/>
    <w:rPr>
      <w:rFonts w:ascii="Arial" w:eastAsiaTheme="minorHAnsi" w:hAnsi="Arial"/>
      <w:sz w:val="24"/>
      <w:lang w:eastAsia="en-US"/>
    </w:rPr>
  </w:style>
  <w:style w:type="paragraph" w:customStyle="1" w:styleId="F75AC754C28048EBA1399006A123B2057">
    <w:name w:val="F75AC754C28048EBA1399006A123B2057"/>
    <w:rsid w:val="00EC1C65"/>
    <w:rPr>
      <w:rFonts w:ascii="Arial" w:eastAsiaTheme="minorHAnsi" w:hAnsi="Arial"/>
      <w:sz w:val="24"/>
      <w:lang w:eastAsia="en-US"/>
    </w:rPr>
  </w:style>
  <w:style w:type="paragraph" w:customStyle="1" w:styleId="6AED71E39B42458FB2B2810A672AAF1A17">
    <w:name w:val="6AED71E39B42458FB2B2810A672AAF1A17"/>
    <w:rsid w:val="00EC1C65"/>
    <w:pPr>
      <w:spacing w:after="0"/>
    </w:pPr>
    <w:rPr>
      <w:rFonts w:ascii="Arial" w:eastAsiaTheme="minorHAnsi" w:hAnsi="Arial"/>
      <w:b/>
      <w:color w:val="000000" w:themeColor="text1"/>
      <w:sz w:val="24"/>
      <w:lang w:eastAsia="en-US"/>
    </w:rPr>
  </w:style>
  <w:style w:type="paragraph" w:customStyle="1" w:styleId="C91C9592CDF34F7BB9AD1B00DF00648117">
    <w:name w:val="C91C9592CDF34F7BB9AD1B00DF00648117"/>
    <w:rsid w:val="00EC1C65"/>
    <w:rPr>
      <w:rFonts w:ascii="Arial" w:eastAsiaTheme="minorHAnsi" w:hAnsi="Arial"/>
      <w:sz w:val="24"/>
      <w:lang w:eastAsia="en-US"/>
    </w:rPr>
  </w:style>
  <w:style w:type="paragraph" w:customStyle="1" w:styleId="C6A2318F55034A44AACC6916BD7B667817">
    <w:name w:val="C6A2318F55034A44AACC6916BD7B667817"/>
    <w:rsid w:val="00EC1C65"/>
    <w:pPr>
      <w:spacing w:after="0"/>
    </w:pPr>
    <w:rPr>
      <w:rFonts w:ascii="Arial" w:eastAsiaTheme="minorHAnsi" w:hAnsi="Arial"/>
      <w:b/>
      <w:color w:val="000000" w:themeColor="text1"/>
      <w:sz w:val="24"/>
      <w:lang w:eastAsia="en-US"/>
    </w:rPr>
  </w:style>
  <w:style w:type="paragraph" w:customStyle="1" w:styleId="F6E8B8CCC5B64C0AA1AD1C2F67A4D54F17">
    <w:name w:val="F6E8B8CCC5B64C0AA1AD1C2F67A4D54F17"/>
    <w:rsid w:val="00EC1C65"/>
    <w:rPr>
      <w:rFonts w:ascii="Arial" w:eastAsiaTheme="minorHAnsi" w:hAnsi="Arial"/>
      <w:sz w:val="24"/>
      <w:lang w:eastAsia="en-US"/>
    </w:rPr>
  </w:style>
  <w:style w:type="paragraph" w:customStyle="1" w:styleId="C20BF2FF2B6C47AE923A53DCCDAE01B417">
    <w:name w:val="C20BF2FF2B6C47AE923A53DCCDAE01B417"/>
    <w:rsid w:val="00EC1C65"/>
    <w:rPr>
      <w:rFonts w:ascii="Arial" w:eastAsiaTheme="minorHAnsi" w:hAnsi="Arial"/>
      <w:sz w:val="24"/>
      <w:lang w:eastAsia="en-US"/>
    </w:rPr>
  </w:style>
  <w:style w:type="paragraph" w:customStyle="1" w:styleId="E3A7D4662EE049B4AAFF1A553B09F02617">
    <w:name w:val="E3A7D4662EE049B4AAFF1A553B09F02617"/>
    <w:rsid w:val="00EC1C65"/>
    <w:rPr>
      <w:rFonts w:ascii="Arial" w:eastAsiaTheme="minorHAnsi" w:hAnsi="Arial"/>
      <w:sz w:val="24"/>
      <w:lang w:eastAsia="en-US"/>
    </w:rPr>
  </w:style>
  <w:style w:type="paragraph" w:customStyle="1" w:styleId="39F11AB764884030B1F064A88E186E9E17">
    <w:name w:val="39F11AB764884030B1F064A88E186E9E17"/>
    <w:rsid w:val="00EC1C65"/>
    <w:rPr>
      <w:rFonts w:ascii="Arial" w:eastAsiaTheme="minorHAnsi" w:hAnsi="Arial"/>
      <w:sz w:val="24"/>
      <w:lang w:eastAsia="en-US"/>
    </w:rPr>
  </w:style>
  <w:style w:type="paragraph" w:customStyle="1" w:styleId="1A999F21B376490AB8D575907CE59E7B17">
    <w:name w:val="1A999F21B376490AB8D575907CE59E7B17"/>
    <w:rsid w:val="00EC1C65"/>
    <w:rPr>
      <w:rFonts w:ascii="Arial" w:eastAsiaTheme="minorHAnsi" w:hAnsi="Arial"/>
      <w:sz w:val="24"/>
      <w:lang w:eastAsia="en-US"/>
    </w:rPr>
  </w:style>
  <w:style w:type="paragraph" w:customStyle="1" w:styleId="8EAEA33C31644D28A4306484094DAF2917">
    <w:name w:val="8EAEA33C31644D28A4306484094DAF2917"/>
    <w:rsid w:val="00EC1C65"/>
    <w:rPr>
      <w:rFonts w:ascii="Arial" w:eastAsiaTheme="minorHAnsi" w:hAnsi="Arial"/>
      <w:sz w:val="24"/>
      <w:lang w:eastAsia="en-US"/>
    </w:rPr>
  </w:style>
  <w:style w:type="paragraph" w:customStyle="1" w:styleId="7E8EC04E88984B5584976201F277992117">
    <w:name w:val="7E8EC04E88984B5584976201F277992117"/>
    <w:rsid w:val="00EC1C65"/>
    <w:rPr>
      <w:rFonts w:ascii="Arial" w:eastAsiaTheme="minorHAnsi" w:hAnsi="Arial"/>
      <w:sz w:val="24"/>
      <w:lang w:eastAsia="en-US"/>
    </w:rPr>
  </w:style>
  <w:style w:type="paragraph" w:customStyle="1" w:styleId="6020CC53C6D54DCC87E814609E1A1BF617">
    <w:name w:val="6020CC53C6D54DCC87E814609E1A1BF617"/>
    <w:rsid w:val="00EC1C65"/>
    <w:rPr>
      <w:rFonts w:ascii="Arial" w:eastAsiaTheme="minorHAnsi" w:hAnsi="Arial"/>
      <w:sz w:val="24"/>
      <w:lang w:eastAsia="en-US"/>
    </w:rPr>
  </w:style>
  <w:style w:type="paragraph" w:customStyle="1" w:styleId="3BF5ED9F310143A5A8A9BCE7EBC5ACCD17">
    <w:name w:val="3BF5ED9F310143A5A8A9BCE7EBC5ACCD17"/>
    <w:rsid w:val="00EC1C65"/>
    <w:rPr>
      <w:rFonts w:ascii="Arial" w:eastAsiaTheme="minorHAnsi" w:hAnsi="Arial"/>
      <w:sz w:val="24"/>
      <w:lang w:eastAsia="en-US"/>
    </w:rPr>
  </w:style>
  <w:style w:type="paragraph" w:customStyle="1" w:styleId="7C94BDCDB31448ED82EB637AE874BD6C17">
    <w:name w:val="7C94BDCDB31448ED82EB637AE874BD6C17"/>
    <w:rsid w:val="00EC1C65"/>
    <w:rPr>
      <w:rFonts w:ascii="Arial" w:eastAsiaTheme="minorHAnsi" w:hAnsi="Arial"/>
      <w:sz w:val="24"/>
      <w:lang w:eastAsia="en-US"/>
    </w:rPr>
  </w:style>
  <w:style w:type="paragraph" w:customStyle="1" w:styleId="55D43482999F4BFBB2CE7322DEAFF8A617">
    <w:name w:val="55D43482999F4BFBB2CE7322DEAFF8A617"/>
    <w:rsid w:val="00EC1C65"/>
    <w:rPr>
      <w:rFonts w:ascii="Arial" w:eastAsiaTheme="minorHAnsi" w:hAnsi="Arial"/>
      <w:sz w:val="24"/>
      <w:lang w:eastAsia="en-US"/>
    </w:rPr>
  </w:style>
  <w:style w:type="paragraph" w:customStyle="1" w:styleId="A7AFBE60B98C4BA3A821E8837C4D0A3B17">
    <w:name w:val="A7AFBE60B98C4BA3A821E8837C4D0A3B17"/>
    <w:rsid w:val="00EC1C65"/>
    <w:rPr>
      <w:rFonts w:ascii="Arial" w:eastAsiaTheme="minorHAnsi" w:hAnsi="Arial"/>
      <w:sz w:val="24"/>
      <w:lang w:eastAsia="en-US"/>
    </w:rPr>
  </w:style>
  <w:style w:type="paragraph" w:customStyle="1" w:styleId="9AFDD60054FF45EFB3E31A0922E81FCE17">
    <w:name w:val="9AFDD60054FF45EFB3E31A0922E81FCE17"/>
    <w:rsid w:val="00EC1C65"/>
    <w:rPr>
      <w:rFonts w:ascii="Arial" w:eastAsiaTheme="minorHAnsi" w:hAnsi="Arial"/>
      <w:sz w:val="24"/>
      <w:lang w:eastAsia="en-US"/>
    </w:rPr>
  </w:style>
  <w:style w:type="paragraph" w:customStyle="1" w:styleId="429C6AD6202545B98003FF9F0024D98817">
    <w:name w:val="429C6AD6202545B98003FF9F0024D98817"/>
    <w:rsid w:val="00EC1C65"/>
    <w:rPr>
      <w:rFonts w:ascii="Arial" w:eastAsiaTheme="minorHAnsi" w:hAnsi="Arial"/>
      <w:sz w:val="24"/>
      <w:lang w:eastAsia="en-US"/>
    </w:rPr>
  </w:style>
  <w:style w:type="paragraph" w:customStyle="1" w:styleId="ABC86FE9068E44C8AA271DBBBD1A8B3B17">
    <w:name w:val="ABC86FE9068E44C8AA271DBBBD1A8B3B17"/>
    <w:rsid w:val="00EC1C65"/>
    <w:rPr>
      <w:rFonts w:ascii="Arial" w:eastAsiaTheme="minorHAnsi" w:hAnsi="Arial"/>
      <w:sz w:val="24"/>
      <w:lang w:eastAsia="en-US"/>
    </w:rPr>
  </w:style>
  <w:style w:type="paragraph" w:customStyle="1" w:styleId="D9E4545A27BF4B9997FD0A747C350D6A17">
    <w:name w:val="D9E4545A27BF4B9997FD0A747C350D6A17"/>
    <w:rsid w:val="00EC1C65"/>
    <w:rPr>
      <w:rFonts w:ascii="Arial" w:eastAsiaTheme="minorHAnsi" w:hAnsi="Arial"/>
      <w:sz w:val="24"/>
      <w:lang w:eastAsia="en-US"/>
    </w:rPr>
  </w:style>
  <w:style w:type="paragraph" w:customStyle="1" w:styleId="F4DA1893E5704D3285E6ACC7FB682C8117">
    <w:name w:val="F4DA1893E5704D3285E6ACC7FB682C8117"/>
    <w:rsid w:val="00EC1C65"/>
    <w:rPr>
      <w:rFonts w:ascii="Arial" w:eastAsiaTheme="minorHAnsi" w:hAnsi="Arial"/>
      <w:sz w:val="24"/>
      <w:lang w:eastAsia="en-US"/>
    </w:rPr>
  </w:style>
  <w:style w:type="paragraph" w:customStyle="1" w:styleId="9B200F4E44774F2FBC68C76F2CAF476917">
    <w:name w:val="9B200F4E44774F2FBC68C76F2CAF476917"/>
    <w:rsid w:val="00EC1C65"/>
    <w:rPr>
      <w:rFonts w:ascii="Arial" w:eastAsiaTheme="minorHAnsi" w:hAnsi="Arial"/>
      <w:sz w:val="24"/>
      <w:lang w:eastAsia="en-US"/>
    </w:rPr>
  </w:style>
  <w:style w:type="paragraph" w:customStyle="1" w:styleId="1FF65E2BF2CE46D0AD253E7E416EFDE717">
    <w:name w:val="1FF65E2BF2CE46D0AD253E7E416EFDE717"/>
    <w:rsid w:val="00EC1C65"/>
    <w:rPr>
      <w:rFonts w:ascii="Arial" w:eastAsiaTheme="minorHAnsi" w:hAnsi="Arial"/>
      <w:sz w:val="24"/>
      <w:lang w:eastAsia="en-US"/>
    </w:rPr>
  </w:style>
  <w:style w:type="paragraph" w:customStyle="1" w:styleId="9CC0EA190DFE43C89BC747BE7BB49A6217">
    <w:name w:val="9CC0EA190DFE43C89BC747BE7BB49A6217"/>
    <w:rsid w:val="00EC1C65"/>
    <w:rPr>
      <w:rFonts w:ascii="Arial" w:eastAsiaTheme="minorHAnsi" w:hAnsi="Arial"/>
      <w:sz w:val="24"/>
      <w:lang w:eastAsia="en-US"/>
    </w:rPr>
  </w:style>
  <w:style w:type="paragraph" w:customStyle="1" w:styleId="A598746A05BA40BC9049C80E78F5D9C017">
    <w:name w:val="A598746A05BA40BC9049C80E78F5D9C017"/>
    <w:rsid w:val="00EC1C65"/>
    <w:rPr>
      <w:rFonts w:ascii="Arial" w:eastAsiaTheme="minorHAnsi" w:hAnsi="Arial"/>
      <w:sz w:val="24"/>
      <w:lang w:eastAsia="en-US"/>
    </w:rPr>
  </w:style>
  <w:style w:type="paragraph" w:customStyle="1" w:styleId="531CBCA6141E4C309DDA53BB7792DB2517">
    <w:name w:val="531CBCA6141E4C309DDA53BB7792DB2517"/>
    <w:rsid w:val="00EC1C65"/>
    <w:rPr>
      <w:rFonts w:ascii="Arial" w:eastAsiaTheme="minorHAnsi" w:hAnsi="Arial"/>
      <w:sz w:val="24"/>
      <w:lang w:eastAsia="en-US"/>
    </w:rPr>
  </w:style>
  <w:style w:type="paragraph" w:customStyle="1" w:styleId="C7A428092E64425D9E1E25ACA54279EE17">
    <w:name w:val="C7A428092E64425D9E1E25ACA54279EE17"/>
    <w:rsid w:val="00EC1C65"/>
    <w:rPr>
      <w:rFonts w:ascii="Arial" w:eastAsiaTheme="minorHAnsi" w:hAnsi="Arial"/>
      <w:sz w:val="24"/>
      <w:lang w:eastAsia="en-US"/>
    </w:rPr>
  </w:style>
  <w:style w:type="paragraph" w:customStyle="1" w:styleId="130953120544485C8D9B920F998B4D7E17">
    <w:name w:val="130953120544485C8D9B920F998B4D7E17"/>
    <w:rsid w:val="00EC1C65"/>
    <w:rPr>
      <w:rFonts w:ascii="Arial" w:eastAsiaTheme="minorHAnsi" w:hAnsi="Arial"/>
      <w:sz w:val="24"/>
      <w:lang w:eastAsia="en-US"/>
    </w:rPr>
  </w:style>
  <w:style w:type="paragraph" w:customStyle="1" w:styleId="0A2B5D60567342029C65DD3FF6A31C5317">
    <w:name w:val="0A2B5D60567342029C65DD3FF6A31C5317"/>
    <w:rsid w:val="00EC1C65"/>
    <w:rPr>
      <w:rFonts w:ascii="Arial" w:eastAsiaTheme="minorHAnsi" w:hAnsi="Arial"/>
      <w:sz w:val="24"/>
      <w:lang w:eastAsia="en-US"/>
    </w:rPr>
  </w:style>
  <w:style w:type="paragraph" w:customStyle="1" w:styleId="C4631880F0CE4531994D76E3BEE26BDD17">
    <w:name w:val="C4631880F0CE4531994D76E3BEE26BDD17"/>
    <w:rsid w:val="00EC1C65"/>
    <w:rPr>
      <w:rFonts w:ascii="Arial" w:eastAsiaTheme="minorHAnsi" w:hAnsi="Arial"/>
      <w:sz w:val="24"/>
      <w:lang w:eastAsia="en-US"/>
    </w:rPr>
  </w:style>
  <w:style w:type="paragraph" w:customStyle="1" w:styleId="FF0C09B9E24A4ED484FAB61D54BD297B17">
    <w:name w:val="FF0C09B9E24A4ED484FAB61D54BD297B17"/>
    <w:rsid w:val="00EC1C65"/>
    <w:rPr>
      <w:rFonts w:ascii="Arial" w:eastAsiaTheme="minorHAnsi" w:hAnsi="Arial"/>
      <w:sz w:val="24"/>
      <w:lang w:eastAsia="en-US"/>
    </w:rPr>
  </w:style>
  <w:style w:type="paragraph" w:customStyle="1" w:styleId="D29349CAB8564B8C9A7E29744D8D557617">
    <w:name w:val="D29349CAB8564B8C9A7E29744D8D557617"/>
    <w:rsid w:val="00EC1C65"/>
    <w:rPr>
      <w:rFonts w:ascii="Arial" w:eastAsiaTheme="minorHAnsi" w:hAnsi="Arial"/>
      <w:sz w:val="24"/>
      <w:lang w:eastAsia="en-US"/>
    </w:rPr>
  </w:style>
  <w:style w:type="paragraph" w:customStyle="1" w:styleId="EDA5D2FA292842FAA42584007E95833B16">
    <w:name w:val="EDA5D2FA292842FAA42584007E95833B16"/>
    <w:rsid w:val="00EC1C65"/>
    <w:rPr>
      <w:rFonts w:ascii="Arial" w:eastAsiaTheme="minorHAnsi" w:hAnsi="Arial"/>
      <w:sz w:val="24"/>
      <w:lang w:eastAsia="en-US"/>
    </w:rPr>
  </w:style>
  <w:style w:type="paragraph" w:customStyle="1" w:styleId="93357CB956534A93AE86B9BFE1DFA1C016">
    <w:name w:val="93357CB956534A93AE86B9BFE1DFA1C016"/>
    <w:rsid w:val="00EC1C65"/>
    <w:rPr>
      <w:rFonts w:ascii="Arial" w:eastAsiaTheme="minorHAnsi" w:hAnsi="Arial"/>
      <w:sz w:val="24"/>
      <w:lang w:eastAsia="en-US"/>
    </w:rPr>
  </w:style>
  <w:style w:type="paragraph" w:customStyle="1" w:styleId="A9854AD2907F4FDC9FD469698E215E176">
    <w:name w:val="A9854AD2907F4FDC9FD469698E215E176"/>
    <w:rsid w:val="00EC1C65"/>
    <w:rPr>
      <w:rFonts w:ascii="Arial" w:eastAsiaTheme="minorHAnsi" w:hAnsi="Arial"/>
      <w:sz w:val="24"/>
      <w:lang w:eastAsia="en-US"/>
    </w:rPr>
  </w:style>
  <w:style w:type="paragraph" w:customStyle="1" w:styleId="3E7CCD5ED75B4A39BF6A5C47B1B150C66">
    <w:name w:val="3E7CCD5ED75B4A39BF6A5C47B1B150C66"/>
    <w:rsid w:val="00EC1C65"/>
    <w:pPr>
      <w:spacing w:after="0"/>
    </w:pPr>
    <w:rPr>
      <w:rFonts w:ascii="Arial" w:eastAsiaTheme="minorHAnsi" w:hAnsi="Arial"/>
      <w:b/>
      <w:color w:val="000000" w:themeColor="text1"/>
      <w:sz w:val="24"/>
      <w:lang w:eastAsia="en-US"/>
    </w:rPr>
  </w:style>
  <w:style w:type="paragraph" w:customStyle="1" w:styleId="684D59258AFF4DA094441DF1DD41FB786">
    <w:name w:val="684D59258AFF4DA094441DF1DD41FB786"/>
    <w:rsid w:val="00EC1C65"/>
    <w:rPr>
      <w:rFonts w:ascii="Arial" w:eastAsiaTheme="minorHAnsi" w:hAnsi="Arial"/>
      <w:sz w:val="24"/>
      <w:lang w:eastAsia="en-US"/>
    </w:rPr>
  </w:style>
  <w:style w:type="paragraph" w:customStyle="1" w:styleId="2F73CF0AC6214681B2AFEFBF5A15F5996">
    <w:name w:val="2F73CF0AC6214681B2AFEFBF5A15F5996"/>
    <w:rsid w:val="00EC1C65"/>
    <w:pPr>
      <w:spacing w:after="0"/>
    </w:pPr>
    <w:rPr>
      <w:rFonts w:ascii="Arial" w:eastAsiaTheme="minorHAnsi" w:hAnsi="Arial"/>
      <w:b/>
      <w:color w:val="000000" w:themeColor="text1"/>
      <w:sz w:val="24"/>
      <w:lang w:eastAsia="en-US"/>
    </w:rPr>
  </w:style>
  <w:style w:type="paragraph" w:customStyle="1" w:styleId="E051191EF1CA4822A29E9840F3E14F476">
    <w:name w:val="E051191EF1CA4822A29E9840F3E14F476"/>
    <w:rsid w:val="00EC1C65"/>
    <w:rPr>
      <w:rFonts w:ascii="Arial" w:eastAsiaTheme="minorHAnsi" w:hAnsi="Arial"/>
      <w:sz w:val="24"/>
      <w:lang w:eastAsia="en-US"/>
    </w:rPr>
  </w:style>
  <w:style w:type="paragraph" w:customStyle="1" w:styleId="91A2541A8D1148D79D9FCA67EFF334FE6">
    <w:name w:val="91A2541A8D1148D79D9FCA67EFF334FE6"/>
    <w:rsid w:val="00EC1C65"/>
    <w:pPr>
      <w:spacing w:after="0"/>
    </w:pPr>
    <w:rPr>
      <w:rFonts w:ascii="Arial" w:eastAsiaTheme="minorHAnsi" w:hAnsi="Arial"/>
      <w:b/>
      <w:color w:val="000000" w:themeColor="text1"/>
      <w:sz w:val="24"/>
      <w:lang w:eastAsia="en-US"/>
    </w:rPr>
  </w:style>
  <w:style w:type="paragraph" w:customStyle="1" w:styleId="BF6FCFDE77F34DBEAFD6A639332BB11C6">
    <w:name w:val="BF6FCFDE77F34DBEAFD6A639332BB11C6"/>
    <w:rsid w:val="00EC1C65"/>
    <w:rPr>
      <w:rFonts w:ascii="Arial" w:eastAsiaTheme="minorHAnsi" w:hAnsi="Arial"/>
      <w:sz w:val="24"/>
      <w:lang w:eastAsia="en-US"/>
    </w:rPr>
  </w:style>
  <w:style w:type="paragraph" w:customStyle="1" w:styleId="93BADA66272F44FD8887A32A4BE11A416">
    <w:name w:val="93BADA66272F44FD8887A32A4BE11A416"/>
    <w:rsid w:val="00EC1C65"/>
    <w:pPr>
      <w:spacing w:after="0"/>
    </w:pPr>
    <w:rPr>
      <w:rFonts w:ascii="Arial" w:eastAsiaTheme="minorHAnsi" w:hAnsi="Arial"/>
      <w:b/>
      <w:color w:val="000000" w:themeColor="text1"/>
      <w:sz w:val="24"/>
      <w:lang w:eastAsia="en-US"/>
    </w:rPr>
  </w:style>
  <w:style w:type="paragraph" w:customStyle="1" w:styleId="034F912F37C6434DBDB8065BB42D56086">
    <w:name w:val="034F912F37C6434DBDB8065BB42D56086"/>
    <w:rsid w:val="00EC1C65"/>
    <w:rPr>
      <w:rFonts w:ascii="Arial" w:eastAsiaTheme="minorHAnsi" w:hAnsi="Arial"/>
      <w:sz w:val="24"/>
      <w:lang w:eastAsia="en-US"/>
    </w:rPr>
  </w:style>
  <w:style w:type="paragraph" w:customStyle="1" w:styleId="3ECB17ADDF0C4EC18F8520D4FDDBB4186">
    <w:name w:val="3ECB17ADDF0C4EC18F8520D4FDDBB4186"/>
    <w:rsid w:val="00EC1C65"/>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3">
    <w:name w:val="BB364983010D46819AE00147CD8D6B203"/>
    <w:rsid w:val="003A52DF"/>
    <w:pPr>
      <w:spacing w:after="0"/>
    </w:pPr>
    <w:rPr>
      <w:rFonts w:ascii="Arial" w:eastAsiaTheme="minorHAnsi" w:hAnsi="Arial"/>
      <w:b/>
      <w:color w:val="000000" w:themeColor="text1"/>
      <w:sz w:val="24"/>
      <w:lang w:eastAsia="en-US"/>
    </w:rPr>
  </w:style>
  <w:style w:type="paragraph" w:customStyle="1" w:styleId="43564265EA3C4164A9C09243F9E4352E43">
    <w:name w:val="43564265EA3C4164A9C09243F9E4352E43"/>
    <w:rsid w:val="003A52DF"/>
    <w:rPr>
      <w:rFonts w:ascii="Arial" w:eastAsiaTheme="minorHAnsi" w:hAnsi="Arial"/>
      <w:sz w:val="24"/>
      <w:lang w:eastAsia="en-US"/>
    </w:rPr>
  </w:style>
  <w:style w:type="paragraph" w:customStyle="1" w:styleId="81B2AAD4A00C48A382D5DB0F393CB9B517">
    <w:name w:val="81B2AAD4A00C48A382D5DB0F393CB9B517"/>
    <w:rsid w:val="003A52DF"/>
    <w:pPr>
      <w:spacing w:after="0"/>
    </w:pPr>
    <w:rPr>
      <w:rFonts w:ascii="Arial" w:eastAsiaTheme="minorHAnsi" w:hAnsi="Arial"/>
      <w:b/>
      <w:color w:val="000000" w:themeColor="text1"/>
      <w:sz w:val="24"/>
      <w:lang w:eastAsia="en-US"/>
    </w:rPr>
  </w:style>
  <w:style w:type="paragraph" w:customStyle="1" w:styleId="31B458956ED34D08AE8B5C55A00FCF0417">
    <w:name w:val="31B458956ED34D08AE8B5C55A00FCF0417"/>
    <w:rsid w:val="003A52DF"/>
    <w:pPr>
      <w:spacing w:after="0"/>
    </w:pPr>
    <w:rPr>
      <w:rFonts w:ascii="Arial" w:eastAsiaTheme="minorHAnsi" w:hAnsi="Arial"/>
      <w:b/>
      <w:color w:val="000000" w:themeColor="text1"/>
      <w:sz w:val="24"/>
      <w:lang w:eastAsia="en-US"/>
    </w:rPr>
  </w:style>
  <w:style w:type="paragraph" w:customStyle="1" w:styleId="E0858FBC32DA42E9B316D34171F2B2B517">
    <w:name w:val="E0858FBC32DA42E9B316D34171F2B2B517"/>
    <w:rsid w:val="003A52DF"/>
    <w:pPr>
      <w:spacing w:after="0"/>
    </w:pPr>
    <w:rPr>
      <w:rFonts w:ascii="Arial" w:eastAsiaTheme="minorHAnsi" w:hAnsi="Arial"/>
      <w:b/>
      <w:color w:val="000000" w:themeColor="text1"/>
      <w:sz w:val="24"/>
      <w:lang w:eastAsia="en-US"/>
    </w:rPr>
  </w:style>
  <w:style w:type="paragraph" w:customStyle="1" w:styleId="ED03C6226E07412FBCD743DD158F3D708">
    <w:name w:val="ED03C6226E07412FBCD743DD158F3D708"/>
    <w:rsid w:val="003A52DF"/>
    <w:pPr>
      <w:spacing w:after="0"/>
    </w:pPr>
    <w:rPr>
      <w:rFonts w:ascii="Arial" w:eastAsiaTheme="minorHAnsi" w:hAnsi="Arial"/>
      <w:b/>
      <w:color w:val="000000" w:themeColor="text1"/>
      <w:sz w:val="24"/>
      <w:lang w:eastAsia="en-US"/>
    </w:rPr>
  </w:style>
  <w:style w:type="paragraph" w:customStyle="1" w:styleId="A150F4B797D347C08E6ABC3A796BBC088">
    <w:name w:val="A150F4B797D347C08E6ABC3A796BBC088"/>
    <w:rsid w:val="003A52DF"/>
    <w:pPr>
      <w:spacing w:after="0"/>
    </w:pPr>
    <w:rPr>
      <w:rFonts w:ascii="Arial" w:eastAsiaTheme="minorHAnsi" w:hAnsi="Arial"/>
      <w:b/>
      <w:color w:val="000000" w:themeColor="text1"/>
      <w:sz w:val="24"/>
      <w:lang w:eastAsia="en-US"/>
    </w:rPr>
  </w:style>
  <w:style w:type="paragraph" w:customStyle="1" w:styleId="2B565187B9294267944FCD3A6690EE0514">
    <w:name w:val="2B565187B9294267944FCD3A6690EE0514"/>
    <w:rsid w:val="003A52DF"/>
    <w:pPr>
      <w:spacing w:after="0"/>
    </w:pPr>
    <w:rPr>
      <w:rFonts w:ascii="Arial" w:eastAsiaTheme="minorHAnsi" w:hAnsi="Arial"/>
      <w:b/>
      <w:color w:val="000000" w:themeColor="text1"/>
      <w:sz w:val="24"/>
      <w:lang w:eastAsia="en-US"/>
    </w:rPr>
  </w:style>
  <w:style w:type="paragraph" w:customStyle="1" w:styleId="B7B6A9DA9E1647C1A6950FE791563ABE17">
    <w:name w:val="B7B6A9DA9E1647C1A6950FE791563ABE17"/>
    <w:rsid w:val="003A52DF"/>
    <w:rPr>
      <w:rFonts w:ascii="Arial" w:eastAsiaTheme="minorHAnsi" w:hAnsi="Arial"/>
      <w:sz w:val="24"/>
      <w:lang w:eastAsia="en-US"/>
    </w:rPr>
  </w:style>
  <w:style w:type="paragraph" w:customStyle="1" w:styleId="C6A0B4A8DD6F4A5A90006B02DCDB8C5577">
    <w:name w:val="C6A0B4A8DD6F4A5A90006B02DCDB8C5577"/>
    <w:rsid w:val="003A52DF"/>
    <w:rPr>
      <w:rFonts w:ascii="Arial" w:eastAsiaTheme="minorHAnsi" w:hAnsi="Arial"/>
      <w:sz w:val="24"/>
      <w:lang w:eastAsia="en-US"/>
    </w:rPr>
  </w:style>
  <w:style w:type="paragraph" w:customStyle="1" w:styleId="628D1D54DE1A4872AC660A4B53515A0277">
    <w:name w:val="628D1D54DE1A4872AC660A4B53515A0277"/>
    <w:rsid w:val="003A52DF"/>
    <w:rPr>
      <w:rFonts w:ascii="Arial" w:eastAsiaTheme="minorHAnsi" w:hAnsi="Arial"/>
      <w:sz w:val="24"/>
      <w:lang w:eastAsia="en-US"/>
    </w:rPr>
  </w:style>
  <w:style w:type="paragraph" w:customStyle="1" w:styleId="32ED938C7EB24CDCBF6836BD375621FC77">
    <w:name w:val="32ED938C7EB24CDCBF6836BD375621FC77"/>
    <w:rsid w:val="003A52DF"/>
    <w:rPr>
      <w:rFonts w:ascii="Arial" w:eastAsiaTheme="minorHAnsi" w:hAnsi="Arial"/>
      <w:sz w:val="24"/>
      <w:lang w:eastAsia="en-US"/>
    </w:rPr>
  </w:style>
  <w:style w:type="paragraph" w:customStyle="1" w:styleId="7FDE970EA94A437180C1BFC76C7FA78077">
    <w:name w:val="7FDE970EA94A437180C1BFC76C7FA78077"/>
    <w:rsid w:val="003A52DF"/>
    <w:rPr>
      <w:rFonts w:ascii="Arial" w:eastAsiaTheme="minorHAnsi" w:hAnsi="Arial"/>
      <w:sz w:val="24"/>
      <w:lang w:eastAsia="en-US"/>
    </w:rPr>
  </w:style>
  <w:style w:type="paragraph" w:customStyle="1" w:styleId="D17BB891454A402DA4863A2CA3E472E577">
    <w:name w:val="D17BB891454A402DA4863A2CA3E472E577"/>
    <w:rsid w:val="003A52DF"/>
    <w:rPr>
      <w:rFonts w:ascii="Arial" w:eastAsiaTheme="minorHAnsi" w:hAnsi="Arial"/>
      <w:sz w:val="24"/>
      <w:lang w:eastAsia="en-US"/>
    </w:rPr>
  </w:style>
  <w:style w:type="paragraph" w:customStyle="1" w:styleId="1A292920EFE14BEA825F9CC7FCEA0DD717">
    <w:name w:val="1A292920EFE14BEA825F9CC7FCEA0DD717"/>
    <w:rsid w:val="003A52DF"/>
    <w:pPr>
      <w:spacing w:after="0"/>
    </w:pPr>
    <w:rPr>
      <w:rFonts w:ascii="Arial" w:eastAsiaTheme="minorHAnsi" w:hAnsi="Arial"/>
      <w:b/>
      <w:color w:val="000000" w:themeColor="text1"/>
      <w:sz w:val="24"/>
      <w:lang w:eastAsia="en-US"/>
    </w:rPr>
  </w:style>
  <w:style w:type="paragraph" w:customStyle="1" w:styleId="057D023C4E3C465F89B1EBF1A18709B117">
    <w:name w:val="057D023C4E3C465F89B1EBF1A18709B117"/>
    <w:rsid w:val="003A52DF"/>
    <w:pPr>
      <w:spacing w:after="0"/>
    </w:pPr>
    <w:rPr>
      <w:rFonts w:ascii="Arial" w:eastAsiaTheme="minorHAnsi" w:hAnsi="Arial"/>
      <w:b/>
      <w:color w:val="000000" w:themeColor="text1"/>
      <w:sz w:val="24"/>
      <w:lang w:eastAsia="en-US"/>
    </w:rPr>
  </w:style>
  <w:style w:type="paragraph" w:customStyle="1" w:styleId="65B901B55617414B868A832C324928D917">
    <w:name w:val="65B901B55617414B868A832C324928D917"/>
    <w:rsid w:val="003A52DF"/>
    <w:pPr>
      <w:spacing w:after="0"/>
    </w:pPr>
    <w:rPr>
      <w:rFonts w:ascii="Arial" w:eastAsiaTheme="minorHAnsi" w:hAnsi="Arial"/>
      <w:b/>
      <w:color w:val="000000" w:themeColor="text1"/>
      <w:sz w:val="24"/>
      <w:lang w:eastAsia="en-US"/>
    </w:rPr>
  </w:style>
  <w:style w:type="paragraph" w:customStyle="1" w:styleId="AA3C5942F6B64E52AA89A73522FAEF5717">
    <w:name w:val="AA3C5942F6B64E52AA89A73522FAEF5717"/>
    <w:rsid w:val="003A52DF"/>
    <w:pPr>
      <w:spacing w:after="0"/>
    </w:pPr>
    <w:rPr>
      <w:rFonts w:ascii="Arial" w:eastAsiaTheme="minorHAnsi" w:hAnsi="Arial"/>
      <w:b/>
      <w:color w:val="000000" w:themeColor="text1"/>
      <w:sz w:val="24"/>
      <w:lang w:eastAsia="en-US"/>
    </w:rPr>
  </w:style>
  <w:style w:type="paragraph" w:customStyle="1" w:styleId="40961627E2274C90A8DBF0352AF304FA17">
    <w:name w:val="40961627E2274C90A8DBF0352AF304FA17"/>
    <w:rsid w:val="003A52DF"/>
    <w:pPr>
      <w:spacing w:after="0"/>
    </w:pPr>
    <w:rPr>
      <w:rFonts w:ascii="Arial" w:eastAsiaTheme="minorHAnsi" w:hAnsi="Arial"/>
      <w:b/>
      <w:color w:val="000000" w:themeColor="text1"/>
      <w:sz w:val="24"/>
      <w:lang w:eastAsia="en-US"/>
    </w:rPr>
  </w:style>
  <w:style w:type="paragraph" w:customStyle="1" w:styleId="2E10DBAEE53747B49C6492F9E78441A417">
    <w:name w:val="2E10DBAEE53747B49C6492F9E78441A417"/>
    <w:rsid w:val="003A52DF"/>
    <w:pPr>
      <w:spacing w:after="0"/>
    </w:pPr>
    <w:rPr>
      <w:rFonts w:ascii="Arial" w:eastAsiaTheme="minorHAnsi" w:hAnsi="Arial"/>
      <w:b/>
      <w:color w:val="000000" w:themeColor="text1"/>
      <w:sz w:val="24"/>
      <w:lang w:eastAsia="en-US"/>
    </w:rPr>
  </w:style>
  <w:style w:type="paragraph" w:customStyle="1" w:styleId="4305F4DD513946CF8F8D4FF5DFCF956A17">
    <w:name w:val="4305F4DD513946CF8F8D4FF5DFCF956A17"/>
    <w:rsid w:val="003A52DF"/>
    <w:pPr>
      <w:spacing w:after="0"/>
    </w:pPr>
    <w:rPr>
      <w:rFonts w:ascii="Arial" w:eastAsiaTheme="minorHAnsi" w:hAnsi="Arial"/>
      <w:b/>
      <w:color w:val="000000" w:themeColor="text1"/>
      <w:sz w:val="24"/>
      <w:lang w:eastAsia="en-US"/>
    </w:rPr>
  </w:style>
  <w:style w:type="paragraph" w:customStyle="1" w:styleId="C00CD879ED20455FA3AE581A66D2CEEC17">
    <w:name w:val="C00CD879ED20455FA3AE581A66D2CEEC17"/>
    <w:rsid w:val="003A52DF"/>
    <w:pPr>
      <w:spacing w:after="0"/>
    </w:pPr>
    <w:rPr>
      <w:rFonts w:ascii="Arial" w:eastAsiaTheme="minorHAnsi" w:hAnsi="Arial"/>
      <w:b/>
      <w:color w:val="000000" w:themeColor="text1"/>
      <w:sz w:val="24"/>
      <w:lang w:eastAsia="en-US"/>
    </w:rPr>
  </w:style>
  <w:style w:type="paragraph" w:customStyle="1" w:styleId="BC06F1BDCF72481B9C221EDFA605144317">
    <w:name w:val="BC06F1BDCF72481B9C221EDFA605144317"/>
    <w:rsid w:val="003A52DF"/>
    <w:pPr>
      <w:spacing w:after="0"/>
    </w:pPr>
    <w:rPr>
      <w:rFonts w:ascii="Arial" w:eastAsiaTheme="minorHAnsi" w:hAnsi="Arial"/>
      <w:b/>
      <w:color w:val="000000" w:themeColor="text1"/>
      <w:sz w:val="24"/>
      <w:lang w:eastAsia="en-US"/>
    </w:rPr>
  </w:style>
  <w:style w:type="paragraph" w:customStyle="1" w:styleId="8217B45338D84F4A8D14BCBC999FC2F46">
    <w:name w:val="8217B45338D84F4A8D14BCBC999FC2F46"/>
    <w:rsid w:val="003A52DF"/>
    <w:rPr>
      <w:rFonts w:ascii="Arial" w:eastAsiaTheme="minorHAnsi" w:hAnsi="Arial"/>
      <w:sz w:val="24"/>
      <w:lang w:eastAsia="en-US"/>
    </w:rPr>
  </w:style>
  <w:style w:type="paragraph" w:customStyle="1" w:styleId="E97E1DE8A13349F992F4DCA643A361948">
    <w:name w:val="E97E1DE8A13349F992F4DCA643A361948"/>
    <w:rsid w:val="003A52DF"/>
    <w:rPr>
      <w:rFonts w:ascii="Arial" w:eastAsiaTheme="minorHAnsi" w:hAnsi="Arial"/>
      <w:sz w:val="24"/>
      <w:lang w:eastAsia="en-US"/>
    </w:rPr>
  </w:style>
  <w:style w:type="paragraph" w:customStyle="1" w:styleId="2379037087AF43F99A0230186E3AD96B14">
    <w:name w:val="2379037087AF43F99A0230186E3AD96B14"/>
    <w:rsid w:val="003A52DF"/>
    <w:rPr>
      <w:rFonts w:ascii="Arial" w:eastAsiaTheme="minorHAnsi" w:hAnsi="Arial"/>
      <w:sz w:val="24"/>
      <w:lang w:eastAsia="en-US"/>
    </w:rPr>
  </w:style>
  <w:style w:type="paragraph" w:customStyle="1" w:styleId="D08BC0E69D1E456194574D550C915FB214">
    <w:name w:val="D08BC0E69D1E456194574D550C915FB214"/>
    <w:rsid w:val="003A52DF"/>
    <w:rPr>
      <w:rFonts w:ascii="Arial" w:eastAsiaTheme="minorHAnsi" w:hAnsi="Arial"/>
      <w:sz w:val="24"/>
      <w:lang w:eastAsia="en-US"/>
    </w:rPr>
  </w:style>
  <w:style w:type="paragraph" w:customStyle="1" w:styleId="7374601E7BE2427DAF7C5E68BD5B75BB11">
    <w:name w:val="7374601E7BE2427DAF7C5E68BD5B75BB11"/>
    <w:rsid w:val="003A52DF"/>
    <w:rPr>
      <w:rFonts w:ascii="Arial" w:eastAsiaTheme="minorHAnsi" w:hAnsi="Arial"/>
      <w:sz w:val="24"/>
      <w:lang w:eastAsia="en-US"/>
    </w:rPr>
  </w:style>
  <w:style w:type="paragraph" w:customStyle="1" w:styleId="727CA896B22B428EB317BA619C79CBC1">
    <w:name w:val="727CA896B22B428EB317BA619C79CBC1"/>
    <w:rsid w:val="003A52DF"/>
    <w:rPr>
      <w:rFonts w:ascii="Arial" w:eastAsiaTheme="minorHAnsi" w:hAnsi="Arial"/>
      <w:sz w:val="24"/>
      <w:lang w:eastAsia="en-US"/>
    </w:rPr>
  </w:style>
  <w:style w:type="paragraph" w:customStyle="1" w:styleId="9925C5A988F744F2872E4E9BD2C842858">
    <w:name w:val="9925C5A988F744F2872E4E9BD2C842858"/>
    <w:rsid w:val="003A52DF"/>
    <w:rPr>
      <w:rFonts w:ascii="Arial" w:eastAsiaTheme="minorHAnsi" w:hAnsi="Arial"/>
      <w:sz w:val="24"/>
      <w:lang w:eastAsia="en-US"/>
    </w:rPr>
  </w:style>
  <w:style w:type="paragraph" w:customStyle="1" w:styleId="71A3A62A44254671B6FB4F8CAD716E308">
    <w:name w:val="71A3A62A44254671B6FB4F8CAD716E308"/>
    <w:rsid w:val="003A52DF"/>
    <w:rPr>
      <w:rFonts w:ascii="Arial" w:eastAsiaTheme="minorHAnsi" w:hAnsi="Arial"/>
      <w:sz w:val="24"/>
      <w:lang w:eastAsia="en-US"/>
    </w:rPr>
  </w:style>
  <w:style w:type="paragraph" w:customStyle="1" w:styleId="327EEFB5DAEE4FF68891F3444AD6CE078">
    <w:name w:val="327EEFB5DAEE4FF68891F3444AD6CE078"/>
    <w:rsid w:val="003A52DF"/>
    <w:rPr>
      <w:rFonts w:ascii="Arial" w:eastAsiaTheme="minorHAnsi" w:hAnsi="Arial"/>
      <w:sz w:val="24"/>
      <w:lang w:eastAsia="en-US"/>
    </w:rPr>
  </w:style>
  <w:style w:type="paragraph" w:customStyle="1" w:styleId="4587847DE43943489AEC93ACDADF81C6">
    <w:name w:val="4587847DE43943489AEC93ACDADF81C6"/>
    <w:rsid w:val="003A52DF"/>
    <w:rPr>
      <w:rFonts w:ascii="Arial" w:eastAsiaTheme="minorHAnsi" w:hAnsi="Arial"/>
      <w:sz w:val="24"/>
      <w:lang w:eastAsia="en-US"/>
    </w:rPr>
  </w:style>
  <w:style w:type="paragraph" w:customStyle="1" w:styleId="6AED71E39B42458FB2B2810A672AAF1A18">
    <w:name w:val="6AED71E39B42458FB2B2810A672AAF1A18"/>
    <w:rsid w:val="003A52DF"/>
    <w:pPr>
      <w:spacing w:after="0"/>
    </w:pPr>
    <w:rPr>
      <w:rFonts w:ascii="Arial" w:eastAsiaTheme="minorHAnsi" w:hAnsi="Arial"/>
      <w:b/>
      <w:color w:val="000000" w:themeColor="text1"/>
      <w:sz w:val="24"/>
      <w:lang w:eastAsia="en-US"/>
    </w:rPr>
  </w:style>
  <w:style w:type="paragraph" w:customStyle="1" w:styleId="C91C9592CDF34F7BB9AD1B00DF00648118">
    <w:name w:val="C91C9592CDF34F7BB9AD1B00DF00648118"/>
    <w:rsid w:val="003A52DF"/>
    <w:rPr>
      <w:rFonts w:ascii="Arial" w:eastAsiaTheme="minorHAnsi" w:hAnsi="Arial"/>
      <w:sz w:val="24"/>
      <w:lang w:eastAsia="en-US"/>
    </w:rPr>
  </w:style>
  <w:style w:type="paragraph" w:customStyle="1" w:styleId="C6A2318F55034A44AACC6916BD7B667818">
    <w:name w:val="C6A2318F55034A44AACC6916BD7B667818"/>
    <w:rsid w:val="003A52DF"/>
    <w:pPr>
      <w:spacing w:after="0"/>
    </w:pPr>
    <w:rPr>
      <w:rFonts w:ascii="Arial" w:eastAsiaTheme="minorHAnsi" w:hAnsi="Arial"/>
      <w:b/>
      <w:color w:val="000000" w:themeColor="text1"/>
      <w:sz w:val="24"/>
      <w:lang w:eastAsia="en-US"/>
    </w:rPr>
  </w:style>
  <w:style w:type="paragraph" w:customStyle="1" w:styleId="F6E8B8CCC5B64C0AA1AD1C2F67A4D54F18">
    <w:name w:val="F6E8B8CCC5B64C0AA1AD1C2F67A4D54F18"/>
    <w:rsid w:val="003A52DF"/>
    <w:rPr>
      <w:rFonts w:ascii="Arial" w:eastAsiaTheme="minorHAnsi" w:hAnsi="Arial"/>
      <w:sz w:val="24"/>
      <w:lang w:eastAsia="en-US"/>
    </w:rPr>
  </w:style>
  <w:style w:type="paragraph" w:customStyle="1" w:styleId="C20BF2FF2B6C47AE923A53DCCDAE01B418">
    <w:name w:val="C20BF2FF2B6C47AE923A53DCCDAE01B418"/>
    <w:rsid w:val="003A52DF"/>
    <w:rPr>
      <w:rFonts w:ascii="Arial" w:eastAsiaTheme="minorHAnsi" w:hAnsi="Arial"/>
      <w:sz w:val="24"/>
      <w:lang w:eastAsia="en-US"/>
    </w:rPr>
  </w:style>
  <w:style w:type="paragraph" w:customStyle="1" w:styleId="E3A7D4662EE049B4AAFF1A553B09F02618">
    <w:name w:val="E3A7D4662EE049B4AAFF1A553B09F02618"/>
    <w:rsid w:val="003A52DF"/>
    <w:rPr>
      <w:rFonts w:ascii="Arial" w:eastAsiaTheme="minorHAnsi" w:hAnsi="Arial"/>
      <w:sz w:val="24"/>
      <w:lang w:eastAsia="en-US"/>
    </w:rPr>
  </w:style>
  <w:style w:type="paragraph" w:customStyle="1" w:styleId="39F11AB764884030B1F064A88E186E9E18">
    <w:name w:val="39F11AB764884030B1F064A88E186E9E18"/>
    <w:rsid w:val="003A52DF"/>
    <w:rPr>
      <w:rFonts w:ascii="Arial" w:eastAsiaTheme="minorHAnsi" w:hAnsi="Arial"/>
      <w:sz w:val="24"/>
      <w:lang w:eastAsia="en-US"/>
    </w:rPr>
  </w:style>
  <w:style w:type="paragraph" w:customStyle="1" w:styleId="1A999F21B376490AB8D575907CE59E7B18">
    <w:name w:val="1A999F21B376490AB8D575907CE59E7B18"/>
    <w:rsid w:val="003A52DF"/>
    <w:rPr>
      <w:rFonts w:ascii="Arial" w:eastAsiaTheme="minorHAnsi" w:hAnsi="Arial"/>
      <w:sz w:val="24"/>
      <w:lang w:eastAsia="en-US"/>
    </w:rPr>
  </w:style>
  <w:style w:type="paragraph" w:customStyle="1" w:styleId="8EAEA33C31644D28A4306484094DAF2918">
    <w:name w:val="8EAEA33C31644D28A4306484094DAF2918"/>
    <w:rsid w:val="003A52DF"/>
    <w:rPr>
      <w:rFonts w:ascii="Arial" w:eastAsiaTheme="minorHAnsi" w:hAnsi="Arial"/>
      <w:sz w:val="24"/>
      <w:lang w:eastAsia="en-US"/>
    </w:rPr>
  </w:style>
  <w:style w:type="paragraph" w:customStyle="1" w:styleId="7E8EC04E88984B5584976201F277992118">
    <w:name w:val="7E8EC04E88984B5584976201F277992118"/>
    <w:rsid w:val="003A52DF"/>
    <w:rPr>
      <w:rFonts w:ascii="Arial" w:eastAsiaTheme="minorHAnsi" w:hAnsi="Arial"/>
      <w:sz w:val="24"/>
      <w:lang w:eastAsia="en-US"/>
    </w:rPr>
  </w:style>
  <w:style w:type="paragraph" w:customStyle="1" w:styleId="6020CC53C6D54DCC87E814609E1A1BF618">
    <w:name w:val="6020CC53C6D54DCC87E814609E1A1BF618"/>
    <w:rsid w:val="003A52DF"/>
    <w:rPr>
      <w:rFonts w:ascii="Arial" w:eastAsiaTheme="minorHAnsi" w:hAnsi="Arial"/>
      <w:sz w:val="24"/>
      <w:lang w:eastAsia="en-US"/>
    </w:rPr>
  </w:style>
  <w:style w:type="paragraph" w:customStyle="1" w:styleId="3BF5ED9F310143A5A8A9BCE7EBC5ACCD18">
    <w:name w:val="3BF5ED9F310143A5A8A9BCE7EBC5ACCD18"/>
    <w:rsid w:val="003A52DF"/>
    <w:rPr>
      <w:rFonts w:ascii="Arial" w:eastAsiaTheme="minorHAnsi" w:hAnsi="Arial"/>
      <w:sz w:val="24"/>
      <w:lang w:eastAsia="en-US"/>
    </w:rPr>
  </w:style>
  <w:style w:type="paragraph" w:customStyle="1" w:styleId="7C94BDCDB31448ED82EB637AE874BD6C18">
    <w:name w:val="7C94BDCDB31448ED82EB637AE874BD6C18"/>
    <w:rsid w:val="003A52DF"/>
    <w:rPr>
      <w:rFonts w:ascii="Arial" w:eastAsiaTheme="minorHAnsi" w:hAnsi="Arial"/>
      <w:sz w:val="24"/>
      <w:lang w:eastAsia="en-US"/>
    </w:rPr>
  </w:style>
  <w:style w:type="paragraph" w:customStyle="1" w:styleId="55D43482999F4BFBB2CE7322DEAFF8A618">
    <w:name w:val="55D43482999F4BFBB2CE7322DEAFF8A618"/>
    <w:rsid w:val="003A52DF"/>
    <w:rPr>
      <w:rFonts w:ascii="Arial" w:eastAsiaTheme="minorHAnsi" w:hAnsi="Arial"/>
      <w:sz w:val="24"/>
      <w:lang w:eastAsia="en-US"/>
    </w:rPr>
  </w:style>
  <w:style w:type="paragraph" w:customStyle="1" w:styleId="A7AFBE60B98C4BA3A821E8837C4D0A3B18">
    <w:name w:val="A7AFBE60B98C4BA3A821E8837C4D0A3B18"/>
    <w:rsid w:val="003A52DF"/>
    <w:rPr>
      <w:rFonts w:ascii="Arial" w:eastAsiaTheme="minorHAnsi" w:hAnsi="Arial"/>
      <w:sz w:val="24"/>
      <w:lang w:eastAsia="en-US"/>
    </w:rPr>
  </w:style>
  <w:style w:type="paragraph" w:customStyle="1" w:styleId="9AFDD60054FF45EFB3E31A0922E81FCE18">
    <w:name w:val="9AFDD60054FF45EFB3E31A0922E81FCE18"/>
    <w:rsid w:val="003A52DF"/>
    <w:rPr>
      <w:rFonts w:ascii="Arial" w:eastAsiaTheme="minorHAnsi" w:hAnsi="Arial"/>
      <w:sz w:val="24"/>
      <w:lang w:eastAsia="en-US"/>
    </w:rPr>
  </w:style>
  <w:style w:type="paragraph" w:customStyle="1" w:styleId="429C6AD6202545B98003FF9F0024D98818">
    <w:name w:val="429C6AD6202545B98003FF9F0024D98818"/>
    <w:rsid w:val="003A52DF"/>
    <w:rPr>
      <w:rFonts w:ascii="Arial" w:eastAsiaTheme="minorHAnsi" w:hAnsi="Arial"/>
      <w:sz w:val="24"/>
      <w:lang w:eastAsia="en-US"/>
    </w:rPr>
  </w:style>
  <w:style w:type="paragraph" w:customStyle="1" w:styleId="ABC86FE9068E44C8AA271DBBBD1A8B3B18">
    <w:name w:val="ABC86FE9068E44C8AA271DBBBD1A8B3B18"/>
    <w:rsid w:val="003A52DF"/>
    <w:rPr>
      <w:rFonts w:ascii="Arial" w:eastAsiaTheme="minorHAnsi" w:hAnsi="Arial"/>
      <w:sz w:val="24"/>
      <w:lang w:eastAsia="en-US"/>
    </w:rPr>
  </w:style>
  <w:style w:type="paragraph" w:customStyle="1" w:styleId="D9E4545A27BF4B9997FD0A747C350D6A18">
    <w:name w:val="D9E4545A27BF4B9997FD0A747C350D6A18"/>
    <w:rsid w:val="003A52DF"/>
    <w:rPr>
      <w:rFonts w:ascii="Arial" w:eastAsiaTheme="minorHAnsi" w:hAnsi="Arial"/>
      <w:sz w:val="24"/>
      <w:lang w:eastAsia="en-US"/>
    </w:rPr>
  </w:style>
  <w:style w:type="paragraph" w:customStyle="1" w:styleId="F4DA1893E5704D3285E6ACC7FB682C8118">
    <w:name w:val="F4DA1893E5704D3285E6ACC7FB682C8118"/>
    <w:rsid w:val="003A52DF"/>
    <w:rPr>
      <w:rFonts w:ascii="Arial" w:eastAsiaTheme="minorHAnsi" w:hAnsi="Arial"/>
      <w:sz w:val="24"/>
      <w:lang w:eastAsia="en-US"/>
    </w:rPr>
  </w:style>
  <w:style w:type="paragraph" w:customStyle="1" w:styleId="9B200F4E44774F2FBC68C76F2CAF476918">
    <w:name w:val="9B200F4E44774F2FBC68C76F2CAF476918"/>
    <w:rsid w:val="003A52DF"/>
    <w:rPr>
      <w:rFonts w:ascii="Arial" w:eastAsiaTheme="minorHAnsi" w:hAnsi="Arial"/>
      <w:sz w:val="24"/>
      <w:lang w:eastAsia="en-US"/>
    </w:rPr>
  </w:style>
  <w:style w:type="paragraph" w:customStyle="1" w:styleId="1FF65E2BF2CE46D0AD253E7E416EFDE718">
    <w:name w:val="1FF65E2BF2CE46D0AD253E7E416EFDE718"/>
    <w:rsid w:val="003A52DF"/>
    <w:rPr>
      <w:rFonts w:ascii="Arial" w:eastAsiaTheme="minorHAnsi" w:hAnsi="Arial"/>
      <w:sz w:val="24"/>
      <w:lang w:eastAsia="en-US"/>
    </w:rPr>
  </w:style>
  <w:style w:type="paragraph" w:customStyle="1" w:styleId="9CC0EA190DFE43C89BC747BE7BB49A6218">
    <w:name w:val="9CC0EA190DFE43C89BC747BE7BB49A6218"/>
    <w:rsid w:val="003A52DF"/>
    <w:rPr>
      <w:rFonts w:ascii="Arial" w:eastAsiaTheme="minorHAnsi" w:hAnsi="Arial"/>
      <w:sz w:val="24"/>
      <w:lang w:eastAsia="en-US"/>
    </w:rPr>
  </w:style>
  <w:style w:type="paragraph" w:customStyle="1" w:styleId="A598746A05BA40BC9049C80E78F5D9C018">
    <w:name w:val="A598746A05BA40BC9049C80E78F5D9C018"/>
    <w:rsid w:val="003A52DF"/>
    <w:rPr>
      <w:rFonts w:ascii="Arial" w:eastAsiaTheme="minorHAnsi" w:hAnsi="Arial"/>
      <w:sz w:val="24"/>
      <w:lang w:eastAsia="en-US"/>
    </w:rPr>
  </w:style>
  <w:style w:type="paragraph" w:customStyle="1" w:styleId="531CBCA6141E4C309DDA53BB7792DB2518">
    <w:name w:val="531CBCA6141E4C309DDA53BB7792DB2518"/>
    <w:rsid w:val="003A52DF"/>
    <w:rPr>
      <w:rFonts w:ascii="Arial" w:eastAsiaTheme="minorHAnsi" w:hAnsi="Arial"/>
      <w:sz w:val="24"/>
      <w:lang w:eastAsia="en-US"/>
    </w:rPr>
  </w:style>
  <w:style w:type="paragraph" w:customStyle="1" w:styleId="C7A428092E64425D9E1E25ACA54279EE18">
    <w:name w:val="C7A428092E64425D9E1E25ACA54279EE18"/>
    <w:rsid w:val="003A52DF"/>
    <w:rPr>
      <w:rFonts w:ascii="Arial" w:eastAsiaTheme="minorHAnsi" w:hAnsi="Arial"/>
      <w:sz w:val="24"/>
      <w:lang w:eastAsia="en-US"/>
    </w:rPr>
  </w:style>
  <w:style w:type="paragraph" w:customStyle="1" w:styleId="130953120544485C8D9B920F998B4D7E18">
    <w:name w:val="130953120544485C8D9B920F998B4D7E18"/>
    <w:rsid w:val="003A52DF"/>
    <w:rPr>
      <w:rFonts w:ascii="Arial" w:eastAsiaTheme="minorHAnsi" w:hAnsi="Arial"/>
      <w:sz w:val="24"/>
      <w:lang w:eastAsia="en-US"/>
    </w:rPr>
  </w:style>
  <w:style w:type="paragraph" w:customStyle="1" w:styleId="0A2B5D60567342029C65DD3FF6A31C5318">
    <w:name w:val="0A2B5D60567342029C65DD3FF6A31C5318"/>
    <w:rsid w:val="003A52DF"/>
    <w:rPr>
      <w:rFonts w:ascii="Arial" w:eastAsiaTheme="minorHAnsi" w:hAnsi="Arial"/>
      <w:sz w:val="24"/>
      <w:lang w:eastAsia="en-US"/>
    </w:rPr>
  </w:style>
  <w:style w:type="paragraph" w:customStyle="1" w:styleId="C4631880F0CE4531994D76E3BEE26BDD18">
    <w:name w:val="C4631880F0CE4531994D76E3BEE26BDD18"/>
    <w:rsid w:val="003A52DF"/>
    <w:rPr>
      <w:rFonts w:ascii="Arial" w:eastAsiaTheme="minorHAnsi" w:hAnsi="Arial"/>
      <w:sz w:val="24"/>
      <w:lang w:eastAsia="en-US"/>
    </w:rPr>
  </w:style>
  <w:style w:type="paragraph" w:customStyle="1" w:styleId="FF0C09B9E24A4ED484FAB61D54BD297B18">
    <w:name w:val="FF0C09B9E24A4ED484FAB61D54BD297B18"/>
    <w:rsid w:val="003A52DF"/>
    <w:rPr>
      <w:rFonts w:ascii="Arial" w:eastAsiaTheme="minorHAnsi" w:hAnsi="Arial"/>
      <w:sz w:val="24"/>
      <w:lang w:eastAsia="en-US"/>
    </w:rPr>
  </w:style>
  <w:style w:type="paragraph" w:customStyle="1" w:styleId="D29349CAB8564B8C9A7E29744D8D557618">
    <w:name w:val="D29349CAB8564B8C9A7E29744D8D557618"/>
    <w:rsid w:val="003A52DF"/>
    <w:rPr>
      <w:rFonts w:ascii="Arial" w:eastAsiaTheme="minorHAnsi" w:hAnsi="Arial"/>
      <w:sz w:val="24"/>
      <w:lang w:eastAsia="en-US"/>
    </w:rPr>
  </w:style>
  <w:style w:type="paragraph" w:customStyle="1" w:styleId="EDA5D2FA292842FAA42584007E95833B17">
    <w:name w:val="EDA5D2FA292842FAA42584007E95833B17"/>
    <w:rsid w:val="003A52DF"/>
    <w:rPr>
      <w:rFonts w:ascii="Arial" w:eastAsiaTheme="minorHAnsi" w:hAnsi="Arial"/>
      <w:sz w:val="24"/>
      <w:lang w:eastAsia="en-US"/>
    </w:rPr>
  </w:style>
  <w:style w:type="paragraph" w:customStyle="1" w:styleId="93357CB956534A93AE86B9BFE1DFA1C017">
    <w:name w:val="93357CB956534A93AE86B9BFE1DFA1C017"/>
    <w:rsid w:val="003A52DF"/>
    <w:rPr>
      <w:rFonts w:ascii="Arial" w:eastAsiaTheme="minorHAnsi" w:hAnsi="Arial"/>
      <w:sz w:val="24"/>
      <w:lang w:eastAsia="en-US"/>
    </w:rPr>
  </w:style>
  <w:style w:type="paragraph" w:customStyle="1" w:styleId="A9854AD2907F4FDC9FD469698E215E177">
    <w:name w:val="A9854AD2907F4FDC9FD469698E215E177"/>
    <w:rsid w:val="003A52DF"/>
    <w:rPr>
      <w:rFonts w:ascii="Arial" w:eastAsiaTheme="minorHAnsi" w:hAnsi="Arial"/>
      <w:sz w:val="24"/>
      <w:lang w:eastAsia="en-US"/>
    </w:rPr>
  </w:style>
  <w:style w:type="paragraph" w:customStyle="1" w:styleId="3E7CCD5ED75B4A39BF6A5C47B1B150C67">
    <w:name w:val="3E7CCD5ED75B4A39BF6A5C47B1B150C67"/>
    <w:rsid w:val="003A52DF"/>
    <w:pPr>
      <w:spacing w:after="0"/>
    </w:pPr>
    <w:rPr>
      <w:rFonts w:ascii="Arial" w:eastAsiaTheme="minorHAnsi" w:hAnsi="Arial"/>
      <w:b/>
      <w:color w:val="000000" w:themeColor="text1"/>
      <w:sz w:val="24"/>
      <w:lang w:eastAsia="en-US"/>
    </w:rPr>
  </w:style>
  <w:style w:type="paragraph" w:customStyle="1" w:styleId="684D59258AFF4DA094441DF1DD41FB787">
    <w:name w:val="684D59258AFF4DA094441DF1DD41FB787"/>
    <w:rsid w:val="003A52DF"/>
    <w:rPr>
      <w:rFonts w:ascii="Arial" w:eastAsiaTheme="minorHAnsi" w:hAnsi="Arial"/>
      <w:sz w:val="24"/>
      <w:lang w:eastAsia="en-US"/>
    </w:rPr>
  </w:style>
  <w:style w:type="paragraph" w:customStyle="1" w:styleId="2F73CF0AC6214681B2AFEFBF5A15F5997">
    <w:name w:val="2F73CF0AC6214681B2AFEFBF5A15F5997"/>
    <w:rsid w:val="003A52DF"/>
    <w:pPr>
      <w:spacing w:after="0"/>
    </w:pPr>
    <w:rPr>
      <w:rFonts w:ascii="Arial" w:eastAsiaTheme="minorHAnsi" w:hAnsi="Arial"/>
      <w:b/>
      <w:color w:val="000000" w:themeColor="text1"/>
      <w:sz w:val="24"/>
      <w:lang w:eastAsia="en-US"/>
    </w:rPr>
  </w:style>
  <w:style w:type="paragraph" w:customStyle="1" w:styleId="E051191EF1CA4822A29E9840F3E14F477">
    <w:name w:val="E051191EF1CA4822A29E9840F3E14F477"/>
    <w:rsid w:val="003A52DF"/>
    <w:rPr>
      <w:rFonts w:ascii="Arial" w:eastAsiaTheme="minorHAnsi" w:hAnsi="Arial"/>
      <w:sz w:val="24"/>
      <w:lang w:eastAsia="en-US"/>
    </w:rPr>
  </w:style>
  <w:style w:type="paragraph" w:customStyle="1" w:styleId="91A2541A8D1148D79D9FCA67EFF334FE7">
    <w:name w:val="91A2541A8D1148D79D9FCA67EFF334FE7"/>
    <w:rsid w:val="003A52DF"/>
    <w:pPr>
      <w:spacing w:after="0"/>
    </w:pPr>
    <w:rPr>
      <w:rFonts w:ascii="Arial" w:eastAsiaTheme="minorHAnsi" w:hAnsi="Arial"/>
      <w:b/>
      <w:color w:val="000000" w:themeColor="text1"/>
      <w:sz w:val="24"/>
      <w:lang w:eastAsia="en-US"/>
    </w:rPr>
  </w:style>
  <w:style w:type="paragraph" w:customStyle="1" w:styleId="BF6FCFDE77F34DBEAFD6A639332BB11C7">
    <w:name w:val="BF6FCFDE77F34DBEAFD6A639332BB11C7"/>
    <w:rsid w:val="003A52DF"/>
    <w:rPr>
      <w:rFonts w:ascii="Arial" w:eastAsiaTheme="minorHAnsi" w:hAnsi="Arial"/>
      <w:sz w:val="24"/>
      <w:lang w:eastAsia="en-US"/>
    </w:rPr>
  </w:style>
  <w:style w:type="paragraph" w:customStyle="1" w:styleId="93BADA66272F44FD8887A32A4BE11A417">
    <w:name w:val="93BADA66272F44FD8887A32A4BE11A417"/>
    <w:rsid w:val="003A52DF"/>
    <w:pPr>
      <w:spacing w:after="0"/>
    </w:pPr>
    <w:rPr>
      <w:rFonts w:ascii="Arial" w:eastAsiaTheme="minorHAnsi" w:hAnsi="Arial"/>
      <w:b/>
      <w:color w:val="000000" w:themeColor="text1"/>
      <w:sz w:val="24"/>
      <w:lang w:eastAsia="en-US"/>
    </w:rPr>
  </w:style>
  <w:style w:type="paragraph" w:customStyle="1" w:styleId="034F912F37C6434DBDB8065BB42D56087">
    <w:name w:val="034F912F37C6434DBDB8065BB42D56087"/>
    <w:rsid w:val="003A52DF"/>
    <w:rPr>
      <w:rFonts w:ascii="Arial" w:eastAsiaTheme="minorHAnsi" w:hAnsi="Arial"/>
      <w:sz w:val="24"/>
      <w:lang w:eastAsia="en-US"/>
    </w:rPr>
  </w:style>
  <w:style w:type="paragraph" w:customStyle="1" w:styleId="3ECB17ADDF0C4EC18F8520D4FDDBB4187">
    <w:name w:val="3ECB17ADDF0C4EC18F8520D4FDDBB4187"/>
    <w:rsid w:val="003A52DF"/>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4">
    <w:name w:val="BB364983010D46819AE00147CD8D6B204"/>
    <w:rsid w:val="003A52DF"/>
    <w:pPr>
      <w:spacing w:after="0"/>
    </w:pPr>
    <w:rPr>
      <w:rFonts w:ascii="Arial" w:eastAsiaTheme="minorHAnsi" w:hAnsi="Arial"/>
      <w:b/>
      <w:color w:val="000000" w:themeColor="text1"/>
      <w:sz w:val="24"/>
      <w:lang w:eastAsia="en-US"/>
    </w:rPr>
  </w:style>
  <w:style w:type="paragraph" w:customStyle="1" w:styleId="43564265EA3C4164A9C09243F9E4352E44">
    <w:name w:val="43564265EA3C4164A9C09243F9E4352E44"/>
    <w:rsid w:val="003A52DF"/>
    <w:rPr>
      <w:rFonts w:ascii="Arial" w:eastAsiaTheme="minorHAnsi" w:hAnsi="Arial"/>
      <w:sz w:val="24"/>
      <w:lang w:eastAsia="en-US"/>
    </w:rPr>
  </w:style>
  <w:style w:type="paragraph" w:customStyle="1" w:styleId="81B2AAD4A00C48A382D5DB0F393CB9B518">
    <w:name w:val="81B2AAD4A00C48A382D5DB0F393CB9B518"/>
    <w:rsid w:val="003A52DF"/>
    <w:pPr>
      <w:spacing w:after="0"/>
    </w:pPr>
    <w:rPr>
      <w:rFonts w:ascii="Arial" w:eastAsiaTheme="minorHAnsi" w:hAnsi="Arial"/>
      <w:b/>
      <w:color w:val="000000" w:themeColor="text1"/>
      <w:sz w:val="24"/>
      <w:lang w:eastAsia="en-US"/>
    </w:rPr>
  </w:style>
  <w:style w:type="paragraph" w:customStyle="1" w:styleId="31B458956ED34D08AE8B5C55A00FCF0418">
    <w:name w:val="31B458956ED34D08AE8B5C55A00FCF0418"/>
    <w:rsid w:val="003A52DF"/>
    <w:pPr>
      <w:spacing w:after="0"/>
    </w:pPr>
    <w:rPr>
      <w:rFonts w:ascii="Arial" w:eastAsiaTheme="minorHAnsi" w:hAnsi="Arial"/>
      <w:b/>
      <w:color w:val="000000" w:themeColor="text1"/>
      <w:sz w:val="24"/>
      <w:lang w:eastAsia="en-US"/>
    </w:rPr>
  </w:style>
  <w:style w:type="paragraph" w:customStyle="1" w:styleId="E0858FBC32DA42E9B316D34171F2B2B518">
    <w:name w:val="E0858FBC32DA42E9B316D34171F2B2B518"/>
    <w:rsid w:val="003A52DF"/>
    <w:pPr>
      <w:spacing w:after="0"/>
    </w:pPr>
    <w:rPr>
      <w:rFonts w:ascii="Arial" w:eastAsiaTheme="minorHAnsi" w:hAnsi="Arial"/>
      <w:b/>
      <w:color w:val="000000" w:themeColor="text1"/>
      <w:sz w:val="24"/>
      <w:lang w:eastAsia="en-US"/>
    </w:rPr>
  </w:style>
  <w:style w:type="paragraph" w:customStyle="1" w:styleId="ED03C6226E07412FBCD743DD158F3D709">
    <w:name w:val="ED03C6226E07412FBCD743DD158F3D709"/>
    <w:rsid w:val="003A52DF"/>
    <w:pPr>
      <w:spacing w:after="0"/>
    </w:pPr>
    <w:rPr>
      <w:rFonts w:ascii="Arial" w:eastAsiaTheme="minorHAnsi" w:hAnsi="Arial"/>
      <w:b/>
      <w:color w:val="000000" w:themeColor="text1"/>
      <w:sz w:val="24"/>
      <w:lang w:eastAsia="en-US"/>
    </w:rPr>
  </w:style>
  <w:style w:type="paragraph" w:customStyle="1" w:styleId="A150F4B797D347C08E6ABC3A796BBC089">
    <w:name w:val="A150F4B797D347C08E6ABC3A796BBC089"/>
    <w:rsid w:val="003A52DF"/>
    <w:pPr>
      <w:spacing w:after="0"/>
    </w:pPr>
    <w:rPr>
      <w:rFonts w:ascii="Arial" w:eastAsiaTheme="minorHAnsi" w:hAnsi="Arial"/>
      <w:b/>
      <w:color w:val="000000" w:themeColor="text1"/>
      <w:sz w:val="24"/>
      <w:lang w:eastAsia="en-US"/>
    </w:rPr>
  </w:style>
  <w:style w:type="paragraph" w:customStyle="1" w:styleId="2B565187B9294267944FCD3A6690EE0515">
    <w:name w:val="2B565187B9294267944FCD3A6690EE0515"/>
    <w:rsid w:val="003A52DF"/>
    <w:pPr>
      <w:spacing w:after="0"/>
    </w:pPr>
    <w:rPr>
      <w:rFonts w:ascii="Arial" w:eastAsiaTheme="minorHAnsi" w:hAnsi="Arial"/>
      <w:b/>
      <w:color w:val="000000" w:themeColor="text1"/>
      <w:sz w:val="24"/>
      <w:lang w:eastAsia="en-US"/>
    </w:rPr>
  </w:style>
  <w:style w:type="paragraph" w:customStyle="1" w:styleId="B7B6A9DA9E1647C1A6950FE791563ABE18">
    <w:name w:val="B7B6A9DA9E1647C1A6950FE791563ABE18"/>
    <w:rsid w:val="003A52DF"/>
    <w:rPr>
      <w:rFonts w:ascii="Arial" w:eastAsiaTheme="minorHAnsi" w:hAnsi="Arial"/>
      <w:sz w:val="24"/>
      <w:lang w:eastAsia="en-US"/>
    </w:rPr>
  </w:style>
  <w:style w:type="paragraph" w:customStyle="1" w:styleId="C6A0B4A8DD6F4A5A90006B02DCDB8C5578">
    <w:name w:val="C6A0B4A8DD6F4A5A90006B02DCDB8C5578"/>
    <w:rsid w:val="003A52DF"/>
    <w:rPr>
      <w:rFonts w:ascii="Arial" w:eastAsiaTheme="minorHAnsi" w:hAnsi="Arial"/>
      <w:sz w:val="24"/>
      <w:lang w:eastAsia="en-US"/>
    </w:rPr>
  </w:style>
  <w:style w:type="paragraph" w:customStyle="1" w:styleId="628D1D54DE1A4872AC660A4B53515A0278">
    <w:name w:val="628D1D54DE1A4872AC660A4B53515A0278"/>
    <w:rsid w:val="003A52DF"/>
    <w:rPr>
      <w:rFonts w:ascii="Arial" w:eastAsiaTheme="minorHAnsi" w:hAnsi="Arial"/>
      <w:sz w:val="24"/>
      <w:lang w:eastAsia="en-US"/>
    </w:rPr>
  </w:style>
  <w:style w:type="paragraph" w:customStyle="1" w:styleId="32ED938C7EB24CDCBF6836BD375621FC78">
    <w:name w:val="32ED938C7EB24CDCBF6836BD375621FC78"/>
    <w:rsid w:val="003A52DF"/>
    <w:rPr>
      <w:rFonts w:ascii="Arial" w:eastAsiaTheme="minorHAnsi" w:hAnsi="Arial"/>
      <w:sz w:val="24"/>
      <w:lang w:eastAsia="en-US"/>
    </w:rPr>
  </w:style>
  <w:style w:type="paragraph" w:customStyle="1" w:styleId="7FDE970EA94A437180C1BFC76C7FA78078">
    <w:name w:val="7FDE970EA94A437180C1BFC76C7FA78078"/>
    <w:rsid w:val="003A52DF"/>
    <w:rPr>
      <w:rFonts w:ascii="Arial" w:eastAsiaTheme="minorHAnsi" w:hAnsi="Arial"/>
      <w:sz w:val="24"/>
      <w:lang w:eastAsia="en-US"/>
    </w:rPr>
  </w:style>
  <w:style w:type="paragraph" w:customStyle="1" w:styleId="D17BB891454A402DA4863A2CA3E472E578">
    <w:name w:val="D17BB891454A402DA4863A2CA3E472E578"/>
    <w:rsid w:val="003A52DF"/>
    <w:rPr>
      <w:rFonts w:ascii="Arial" w:eastAsiaTheme="minorHAnsi" w:hAnsi="Arial"/>
      <w:sz w:val="24"/>
      <w:lang w:eastAsia="en-US"/>
    </w:rPr>
  </w:style>
  <w:style w:type="paragraph" w:customStyle="1" w:styleId="1A292920EFE14BEA825F9CC7FCEA0DD718">
    <w:name w:val="1A292920EFE14BEA825F9CC7FCEA0DD718"/>
    <w:rsid w:val="003A52DF"/>
    <w:pPr>
      <w:spacing w:after="0"/>
    </w:pPr>
    <w:rPr>
      <w:rFonts w:ascii="Arial" w:eastAsiaTheme="minorHAnsi" w:hAnsi="Arial"/>
      <w:b/>
      <w:color w:val="000000" w:themeColor="text1"/>
      <w:sz w:val="24"/>
      <w:lang w:eastAsia="en-US"/>
    </w:rPr>
  </w:style>
  <w:style w:type="paragraph" w:customStyle="1" w:styleId="057D023C4E3C465F89B1EBF1A18709B118">
    <w:name w:val="057D023C4E3C465F89B1EBF1A18709B118"/>
    <w:rsid w:val="003A52DF"/>
    <w:pPr>
      <w:spacing w:after="0"/>
    </w:pPr>
    <w:rPr>
      <w:rFonts w:ascii="Arial" w:eastAsiaTheme="minorHAnsi" w:hAnsi="Arial"/>
      <w:b/>
      <w:color w:val="000000" w:themeColor="text1"/>
      <w:sz w:val="24"/>
      <w:lang w:eastAsia="en-US"/>
    </w:rPr>
  </w:style>
  <w:style w:type="paragraph" w:customStyle="1" w:styleId="65B901B55617414B868A832C324928D918">
    <w:name w:val="65B901B55617414B868A832C324928D918"/>
    <w:rsid w:val="003A52DF"/>
    <w:pPr>
      <w:spacing w:after="0"/>
    </w:pPr>
    <w:rPr>
      <w:rFonts w:ascii="Arial" w:eastAsiaTheme="minorHAnsi" w:hAnsi="Arial"/>
      <w:b/>
      <w:color w:val="000000" w:themeColor="text1"/>
      <w:sz w:val="24"/>
      <w:lang w:eastAsia="en-US"/>
    </w:rPr>
  </w:style>
  <w:style w:type="paragraph" w:customStyle="1" w:styleId="AA3C5942F6B64E52AA89A73522FAEF5718">
    <w:name w:val="AA3C5942F6B64E52AA89A73522FAEF5718"/>
    <w:rsid w:val="003A52DF"/>
    <w:pPr>
      <w:spacing w:after="0"/>
    </w:pPr>
    <w:rPr>
      <w:rFonts w:ascii="Arial" w:eastAsiaTheme="minorHAnsi" w:hAnsi="Arial"/>
      <w:b/>
      <w:color w:val="000000" w:themeColor="text1"/>
      <w:sz w:val="24"/>
      <w:lang w:eastAsia="en-US"/>
    </w:rPr>
  </w:style>
  <w:style w:type="paragraph" w:customStyle="1" w:styleId="40961627E2274C90A8DBF0352AF304FA18">
    <w:name w:val="40961627E2274C90A8DBF0352AF304FA18"/>
    <w:rsid w:val="003A52DF"/>
    <w:pPr>
      <w:spacing w:after="0"/>
    </w:pPr>
    <w:rPr>
      <w:rFonts w:ascii="Arial" w:eastAsiaTheme="minorHAnsi" w:hAnsi="Arial"/>
      <w:b/>
      <w:color w:val="000000" w:themeColor="text1"/>
      <w:sz w:val="24"/>
      <w:lang w:eastAsia="en-US"/>
    </w:rPr>
  </w:style>
  <w:style w:type="paragraph" w:customStyle="1" w:styleId="2E10DBAEE53747B49C6492F9E78441A418">
    <w:name w:val="2E10DBAEE53747B49C6492F9E78441A418"/>
    <w:rsid w:val="003A52DF"/>
    <w:pPr>
      <w:spacing w:after="0"/>
    </w:pPr>
    <w:rPr>
      <w:rFonts w:ascii="Arial" w:eastAsiaTheme="minorHAnsi" w:hAnsi="Arial"/>
      <w:b/>
      <w:color w:val="000000" w:themeColor="text1"/>
      <w:sz w:val="24"/>
      <w:lang w:eastAsia="en-US"/>
    </w:rPr>
  </w:style>
  <w:style w:type="paragraph" w:customStyle="1" w:styleId="4305F4DD513946CF8F8D4FF5DFCF956A18">
    <w:name w:val="4305F4DD513946CF8F8D4FF5DFCF956A18"/>
    <w:rsid w:val="003A52DF"/>
    <w:pPr>
      <w:spacing w:after="0"/>
    </w:pPr>
    <w:rPr>
      <w:rFonts w:ascii="Arial" w:eastAsiaTheme="minorHAnsi" w:hAnsi="Arial"/>
      <w:b/>
      <w:color w:val="000000" w:themeColor="text1"/>
      <w:sz w:val="24"/>
      <w:lang w:eastAsia="en-US"/>
    </w:rPr>
  </w:style>
  <w:style w:type="paragraph" w:customStyle="1" w:styleId="C00CD879ED20455FA3AE581A66D2CEEC18">
    <w:name w:val="C00CD879ED20455FA3AE581A66D2CEEC18"/>
    <w:rsid w:val="003A52DF"/>
    <w:pPr>
      <w:spacing w:after="0"/>
    </w:pPr>
    <w:rPr>
      <w:rFonts w:ascii="Arial" w:eastAsiaTheme="minorHAnsi" w:hAnsi="Arial"/>
      <w:b/>
      <w:color w:val="000000" w:themeColor="text1"/>
      <w:sz w:val="24"/>
      <w:lang w:eastAsia="en-US"/>
    </w:rPr>
  </w:style>
  <w:style w:type="paragraph" w:customStyle="1" w:styleId="BC06F1BDCF72481B9C221EDFA605144318">
    <w:name w:val="BC06F1BDCF72481B9C221EDFA605144318"/>
    <w:rsid w:val="003A52DF"/>
    <w:pPr>
      <w:spacing w:after="0"/>
    </w:pPr>
    <w:rPr>
      <w:rFonts w:ascii="Arial" w:eastAsiaTheme="minorHAnsi" w:hAnsi="Arial"/>
      <w:b/>
      <w:color w:val="000000" w:themeColor="text1"/>
      <w:sz w:val="24"/>
      <w:lang w:eastAsia="en-US"/>
    </w:rPr>
  </w:style>
  <w:style w:type="paragraph" w:customStyle="1" w:styleId="8217B45338D84F4A8D14BCBC999FC2F47">
    <w:name w:val="8217B45338D84F4A8D14BCBC999FC2F47"/>
    <w:rsid w:val="003A52DF"/>
    <w:rPr>
      <w:rFonts w:ascii="Arial" w:eastAsiaTheme="minorHAnsi" w:hAnsi="Arial"/>
      <w:sz w:val="24"/>
      <w:lang w:eastAsia="en-US"/>
    </w:rPr>
  </w:style>
  <w:style w:type="paragraph" w:customStyle="1" w:styleId="E97E1DE8A13349F992F4DCA643A361949">
    <w:name w:val="E97E1DE8A13349F992F4DCA643A361949"/>
    <w:rsid w:val="003A52DF"/>
    <w:rPr>
      <w:rFonts w:ascii="Arial" w:eastAsiaTheme="minorHAnsi" w:hAnsi="Arial"/>
      <w:sz w:val="24"/>
      <w:lang w:eastAsia="en-US"/>
    </w:rPr>
  </w:style>
  <w:style w:type="paragraph" w:customStyle="1" w:styleId="2379037087AF43F99A0230186E3AD96B15">
    <w:name w:val="2379037087AF43F99A0230186E3AD96B15"/>
    <w:rsid w:val="003A52DF"/>
    <w:rPr>
      <w:rFonts w:ascii="Arial" w:eastAsiaTheme="minorHAnsi" w:hAnsi="Arial"/>
      <w:sz w:val="24"/>
      <w:lang w:eastAsia="en-US"/>
    </w:rPr>
  </w:style>
  <w:style w:type="paragraph" w:customStyle="1" w:styleId="D08BC0E69D1E456194574D550C915FB215">
    <w:name w:val="D08BC0E69D1E456194574D550C915FB215"/>
    <w:rsid w:val="003A52DF"/>
    <w:rPr>
      <w:rFonts w:ascii="Arial" w:eastAsiaTheme="minorHAnsi" w:hAnsi="Arial"/>
      <w:sz w:val="24"/>
      <w:lang w:eastAsia="en-US"/>
    </w:rPr>
  </w:style>
  <w:style w:type="paragraph" w:customStyle="1" w:styleId="7374601E7BE2427DAF7C5E68BD5B75BB12">
    <w:name w:val="7374601E7BE2427DAF7C5E68BD5B75BB12"/>
    <w:rsid w:val="003A52DF"/>
    <w:rPr>
      <w:rFonts w:ascii="Arial" w:eastAsiaTheme="minorHAnsi" w:hAnsi="Arial"/>
      <w:sz w:val="24"/>
      <w:lang w:eastAsia="en-US"/>
    </w:rPr>
  </w:style>
  <w:style w:type="paragraph" w:customStyle="1" w:styleId="727CA896B22B428EB317BA619C79CBC11">
    <w:name w:val="727CA896B22B428EB317BA619C79CBC11"/>
    <w:rsid w:val="003A52DF"/>
    <w:rPr>
      <w:rFonts w:ascii="Arial" w:eastAsiaTheme="minorHAnsi" w:hAnsi="Arial"/>
      <w:sz w:val="24"/>
      <w:lang w:eastAsia="en-US"/>
    </w:rPr>
  </w:style>
  <w:style w:type="paragraph" w:customStyle="1" w:styleId="9925C5A988F744F2872E4E9BD2C842859">
    <w:name w:val="9925C5A988F744F2872E4E9BD2C842859"/>
    <w:rsid w:val="003A52DF"/>
    <w:rPr>
      <w:rFonts w:ascii="Arial" w:eastAsiaTheme="minorHAnsi" w:hAnsi="Arial"/>
      <w:sz w:val="24"/>
      <w:lang w:eastAsia="en-US"/>
    </w:rPr>
  </w:style>
  <w:style w:type="paragraph" w:customStyle="1" w:styleId="71A3A62A44254671B6FB4F8CAD716E309">
    <w:name w:val="71A3A62A44254671B6FB4F8CAD716E309"/>
    <w:rsid w:val="003A52DF"/>
    <w:rPr>
      <w:rFonts w:ascii="Arial" w:eastAsiaTheme="minorHAnsi" w:hAnsi="Arial"/>
      <w:sz w:val="24"/>
      <w:lang w:eastAsia="en-US"/>
    </w:rPr>
  </w:style>
  <w:style w:type="paragraph" w:customStyle="1" w:styleId="327EEFB5DAEE4FF68891F3444AD6CE079">
    <w:name w:val="327EEFB5DAEE4FF68891F3444AD6CE079"/>
    <w:rsid w:val="003A52DF"/>
    <w:rPr>
      <w:rFonts w:ascii="Arial" w:eastAsiaTheme="minorHAnsi" w:hAnsi="Arial"/>
      <w:sz w:val="24"/>
      <w:lang w:eastAsia="en-US"/>
    </w:rPr>
  </w:style>
  <w:style w:type="paragraph" w:customStyle="1" w:styleId="4587847DE43943489AEC93ACDADF81C61">
    <w:name w:val="4587847DE43943489AEC93ACDADF81C61"/>
    <w:rsid w:val="003A52DF"/>
    <w:rPr>
      <w:rFonts w:ascii="Arial" w:eastAsiaTheme="minorHAnsi" w:hAnsi="Arial"/>
      <w:sz w:val="24"/>
      <w:lang w:eastAsia="en-US"/>
    </w:rPr>
  </w:style>
  <w:style w:type="paragraph" w:customStyle="1" w:styleId="6AED71E39B42458FB2B2810A672AAF1A19">
    <w:name w:val="6AED71E39B42458FB2B2810A672AAF1A19"/>
    <w:rsid w:val="003A52DF"/>
    <w:pPr>
      <w:spacing w:after="0"/>
    </w:pPr>
    <w:rPr>
      <w:rFonts w:ascii="Arial" w:eastAsiaTheme="minorHAnsi" w:hAnsi="Arial"/>
      <w:b/>
      <w:color w:val="000000" w:themeColor="text1"/>
      <w:sz w:val="24"/>
      <w:lang w:eastAsia="en-US"/>
    </w:rPr>
  </w:style>
  <w:style w:type="paragraph" w:customStyle="1" w:styleId="C91C9592CDF34F7BB9AD1B00DF00648119">
    <w:name w:val="C91C9592CDF34F7BB9AD1B00DF00648119"/>
    <w:rsid w:val="003A52DF"/>
    <w:rPr>
      <w:rFonts w:ascii="Arial" w:eastAsiaTheme="minorHAnsi" w:hAnsi="Arial"/>
      <w:sz w:val="24"/>
      <w:lang w:eastAsia="en-US"/>
    </w:rPr>
  </w:style>
  <w:style w:type="paragraph" w:customStyle="1" w:styleId="C6A2318F55034A44AACC6916BD7B667819">
    <w:name w:val="C6A2318F55034A44AACC6916BD7B667819"/>
    <w:rsid w:val="003A52DF"/>
    <w:pPr>
      <w:spacing w:after="0"/>
    </w:pPr>
    <w:rPr>
      <w:rFonts w:ascii="Arial" w:eastAsiaTheme="minorHAnsi" w:hAnsi="Arial"/>
      <w:b/>
      <w:color w:val="000000" w:themeColor="text1"/>
      <w:sz w:val="24"/>
      <w:lang w:eastAsia="en-US"/>
    </w:rPr>
  </w:style>
  <w:style w:type="paragraph" w:customStyle="1" w:styleId="F6E8B8CCC5B64C0AA1AD1C2F67A4D54F19">
    <w:name w:val="F6E8B8CCC5B64C0AA1AD1C2F67A4D54F19"/>
    <w:rsid w:val="003A52DF"/>
    <w:rPr>
      <w:rFonts w:ascii="Arial" w:eastAsiaTheme="minorHAnsi" w:hAnsi="Arial"/>
      <w:sz w:val="24"/>
      <w:lang w:eastAsia="en-US"/>
    </w:rPr>
  </w:style>
  <w:style w:type="paragraph" w:customStyle="1" w:styleId="C20BF2FF2B6C47AE923A53DCCDAE01B419">
    <w:name w:val="C20BF2FF2B6C47AE923A53DCCDAE01B419"/>
    <w:rsid w:val="003A52DF"/>
    <w:rPr>
      <w:rFonts w:ascii="Arial" w:eastAsiaTheme="minorHAnsi" w:hAnsi="Arial"/>
      <w:sz w:val="24"/>
      <w:lang w:eastAsia="en-US"/>
    </w:rPr>
  </w:style>
  <w:style w:type="paragraph" w:customStyle="1" w:styleId="E3A7D4662EE049B4AAFF1A553B09F02619">
    <w:name w:val="E3A7D4662EE049B4AAFF1A553B09F02619"/>
    <w:rsid w:val="003A52DF"/>
    <w:rPr>
      <w:rFonts w:ascii="Arial" w:eastAsiaTheme="minorHAnsi" w:hAnsi="Arial"/>
      <w:sz w:val="24"/>
      <w:lang w:eastAsia="en-US"/>
    </w:rPr>
  </w:style>
  <w:style w:type="paragraph" w:customStyle="1" w:styleId="39F11AB764884030B1F064A88E186E9E19">
    <w:name w:val="39F11AB764884030B1F064A88E186E9E19"/>
    <w:rsid w:val="003A52DF"/>
    <w:rPr>
      <w:rFonts w:ascii="Arial" w:eastAsiaTheme="minorHAnsi" w:hAnsi="Arial"/>
      <w:sz w:val="24"/>
      <w:lang w:eastAsia="en-US"/>
    </w:rPr>
  </w:style>
  <w:style w:type="paragraph" w:customStyle="1" w:styleId="1A999F21B376490AB8D575907CE59E7B19">
    <w:name w:val="1A999F21B376490AB8D575907CE59E7B19"/>
    <w:rsid w:val="003A52DF"/>
    <w:rPr>
      <w:rFonts w:ascii="Arial" w:eastAsiaTheme="minorHAnsi" w:hAnsi="Arial"/>
      <w:sz w:val="24"/>
      <w:lang w:eastAsia="en-US"/>
    </w:rPr>
  </w:style>
  <w:style w:type="paragraph" w:customStyle="1" w:styleId="8EAEA33C31644D28A4306484094DAF2919">
    <w:name w:val="8EAEA33C31644D28A4306484094DAF2919"/>
    <w:rsid w:val="003A52DF"/>
    <w:rPr>
      <w:rFonts w:ascii="Arial" w:eastAsiaTheme="minorHAnsi" w:hAnsi="Arial"/>
      <w:sz w:val="24"/>
      <w:lang w:eastAsia="en-US"/>
    </w:rPr>
  </w:style>
  <w:style w:type="paragraph" w:customStyle="1" w:styleId="7E8EC04E88984B5584976201F277992119">
    <w:name w:val="7E8EC04E88984B5584976201F277992119"/>
    <w:rsid w:val="003A52DF"/>
    <w:rPr>
      <w:rFonts w:ascii="Arial" w:eastAsiaTheme="minorHAnsi" w:hAnsi="Arial"/>
      <w:sz w:val="24"/>
      <w:lang w:eastAsia="en-US"/>
    </w:rPr>
  </w:style>
  <w:style w:type="paragraph" w:customStyle="1" w:styleId="6020CC53C6D54DCC87E814609E1A1BF619">
    <w:name w:val="6020CC53C6D54DCC87E814609E1A1BF619"/>
    <w:rsid w:val="003A52DF"/>
    <w:rPr>
      <w:rFonts w:ascii="Arial" w:eastAsiaTheme="minorHAnsi" w:hAnsi="Arial"/>
      <w:sz w:val="24"/>
      <w:lang w:eastAsia="en-US"/>
    </w:rPr>
  </w:style>
  <w:style w:type="paragraph" w:customStyle="1" w:styleId="3BF5ED9F310143A5A8A9BCE7EBC5ACCD19">
    <w:name w:val="3BF5ED9F310143A5A8A9BCE7EBC5ACCD19"/>
    <w:rsid w:val="003A52DF"/>
    <w:rPr>
      <w:rFonts w:ascii="Arial" w:eastAsiaTheme="minorHAnsi" w:hAnsi="Arial"/>
      <w:sz w:val="24"/>
      <w:lang w:eastAsia="en-US"/>
    </w:rPr>
  </w:style>
  <w:style w:type="paragraph" w:customStyle="1" w:styleId="7C94BDCDB31448ED82EB637AE874BD6C19">
    <w:name w:val="7C94BDCDB31448ED82EB637AE874BD6C19"/>
    <w:rsid w:val="003A52DF"/>
    <w:rPr>
      <w:rFonts w:ascii="Arial" w:eastAsiaTheme="minorHAnsi" w:hAnsi="Arial"/>
      <w:sz w:val="24"/>
      <w:lang w:eastAsia="en-US"/>
    </w:rPr>
  </w:style>
  <w:style w:type="paragraph" w:customStyle="1" w:styleId="55D43482999F4BFBB2CE7322DEAFF8A619">
    <w:name w:val="55D43482999F4BFBB2CE7322DEAFF8A619"/>
    <w:rsid w:val="003A52DF"/>
    <w:rPr>
      <w:rFonts w:ascii="Arial" w:eastAsiaTheme="minorHAnsi" w:hAnsi="Arial"/>
      <w:sz w:val="24"/>
      <w:lang w:eastAsia="en-US"/>
    </w:rPr>
  </w:style>
  <w:style w:type="paragraph" w:customStyle="1" w:styleId="A7AFBE60B98C4BA3A821E8837C4D0A3B19">
    <w:name w:val="A7AFBE60B98C4BA3A821E8837C4D0A3B19"/>
    <w:rsid w:val="003A52DF"/>
    <w:rPr>
      <w:rFonts w:ascii="Arial" w:eastAsiaTheme="minorHAnsi" w:hAnsi="Arial"/>
      <w:sz w:val="24"/>
      <w:lang w:eastAsia="en-US"/>
    </w:rPr>
  </w:style>
  <w:style w:type="paragraph" w:customStyle="1" w:styleId="9AFDD60054FF45EFB3E31A0922E81FCE19">
    <w:name w:val="9AFDD60054FF45EFB3E31A0922E81FCE19"/>
    <w:rsid w:val="003A52DF"/>
    <w:rPr>
      <w:rFonts w:ascii="Arial" w:eastAsiaTheme="minorHAnsi" w:hAnsi="Arial"/>
      <w:sz w:val="24"/>
      <w:lang w:eastAsia="en-US"/>
    </w:rPr>
  </w:style>
  <w:style w:type="paragraph" w:customStyle="1" w:styleId="429C6AD6202545B98003FF9F0024D98819">
    <w:name w:val="429C6AD6202545B98003FF9F0024D98819"/>
    <w:rsid w:val="003A52DF"/>
    <w:rPr>
      <w:rFonts w:ascii="Arial" w:eastAsiaTheme="minorHAnsi" w:hAnsi="Arial"/>
      <w:sz w:val="24"/>
      <w:lang w:eastAsia="en-US"/>
    </w:rPr>
  </w:style>
  <w:style w:type="paragraph" w:customStyle="1" w:styleId="ABC86FE9068E44C8AA271DBBBD1A8B3B19">
    <w:name w:val="ABC86FE9068E44C8AA271DBBBD1A8B3B19"/>
    <w:rsid w:val="003A52DF"/>
    <w:rPr>
      <w:rFonts w:ascii="Arial" w:eastAsiaTheme="minorHAnsi" w:hAnsi="Arial"/>
      <w:sz w:val="24"/>
      <w:lang w:eastAsia="en-US"/>
    </w:rPr>
  </w:style>
  <w:style w:type="paragraph" w:customStyle="1" w:styleId="D9E4545A27BF4B9997FD0A747C350D6A19">
    <w:name w:val="D9E4545A27BF4B9997FD0A747C350D6A19"/>
    <w:rsid w:val="003A52DF"/>
    <w:rPr>
      <w:rFonts w:ascii="Arial" w:eastAsiaTheme="minorHAnsi" w:hAnsi="Arial"/>
      <w:sz w:val="24"/>
      <w:lang w:eastAsia="en-US"/>
    </w:rPr>
  </w:style>
  <w:style w:type="paragraph" w:customStyle="1" w:styleId="F4DA1893E5704D3285E6ACC7FB682C8119">
    <w:name w:val="F4DA1893E5704D3285E6ACC7FB682C8119"/>
    <w:rsid w:val="003A52DF"/>
    <w:rPr>
      <w:rFonts w:ascii="Arial" w:eastAsiaTheme="minorHAnsi" w:hAnsi="Arial"/>
      <w:sz w:val="24"/>
      <w:lang w:eastAsia="en-US"/>
    </w:rPr>
  </w:style>
  <w:style w:type="paragraph" w:customStyle="1" w:styleId="9B200F4E44774F2FBC68C76F2CAF476919">
    <w:name w:val="9B200F4E44774F2FBC68C76F2CAF476919"/>
    <w:rsid w:val="003A52DF"/>
    <w:rPr>
      <w:rFonts w:ascii="Arial" w:eastAsiaTheme="minorHAnsi" w:hAnsi="Arial"/>
      <w:sz w:val="24"/>
      <w:lang w:eastAsia="en-US"/>
    </w:rPr>
  </w:style>
  <w:style w:type="paragraph" w:customStyle="1" w:styleId="1FF65E2BF2CE46D0AD253E7E416EFDE719">
    <w:name w:val="1FF65E2BF2CE46D0AD253E7E416EFDE719"/>
    <w:rsid w:val="003A52DF"/>
    <w:rPr>
      <w:rFonts w:ascii="Arial" w:eastAsiaTheme="minorHAnsi" w:hAnsi="Arial"/>
      <w:sz w:val="24"/>
      <w:lang w:eastAsia="en-US"/>
    </w:rPr>
  </w:style>
  <w:style w:type="paragraph" w:customStyle="1" w:styleId="9CC0EA190DFE43C89BC747BE7BB49A6219">
    <w:name w:val="9CC0EA190DFE43C89BC747BE7BB49A6219"/>
    <w:rsid w:val="003A52DF"/>
    <w:rPr>
      <w:rFonts w:ascii="Arial" w:eastAsiaTheme="minorHAnsi" w:hAnsi="Arial"/>
      <w:sz w:val="24"/>
      <w:lang w:eastAsia="en-US"/>
    </w:rPr>
  </w:style>
  <w:style w:type="paragraph" w:customStyle="1" w:styleId="A598746A05BA40BC9049C80E78F5D9C019">
    <w:name w:val="A598746A05BA40BC9049C80E78F5D9C019"/>
    <w:rsid w:val="003A52DF"/>
    <w:rPr>
      <w:rFonts w:ascii="Arial" w:eastAsiaTheme="minorHAnsi" w:hAnsi="Arial"/>
      <w:sz w:val="24"/>
      <w:lang w:eastAsia="en-US"/>
    </w:rPr>
  </w:style>
  <w:style w:type="paragraph" w:customStyle="1" w:styleId="531CBCA6141E4C309DDA53BB7792DB2519">
    <w:name w:val="531CBCA6141E4C309DDA53BB7792DB2519"/>
    <w:rsid w:val="003A52DF"/>
    <w:rPr>
      <w:rFonts w:ascii="Arial" w:eastAsiaTheme="minorHAnsi" w:hAnsi="Arial"/>
      <w:sz w:val="24"/>
      <w:lang w:eastAsia="en-US"/>
    </w:rPr>
  </w:style>
  <w:style w:type="paragraph" w:customStyle="1" w:styleId="C7A428092E64425D9E1E25ACA54279EE19">
    <w:name w:val="C7A428092E64425D9E1E25ACA54279EE19"/>
    <w:rsid w:val="003A52DF"/>
    <w:rPr>
      <w:rFonts w:ascii="Arial" w:eastAsiaTheme="minorHAnsi" w:hAnsi="Arial"/>
      <w:sz w:val="24"/>
      <w:lang w:eastAsia="en-US"/>
    </w:rPr>
  </w:style>
  <w:style w:type="paragraph" w:customStyle="1" w:styleId="130953120544485C8D9B920F998B4D7E19">
    <w:name w:val="130953120544485C8D9B920F998B4D7E19"/>
    <w:rsid w:val="003A52DF"/>
    <w:rPr>
      <w:rFonts w:ascii="Arial" w:eastAsiaTheme="minorHAnsi" w:hAnsi="Arial"/>
      <w:sz w:val="24"/>
      <w:lang w:eastAsia="en-US"/>
    </w:rPr>
  </w:style>
  <w:style w:type="paragraph" w:customStyle="1" w:styleId="0A2B5D60567342029C65DD3FF6A31C5319">
    <w:name w:val="0A2B5D60567342029C65DD3FF6A31C5319"/>
    <w:rsid w:val="003A52DF"/>
    <w:rPr>
      <w:rFonts w:ascii="Arial" w:eastAsiaTheme="minorHAnsi" w:hAnsi="Arial"/>
      <w:sz w:val="24"/>
      <w:lang w:eastAsia="en-US"/>
    </w:rPr>
  </w:style>
  <w:style w:type="paragraph" w:customStyle="1" w:styleId="C4631880F0CE4531994D76E3BEE26BDD19">
    <w:name w:val="C4631880F0CE4531994D76E3BEE26BDD19"/>
    <w:rsid w:val="003A52DF"/>
    <w:rPr>
      <w:rFonts w:ascii="Arial" w:eastAsiaTheme="minorHAnsi" w:hAnsi="Arial"/>
      <w:sz w:val="24"/>
      <w:lang w:eastAsia="en-US"/>
    </w:rPr>
  </w:style>
  <w:style w:type="paragraph" w:customStyle="1" w:styleId="FF0C09B9E24A4ED484FAB61D54BD297B19">
    <w:name w:val="FF0C09B9E24A4ED484FAB61D54BD297B19"/>
    <w:rsid w:val="003A52DF"/>
    <w:rPr>
      <w:rFonts w:ascii="Arial" w:eastAsiaTheme="minorHAnsi" w:hAnsi="Arial"/>
      <w:sz w:val="24"/>
      <w:lang w:eastAsia="en-US"/>
    </w:rPr>
  </w:style>
  <w:style w:type="paragraph" w:customStyle="1" w:styleId="D29349CAB8564B8C9A7E29744D8D557619">
    <w:name w:val="D29349CAB8564B8C9A7E29744D8D557619"/>
    <w:rsid w:val="003A52DF"/>
    <w:rPr>
      <w:rFonts w:ascii="Arial" w:eastAsiaTheme="minorHAnsi" w:hAnsi="Arial"/>
      <w:sz w:val="24"/>
      <w:lang w:eastAsia="en-US"/>
    </w:rPr>
  </w:style>
  <w:style w:type="paragraph" w:customStyle="1" w:styleId="EDA5D2FA292842FAA42584007E95833B18">
    <w:name w:val="EDA5D2FA292842FAA42584007E95833B18"/>
    <w:rsid w:val="003A52DF"/>
    <w:rPr>
      <w:rFonts w:ascii="Arial" w:eastAsiaTheme="minorHAnsi" w:hAnsi="Arial"/>
      <w:sz w:val="24"/>
      <w:lang w:eastAsia="en-US"/>
    </w:rPr>
  </w:style>
  <w:style w:type="paragraph" w:customStyle="1" w:styleId="93357CB956534A93AE86B9BFE1DFA1C018">
    <w:name w:val="93357CB956534A93AE86B9BFE1DFA1C018"/>
    <w:rsid w:val="003A52DF"/>
    <w:rPr>
      <w:rFonts w:ascii="Arial" w:eastAsiaTheme="minorHAnsi" w:hAnsi="Arial"/>
      <w:sz w:val="24"/>
      <w:lang w:eastAsia="en-US"/>
    </w:rPr>
  </w:style>
  <w:style w:type="paragraph" w:customStyle="1" w:styleId="A9854AD2907F4FDC9FD469698E215E178">
    <w:name w:val="A9854AD2907F4FDC9FD469698E215E178"/>
    <w:rsid w:val="003A52DF"/>
    <w:rPr>
      <w:rFonts w:ascii="Arial" w:eastAsiaTheme="minorHAnsi" w:hAnsi="Arial"/>
      <w:sz w:val="24"/>
      <w:lang w:eastAsia="en-US"/>
    </w:rPr>
  </w:style>
  <w:style w:type="paragraph" w:customStyle="1" w:styleId="3E7CCD5ED75B4A39BF6A5C47B1B150C68">
    <w:name w:val="3E7CCD5ED75B4A39BF6A5C47B1B150C68"/>
    <w:rsid w:val="003A52DF"/>
    <w:pPr>
      <w:spacing w:after="0"/>
    </w:pPr>
    <w:rPr>
      <w:rFonts w:ascii="Arial" w:eastAsiaTheme="minorHAnsi" w:hAnsi="Arial"/>
      <w:b/>
      <w:color w:val="000000" w:themeColor="text1"/>
      <w:sz w:val="24"/>
      <w:lang w:eastAsia="en-US"/>
    </w:rPr>
  </w:style>
  <w:style w:type="paragraph" w:customStyle="1" w:styleId="684D59258AFF4DA094441DF1DD41FB788">
    <w:name w:val="684D59258AFF4DA094441DF1DD41FB788"/>
    <w:rsid w:val="003A52DF"/>
    <w:rPr>
      <w:rFonts w:ascii="Arial" w:eastAsiaTheme="minorHAnsi" w:hAnsi="Arial"/>
      <w:sz w:val="24"/>
      <w:lang w:eastAsia="en-US"/>
    </w:rPr>
  </w:style>
  <w:style w:type="paragraph" w:customStyle="1" w:styleId="2F73CF0AC6214681B2AFEFBF5A15F5998">
    <w:name w:val="2F73CF0AC6214681B2AFEFBF5A15F5998"/>
    <w:rsid w:val="003A52DF"/>
    <w:pPr>
      <w:spacing w:after="0"/>
    </w:pPr>
    <w:rPr>
      <w:rFonts w:ascii="Arial" w:eastAsiaTheme="minorHAnsi" w:hAnsi="Arial"/>
      <w:b/>
      <w:color w:val="000000" w:themeColor="text1"/>
      <w:sz w:val="24"/>
      <w:lang w:eastAsia="en-US"/>
    </w:rPr>
  </w:style>
  <w:style w:type="paragraph" w:customStyle="1" w:styleId="E051191EF1CA4822A29E9840F3E14F478">
    <w:name w:val="E051191EF1CA4822A29E9840F3E14F478"/>
    <w:rsid w:val="003A52DF"/>
    <w:rPr>
      <w:rFonts w:ascii="Arial" w:eastAsiaTheme="minorHAnsi" w:hAnsi="Arial"/>
      <w:sz w:val="24"/>
      <w:lang w:eastAsia="en-US"/>
    </w:rPr>
  </w:style>
  <w:style w:type="paragraph" w:customStyle="1" w:styleId="91A2541A8D1148D79D9FCA67EFF334FE8">
    <w:name w:val="91A2541A8D1148D79D9FCA67EFF334FE8"/>
    <w:rsid w:val="003A52DF"/>
    <w:pPr>
      <w:spacing w:after="0"/>
    </w:pPr>
    <w:rPr>
      <w:rFonts w:ascii="Arial" w:eastAsiaTheme="minorHAnsi" w:hAnsi="Arial"/>
      <w:b/>
      <w:color w:val="000000" w:themeColor="text1"/>
      <w:sz w:val="24"/>
      <w:lang w:eastAsia="en-US"/>
    </w:rPr>
  </w:style>
  <w:style w:type="paragraph" w:customStyle="1" w:styleId="BF6FCFDE77F34DBEAFD6A639332BB11C8">
    <w:name w:val="BF6FCFDE77F34DBEAFD6A639332BB11C8"/>
    <w:rsid w:val="003A52DF"/>
    <w:rPr>
      <w:rFonts w:ascii="Arial" w:eastAsiaTheme="minorHAnsi" w:hAnsi="Arial"/>
      <w:sz w:val="24"/>
      <w:lang w:eastAsia="en-US"/>
    </w:rPr>
  </w:style>
  <w:style w:type="paragraph" w:customStyle="1" w:styleId="93BADA66272F44FD8887A32A4BE11A418">
    <w:name w:val="93BADA66272F44FD8887A32A4BE11A418"/>
    <w:rsid w:val="003A52DF"/>
    <w:pPr>
      <w:spacing w:after="0"/>
    </w:pPr>
    <w:rPr>
      <w:rFonts w:ascii="Arial" w:eastAsiaTheme="minorHAnsi" w:hAnsi="Arial"/>
      <w:b/>
      <w:color w:val="000000" w:themeColor="text1"/>
      <w:sz w:val="24"/>
      <w:lang w:eastAsia="en-US"/>
    </w:rPr>
  </w:style>
  <w:style w:type="paragraph" w:customStyle="1" w:styleId="034F912F37C6434DBDB8065BB42D56088">
    <w:name w:val="034F912F37C6434DBDB8065BB42D56088"/>
    <w:rsid w:val="003A52DF"/>
    <w:rPr>
      <w:rFonts w:ascii="Arial" w:eastAsiaTheme="minorHAnsi" w:hAnsi="Arial"/>
      <w:sz w:val="24"/>
      <w:lang w:eastAsia="en-US"/>
    </w:rPr>
  </w:style>
  <w:style w:type="paragraph" w:customStyle="1" w:styleId="3ECB17ADDF0C4EC18F8520D4FDDBB4188">
    <w:name w:val="3ECB17ADDF0C4EC18F8520D4FDDBB4188"/>
    <w:rsid w:val="003A52DF"/>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5">
    <w:name w:val="BB364983010D46819AE00147CD8D6B205"/>
    <w:rsid w:val="003A52DF"/>
    <w:pPr>
      <w:spacing w:after="0"/>
    </w:pPr>
    <w:rPr>
      <w:rFonts w:ascii="Arial" w:eastAsiaTheme="minorHAnsi" w:hAnsi="Arial"/>
      <w:b/>
      <w:color w:val="000000" w:themeColor="text1"/>
      <w:sz w:val="24"/>
      <w:lang w:eastAsia="en-US"/>
    </w:rPr>
  </w:style>
  <w:style w:type="paragraph" w:customStyle="1" w:styleId="43564265EA3C4164A9C09243F9E4352E45">
    <w:name w:val="43564265EA3C4164A9C09243F9E4352E45"/>
    <w:rsid w:val="003A52DF"/>
    <w:rPr>
      <w:rFonts w:ascii="Arial" w:eastAsiaTheme="minorHAnsi" w:hAnsi="Arial"/>
      <w:sz w:val="24"/>
      <w:lang w:eastAsia="en-US"/>
    </w:rPr>
  </w:style>
  <w:style w:type="paragraph" w:customStyle="1" w:styleId="81B2AAD4A00C48A382D5DB0F393CB9B519">
    <w:name w:val="81B2AAD4A00C48A382D5DB0F393CB9B519"/>
    <w:rsid w:val="003A52DF"/>
    <w:pPr>
      <w:spacing w:after="0"/>
    </w:pPr>
    <w:rPr>
      <w:rFonts w:ascii="Arial" w:eastAsiaTheme="minorHAnsi" w:hAnsi="Arial"/>
      <w:b/>
      <w:color w:val="000000" w:themeColor="text1"/>
      <w:sz w:val="24"/>
      <w:lang w:eastAsia="en-US"/>
    </w:rPr>
  </w:style>
  <w:style w:type="paragraph" w:customStyle="1" w:styleId="31B458956ED34D08AE8B5C55A00FCF0419">
    <w:name w:val="31B458956ED34D08AE8B5C55A00FCF0419"/>
    <w:rsid w:val="003A52DF"/>
    <w:pPr>
      <w:spacing w:after="0"/>
    </w:pPr>
    <w:rPr>
      <w:rFonts w:ascii="Arial" w:eastAsiaTheme="minorHAnsi" w:hAnsi="Arial"/>
      <w:b/>
      <w:color w:val="000000" w:themeColor="text1"/>
      <w:sz w:val="24"/>
      <w:lang w:eastAsia="en-US"/>
    </w:rPr>
  </w:style>
  <w:style w:type="paragraph" w:customStyle="1" w:styleId="E0858FBC32DA42E9B316D34171F2B2B519">
    <w:name w:val="E0858FBC32DA42E9B316D34171F2B2B519"/>
    <w:rsid w:val="003A52DF"/>
    <w:pPr>
      <w:spacing w:after="0"/>
    </w:pPr>
    <w:rPr>
      <w:rFonts w:ascii="Arial" w:eastAsiaTheme="minorHAnsi" w:hAnsi="Arial"/>
      <w:b/>
      <w:color w:val="000000" w:themeColor="text1"/>
      <w:sz w:val="24"/>
      <w:lang w:eastAsia="en-US"/>
    </w:rPr>
  </w:style>
  <w:style w:type="paragraph" w:customStyle="1" w:styleId="ED03C6226E07412FBCD743DD158F3D7010">
    <w:name w:val="ED03C6226E07412FBCD743DD158F3D7010"/>
    <w:rsid w:val="003A52DF"/>
    <w:pPr>
      <w:spacing w:after="0"/>
    </w:pPr>
    <w:rPr>
      <w:rFonts w:ascii="Arial" w:eastAsiaTheme="minorHAnsi" w:hAnsi="Arial"/>
      <w:b/>
      <w:color w:val="000000" w:themeColor="text1"/>
      <w:sz w:val="24"/>
      <w:lang w:eastAsia="en-US"/>
    </w:rPr>
  </w:style>
  <w:style w:type="paragraph" w:customStyle="1" w:styleId="A150F4B797D347C08E6ABC3A796BBC0810">
    <w:name w:val="A150F4B797D347C08E6ABC3A796BBC0810"/>
    <w:rsid w:val="003A52DF"/>
    <w:pPr>
      <w:spacing w:after="0"/>
    </w:pPr>
    <w:rPr>
      <w:rFonts w:ascii="Arial" w:eastAsiaTheme="minorHAnsi" w:hAnsi="Arial"/>
      <w:b/>
      <w:color w:val="000000" w:themeColor="text1"/>
      <w:sz w:val="24"/>
      <w:lang w:eastAsia="en-US"/>
    </w:rPr>
  </w:style>
  <w:style w:type="paragraph" w:customStyle="1" w:styleId="2B565187B9294267944FCD3A6690EE0516">
    <w:name w:val="2B565187B9294267944FCD3A6690EE0516"/>
    <w:rsid w:val="003A52DF"/>
    <w:pPr>
      <w:spacing w:after="0"/>
    </w:pPr>
    <w:rPr>
      <w:rFonts w:ascii="Arial" w:eastAsiaTheme="minorHAnsi" w:hAnsi="Arial"/>
      <w:b/>
      <w:color w:val="000000" w:themeColor="text1"/>
      <w:sz w:val="24"/>
      <w:lang w:eastAsia="en-US"/>
    </w:rPr>
  </w:style>
  <w:style w:type="paragraph" w:customStyle="1" w:styleId="B7B6A9DA9E1647C1A6950FE791563ABE19">
    <w:name w:val="B7B6A9DA9E1647C1A6950FE791563ABE19"/>
    <w:rsid w:val="003A52DF"/>
    <w:rPr>
      <w:rFonts w:ascii="Arial" w:eastAsiaTheme="minorHAnsi" w:hAnsi="Arial"/>
      <w:sz w:val="24"/>
      <w:lang w:eastAsia="en-US"/>
    </w:rPr>
  </w:style>
  <w:style w:type="paragraph" w:customStyle="1" w:styleId="C6A0B4A8DD6F4A5A90006B02DCDB8C5579">
    <w:name w:val="C6A0B4A8DD6F4A5A90006B02DCDB8C5579"/>
    <w:rsid w:val="003A52DF"/>
    <w:rPr>
      <w:rFonts w:ascii="Arial" w:eastAsiaTheme="minorHAnsi" w:hAnsi="Arial"/>
      <w:sz w:val="24"/>
      <w:lang w:eastAsia="en-US"/>
    </w:rPr>
  </w:style>
  <w:style w:type="paragraph" w:customStyle="1" w:styleId="628D1D54DE1A4872AC660A4B53515A0279">
    <w:name w:val="628D1D54DE1A4872AC660A4B53515A0279"/>
    <w:rsid w:val="003A52DF"/>
    <w:rPr>
      <w:rFonts w:ascii="Arial" w:eastAsiaTheme="minorHAnsi" w:hAnsi="Arial"/>
      <w:sz w:val="24"/>
      <w:lang w:eastAsia="en-US"/>
    </w:rPr>
  </w:style>
  <w:style w:type="paragraph" w:customStyle="1" w:styleId="32ED938C7EB24CDCBF6836BD375621FC79">
    <w:name w:val="32ED938C7EB24CDCBF6836BD375621FC79"/>
    <w:rsid w:val="003A52DF"/>
    <w:rPr>
      <w:rFonts w:ascii="Arial" w:eastAsiaTheme="minorHAnsi" w:hAnsi="Arial"/>
      <w:sz w:val="24"/>
      <w:lang w:eastAsia="en-US"/>
    </w:rPr>
  </w:style>
  <w:style w:type="paragraph" w:customStyle="1" w:styleId="7FDE970EA94A437180C1BFC76C7FA78079">
    <w:name w:val="7FDE970EA94A437180C1BFC76C7FA78079"/>
    <w:rsid w:val="003A52DF"/>
    <w:rPr>
      <w:rFonts w:ascii="Arial" w:eastAsiaTheme="minorHAnsi" w:hAnsi="Arial"/>
      <w:sz w:val="24"/>
      <w:lang w:eastAsia="en-US"/>
    </w:rPr>
  </w:style>
  <w:style w:type="paragraph" w:customStyle="1" w:styleId="D17BB891454A402DA4863A2CA3E472E579">
    <w:name w:val="D17BB891454A402DA4863A2CA3E472E579"/>
    <w:rsid w:val="003A52DF"/>
    <w:rPr>
      <w:rFonts w:ascii="Arial" w:eastAsiaTheme="minorHAnsi" w:hAnsi="Arial"/>
      <w:sz w:val="24"/>
      <w:lang w:eastAsia="en-US"/>
    </w:rPr>
  </w:style>
  <w:style w:type="paragraph" w:customStyle="1" w:styleId="1A292920EFE14BEA825F9CC7FCEA0DD719">
    <w:name w:val="1A292920EFE14BEA825F9CC7FCEA0DD719"/>
    <w:rsid w:val="003A52DF"/>
    <w:pPr>
      <w:spacing w:after="0"/>
    </w:pPr>
    <w:rPr>
      <w:rFonts w:ascii="Arial" w:eastAsiaTheme="minorHAnsi" w:hAnsi="Arial"/>
      <w:b/>
      <w:color w:val="000000" w:themeColor="text1"/>
      <w:sz w:val="24"/>
      <w:lang w:eastAsia="en-US"/>
    </w:rPr>
  </w:style>
  <w:style w:type="paragraph" w:customStyle="1" w:styleId="057D023C4E3C465F89B1EBF1A18709B119">
    <w:name w:val="057D023C4E3C465F89B1EBF1A18709B119"/>
    <w:rsid w:val="003A52DF"/>
    <w:pPr>
      <w:spacing w:after="0"/>
    </w:pPr>
    <w:rPr>
      <w:rFonts w:ascii="Arial" w:eastAsiaTheme="minorHAnsi" w:hAnsi="Arial"/>
      <w:b/>
      <w:color w:val="000000" w:themeColor="text1"/>
      <w:sz w:val="24"/>
      <w:lang w:eastAsia="en-US"/>
    </w:rPr>
  </w:style>
  <w:style w:type="paragraph" w:customStyle="1" w:styleId="65B901B55617414B868A832C324928D919">
    <w:name w:val="65B901B55617414B868A832C324928D919"/>
    <w:rsid w:val="003A52DF"/>
    <w:pPr>
      <w:spacing w:after="0"/>
    </w:pPr>
    <w:rPr>
      <w:rFonts w:ascii="Arial" w:eastAsiaTheme="minorHAnsi" w:hAnsi="Arial"/>
      <w:b/>
      <w:color w:val="000000" w:themeColor="text1"/>
      <w:sz w:val="24"/>
      <w:lang w:eastAsia="en-US"/>
    </w:rPr>
  </w:style>
  <w:style w:type="paragraph" w:customStyle="1" w:styleId="AA3C5942F6B64E52AA89A73522FAEF5719">
    <w:name w:val="AA3C5942F6B64E52AA89A73522FAEF5719"/>
    <w:rsid w:val="003A52DF"/>
    <w:pPr>
      <w:spacing w:after="0"/>
    </w:pPr>
    <w:rPr>
      <w:rFonts w:ascii="Arial" w:eastAsiaTheme="minorHAnsi" w:hAnsi="Arial"/>
      <w:b/>
      <w:color w:val="000000" w:themeColor="text1"/>
      <w:sz w:val="24"/>
      <w:lang w:eastAsia="en-US"/>
    </w:rPr>
  </w:style>
  <w:style w:type="paragraph" w:customStyle="1" w:styleId="40961627E2274C90A8DBF0352AF304FA19">
    <w:name w:val="40961627E2274C90A8DBF0352AF304FA19"/>
    <w:rsid w:val="003A52DF"/>
    <w:pPr>
      <w:spacing w:after="0"/>
    </w:pPr>
    <w:rPr>
      <w:rFonts w:ascii="Arial" w:eastAsiaTheme="minorHAnsi" w:hAnsi="Arial"/>
      <w:b/>
      <w:color w:val="000000" w:themeColor="text1"/>
      <w:sz w:val="24"/>
      <w:lang w:eastAsia="en-US"/>
    </w:rPr>
  </w:style>
  <w:style w:type="paragraph" w:customStyle="1" w:styleId="2E10DBAEE53747B49C6492F9E78441A419">
    <w:name w:val="2E10DBAEE53747B49C6492F9E78441A419"/>
    <w:rsid w:val="003A52DF"/>
    <w:pPr>
      <w:spacing w:after="0"/>
    </w:pPr>
    <w:rPr>
      <w:rFonts w:ascii="Arial" w:eastAsiaTheme="minorHAnsi" w:hAnsi="Arial"/>
      <w:b/>
      <w:color w:val="000000" w:themeColor="text1"/>
      <w:sz w:val="24"/>
      <w:lang w:eastAsia="en-US"/>
    </w:rPr>
  </w:style>
  <w:style w:type="paragraph" w:customStyle="1" w:styleId="4305F4DD513946CF8F8D4FF5DFCF956A19">
    <w:name w:val="4305F4DD513946CF8F8D4FF5DFCF956A19"/>
    <w:rsid w:val="003A52DF"/>
    <w:pPr>
      <w:spacing w:after="0"/>
    </w:pPr>
    <w:rPr>
      <w:rFonts w:ascii="Arial" w:eastAsiaTheme="minorHAnsi" w:hAnsi="Arial"/>
      <w:b/>
      <w:color w:val="000000" w:themeColor="text1"/>
      <w:sz w:val="24"/>
      <w:lang w:eastAsia="en-US"/>
    </w:rPr>
  </w:style>
  <w:style w:type="paragraph" w:customStyle="1" w:styleId="C00CD879ED20455FA3AE581A66D2CEEC19">
    <w:name w:val="C00CD879ED20455FA3AE581A66D2CEEC19"/>
    <w:rsid w:val="003A52DF"/>
    <w:pPr>
      <w:spacing w:after="0"/>
    </w:pPr>
    <w:rPr>
      <w:rFonts w:ascii="Arial" w:eastAsiaTheme="minorHAnsi" w:hAnsi="Arial"/>
      <w:b/>
      <w:color w:val="000000" w:themeColor="text1"/>
      <w:sz w:val="24"/>
      <w:lang w:eastAsia="en-US"/>
    </w:rPr>
  </w:style>
  <w:style w:type="paragraph" w:customStyle="1" w:styleId="BC06F1BDCF72481B9C221EDFA605144319">
    <w:name w:val="BC06F1BDCF72481B9C221EDFA605144319"/>
    <w:rsid w:val="003A52DF"/>
    <w:pPr>
      <w:spacing w:after="0"/>
    </w:pPr>
    <w:rPr>
      <w:rFonts w:ascii="Arial" w:eastAsiaTheme="minorHAnsi" w:hAnsi="Arial"/>
      <w:b/>
      <w:color w:val="000000" w:themeColor="text1"/>
      <w:sz w:val="24"/>
      <w:lang w:eastAsia="en-US"/>
    </w:rPr>
  </w:style>
  <w:style w:type="paragraph" w:customStyle="1" w:styleId="8217B45338D84F4A8D14BCBC999FC2F48">
    <w:name w:val="8217B45338D84F4A8D14BCBC999FC2F48"/>
    <w:rsid w:val="003A52DF"/>
    <w:rPr>
      <w:rFonts w:ascii="Arial" w:eastAsiaTheme="minorHAnsi" w:hAnsi="Arial"/>
      <w:sz w:val="24"/>
      <w:lang w:eastAsia="en-US"/>
    </w:rPr>
  </w:style>
  <w:style w:type="paragraph" w:customStyle="1" w:styleId="E97E1DE8A13349F992F4DCA643A3619410">
    <w:name w:val="E97E1DE8A13349F992F4DCA643A3619410"/>
    <w:rsid w:val="003A52DF"/>
    <w:rPr>
      <w:rFonts w:ascii="Arial" w:eastAsiaTheme="minorHAnsi" w:hAnsi="Arial"/>
      <w:sz w:val="24"/>
      <w:lang w:eastAsia="en-US"/>
    </w:rPr>
  </w:style>
  <w:style w:type="paragraph" w:customStyle="1" w:styleId="2379037087AF43F99A0230186E3AD96B16">
    <w:name w:val="2379037087AF43F99A0230186E3AD96B16"/>
    <w:rsid w:val="003A52DF"/>
    <w:rPr>
      <w:rFonts w:ascii="Arial" w:eastAsiaTheme="minorHAnsi" w:hAnsi="Arial"/>
      <w:sz w:val="24"/>
      <w:lang w:eastAsia="en-US"/>
    </w:rPr>
  </w:style>
  <w:style w:type="paragraph" w:customStyle="1" w:styleId="D08BC0E69D1E456194574D550C915FB216">
    <w:name w:val="D08BC0E69D1E456194574D550C915FB216"/>
    <w:rsid w:val="003A52DF"/>
    <w:rPr>
      <w:rFonts w:ascii="Arial" w:eastAsiaTheme="minorHAnsi" w:hAnsi="Arial"/>
      <w:sz w:val="24"/>
      <w:lang w:eastAsia="en-US"/>
    </w:rPr>
  </w:style>
  <w:style w:type="paragraph" w:customStyle="1" w:styleId="7374601E7BE2427DAF7C5E68BD5B75BB13">
    <w:name w:val="7374601E7BE2427DAF7C5E68BD5B75BB13"/>
    <w:rsid w:val="003A52DF"/>
    <w:rPr>
      <w:rFonts w:ascii="Arial" w:eastAsiaTheme="minorHAnsi" w:hAnsi="Arial"/>
      <w:sz w:val="24"/>
      <w:lang w:eastAsia="en-US"/>
    </w:rPr>
  </w:style>
  <w:style w:type="paragraph" w:customStyle="1" w:styleId="727CA896B22B428EB317BA619C79CBC12">
    <w:name w:val="727CA896B22B428EB317BA619C79CBC12"/>
    <w:rsid w:val="003A52DF"/>
    <w:rPr>
      <w:rFonts w:ascii="Arial" w:eastAsiaTheme="minorHAnsi" w:hAnsi="Arial"/>
      <w:sz w:val="24"/>
      <w:lang w:eastAsia="en-US"/>
    </w:rPr>
  </w:style>
  <w:style w:type="paragraph" w:customStyle="1" w:styleId="9925C5A988F744F2872E4E9BD2C8428510">
    <w:name w:val="9925C5A988F744F2872E4E9BD2C8428510"/>
    <w:rsid w:val="003A52DF"/>
    <w:rPr>
      <w:rFonts w:ascii="Arial" w:eastAsiaTheme="minorHAnsi" w:hAnsi="Arial"/>
      <w:sz w:val="24"/>
      <w:lang w:eastAsia="en-US"/>
    </w:rPr>
  </w:style>
  <w:style w:type="paragraph" w:customStyle="1" w:styleId="71A3A62A44254671B6FB4F8CAD716E3010">
    <w:name w:val="71A3A62A44254671B6FB4F8CAD716E3010"/>
    <w:rsid w:val="003A52DF"/>
    <w:rPr>
      <w:rFonts w:ascii="Arial" w:eastAsiaTheme="minorHAnsi" w:hAnsi="Arial"/>
      <w:sz w:val="24"/>
      <w:lang w:eastAsia="en-US"/>
    </w:rPr>
  </w:style>
  <w:style w:type="paragraph" w:customStyle="1" w:styleId="327EEFB5DAEE4FF68891F3444AD6CE0710">
    <w:name w:val="327EEFB5DAEE4FF68891F3444AD6CE0710"/>
    <w:rsid w:val="003A52DF"/>
    <w:rPr>
      <w:rFonts w:ascii="Arial" w:eastAsiaTheme="minorHAnsi" w:hAnsi="Arial"/>
      <w:sz w:val="24"/>
      <w:lang w:eastAsia="en-US"/>
    </w:rPr>
  </w:style>
  <w:style w:type="paragraph" w:customStyle="1" w:styleId="4587847DE43943489AEC93ACDADF81C62">
    <w:name w:val="4587847DE43943489AEC93ACDADF81C62"/>
    <w:rsid w:val="003A52DF"/>
    <w:rPr>
      <w:rFonts w:ascii="Arial" w:eastAsiaTheme="minorHAnsi" w:hAnsi="Arial"/>
      <w:sz w:val="24"/>
      <w:lang w:eastAsia="en-US"/>
    </w:rPr>
  </w:style>
  <w:style w:type="paragraph" w:customStyle="1" w:styleId="6AED71E39B42458FB2B2810A672AAF1A20">
    <w:name w:val="6AED71E39B42458FB2B2810A672AAF1A20"/>
    <w:rsid w:val="003A52DF"/>
    <w:pPr>
      <w:spacing w:after="0"/>
    </w:pPr>
    <w:rPr>
      <w:rFonts w:ascii="Arial" w:eastAsiaTheme="minorHAnsi" w:hAnsi="Arial"/>
      <w:b/>
      <w:color w:val="000000" w:themeColor="text1"/>
      <w:sz w:val="24"/>
      <w:lang w:eastAsia="en-US"/>
    </w:rPr>
  </w:style>
  <w:style w:type="paragraph" w:customStyle="1" w:styleId="C91C9592CDF34F7BB9AD1B00DF00648120">
    <w:name w:val="C91C9592CDF34F7BB9AD1B00DF00648120"/>
    <w:rsid w:val="003A52DF"/>
    <w:rPr>
      <w:rFonts w:ascii="Arial" w:eastAsiaTheme="minorHAnsi" w:hAnsi="Arial"/>
      <w:sz w:val="24"/>
      <w:lang w:eastAsia="en-US"/>
    </w:rPr>
  </w:style>
  <w:style w:type="paragraph" w:customStyle="1" w:styleId="C6A2318F55034A44AACC6916BD7B667820">
    <w:name w:val="C6A2318F55034A44AACC6916BD7B667820"/>
    <w:rsid w:val="003A52DF"/>
    <w:pPr>
      <w:spacing w:after="0"/>
    </w:pPr>
    <w:rPr>
      <w:rFonts w:ascii="Arial" w:eastAsiaTheme="minorHAnsi" w:hAnsi="Arial"/>
      <w:b/>
      <w:color w:val="000000" w:themeColor="text1"/>
      <w:sz w:val="24"/>
      <w:lang w:eastAsia="en-US"/>
    </w:rPr>
  </w:style>
  <w:style w:type="paragraph" w:customStyle="1" w:styleId="F6E8B8CCC5B64C0AA1AD1C2F67A4D54F20">
    <w:name w:val="F6E8B8CCC5B64C0AA1AD1C2F67A4D54F20"/>
    <w:rsid w:val="003A52DF"/>
    <w:rPr>
      <w:rFonts w:ascii="Arial" w:eastAsiaTheme="minorHAnsi" w:hAnsi="Arial"/>
      <w:sz w:val="24"/>
      <w:lang w:eastAsia="en-US"/>
    </w:rPr>
  </w:style>
  <w:style w:type="paragraph" w:customStyle="1" w:styleId="C20BF2FF2B6C47AE923A53DCCDAE01B420">
    <w:name w:val="C20BF2FF2B6C47AE923A53DCCDAE01B420"/>
    <w:rsid w:val="003A52DF"/>
    <w:rPr>
      <w:rFonts w:ascii="Arial" w:eastAsiaTheme="minorHAnsi" w:hAnsi="Arial"/>
      <w:sz w:val="24"/>
      <w:lang w:eastAsia="en-US"/>
    </w:rPr>
  </w:style>
  <w:style w:type="paragraph" w:customStyle="1" w:styleId="E3A7D4662EE049B4AAFF1A553B09F02620">
    <w:name w:val="E3A7D4662EE049B4AAFF1A553B09F02620"/>
    <w:rsid w:val="003A52DF"/>
    <w:rPr>
      <w:rFonts w:ascii="Arial" w:eastAsiaTheme="minorHAnsi" w:hAnsi="Arial"/>
      <w:sz w:val="24"/>
      <w:lang w:eastAsia="en-US"/>
    </w:rPr>
  </w:style>
  <w:style w:type="paragraph" w:customStyle="1" w:styleId="39F11AB764884030B1F064A88E186E9E20">
    <w:name w:val="39F11AB764884030B1F064A88E186E9E20"/>
    <w:rsid w:val="003A52DF"/>
    <w:rPr>
      <w:rFonts w:ascii="Arial" w:eastAsiaTheme="minorHAnsi" w:hAnsi="Arial"/>
      <w:sz w:val="24"/>
      <w:lang w:eastAsia="en-US"/>
    </w:rPr>
  </w:style>
  <w:style w:type="paragraph" w:customStyle="1" w:styleId="1A999F21B376490AB8D575907CE59E7B20">
    <w:name w:val="1A999F21B376490AB8D575907CE59E7B20"/>
    <w:rsid w:val="003A52DF"/>
    <w:rPr>
      <w:rFonts w:ascii="Arial" w:eastAsiaTheme="minorHAnsi" w:hAnsi="Arial"/>
      <w:sz w:val="24"/>
      <w:lang w:eastAsia="en-US"/>
    </w:rPr>
  </w:style>
  <w:style w:type="paragraph" w:customStyle="1" w:styleId="8EAEA33C31644D28A4306484094DAF2920">
    <w:name w:val="8EAEA33C31644D28A4306484094DAF2920"/>
    <w:rsid w:val="003A52DF"/>
    <w:rPr>
      <w:rFonts w:ascii="Arial" w:eastAsiaTheme="minorHAnsi" w:hAnsi="Arial"/>
      <w:sz w:val="24"/>
      <w:lang w:eastAsia="en-US"/>
    </w:rPr>
  </w:style>
  <w:style w:type="paragraph" w:customStyle="1" w:styleId="7E8EC04E88984B5584976201F277992120">
    <w:name w:val="7E8EC04E88984B5584976201F277992120"/>
    <w:rsid w:val="003A52DF"/>
    <w:rPr>
      <w:rFonts w:ascii="Arial" w:eastAsiaTheme="minorHAnsi" w:hAnsi="Arial"/>
      <w:sz w:val="24"/>
      <w:lang w:eastAsia="en-US"/>
    </w:rPr>
  </w:style>
  <w:style w:type="paragraph" w:customStyle="1" w:styleId="6020CC53C6D54DCC87E814609E1A1BF620">
    <w:name w:val="6020CC53C6D54DCC87E814609E1A1BF620"/>
    <w:rsid w:val="003A52DF"/>
    <w:rPr>
      <w:rFonts w:ascii="Arial" w:eastAsiaTheme="minorHAnsi" w:hAnsi="Arial"/>
      <w:sz w:val="24"/>
      <w:lang w:eastAsia="en-US"/>
    </w:rPr>
  </w:style>
  <w:style w:type="paragraph" w:customStyle="1" w:styleId="3BF5ED9F310143A5A8A9BCE7EBC5ACCD20">
    <w:name w:val="3BF5ED9F310143A5A8A9BCE7EBC5ACCD20"/>
    <w:rsid w:val="003A52DF"/>
    <w:rPr>
      <w:rFonts w:ascii="Arial" w:eastAsiaTheme="minorHAnsi" w:hAnsi="Arial"/>
      <w:sz w:val="24"/>
      <w:lang w:eastAsia="en-US"/>
    </w:rPr>
  </w:style>
  <w:style w:type="paragraph" w:customStyle="1" w:styleId="7C94BDCDB31448ED82EB637AE874BD6C20">
    <w:name w:val="7C94BDCDB31448ED82EB637AE874BD6C20"/>
    <w:rsid w:val="003A52DF"/>
    <w:rPr>
      <w:rFonts w:ascii="Arial" w:eastAsiaTheme="minorHAnsi" w:hAnsi="Arial"/>
      <w:sz w:val="24"/>
      <w:lang w:eastAsia="en-US"/>
    </w:rPr>
  </w:style>
  <w:style w:type="paragraph" w:customStyle="1" w:styleId="55D43482999F4BFBB2CE7322DEAFF8A620">
    <w:name w:val="55D43482999F4BFBB2CE7322DEAFF8A620"/>
    <w:rsid w:val="003A52DF"/>
    <w:rPr>
      <w:rFonts w:ascii="Arial" w:eastAsiaTheme="minorHAnsi" w:hAnsi="Arial"/>
      <w:sz w:val="24"/>
      <w:lang w:eastAsia="en-US"/>
    </w:rPr>
  </w:style>
  <w:style w:type="paragraph" w:customStyle="1" w:styleId="A7AFBE60B98C4BA3A821E8837C4D0A3B20">
    <w:name w:val="A7AFBE60B98C4BA3A821E8837C4D0A3B20"/>
    <w:rsid w:val="003A52DF"/>
    <w:rPr>
      <w:rFonts w:ascii="Arial" w:eastAsiaTheme="minorHAnsi" w:hAnsi="Arial"/>
      <w:sz w:val="24"/>
      <w:lang w:eastAsia="en-US"/>
    </w:rPr>
  </w:style>
  <w:style w:type="paragraph" w:customStyle="1" w:styleId="9AFDD60054FF45EFB3E31A0922E81FCE20">
    <w:name w:val="9AFDD60054FF45EFB3E31A0922E81FCE20"/>
    <w:rsid w:val="003A52DF"/>
    <w:rPr>
      <w:rFonts w:ascii="Arial" w:eastAsiaTheme="minorHAnsi" w:hAnsi="Arial"/>
      <w:sz w:val="24"/>
      <w:lang w:eastAsia="en-US"/>
    </w:rPr>
  </w:style>
  <w:style w:type="paragraph" w:customStyle="1" w:styleId="429C6AD6202545B98003FF9F0024D98820">
    <w:name w:val="429C6AD6202545B98003FF9F0024D98820"/>
    <w:rsid w:val="003A52DF"/>
    <w:rPr>
      <w:rFonts w:ascii="Arial" w:eastAsiaTheme="minorHAnsi" w:hAnsi="Arial"/>
      <w:sz w:val="24"/>
      <w:lang w:eastAsia="en-US"/>
    </w:rPr>
  </w:style>
  <w:style w:type="paragraph" w:customStyle="1" w:styleId="ABC86FE9068E44C8AA271DBBBD1A8B3B20">
    <w:name w:val="ABC86FE9068E44C8AA271DBBBD1A8B3B20"/>
    <w:rsid w:val="003A52DF"/>
    <w:rPr>
      <w:rFonts w:ascii="Arial" w:eastAsiaTheme="minorHAnsi" w:hAnsi="Arial"/>
      <w:sz w:val="24"/>
      <w:lang w:eastAsia="en-US"/>
    </w:rPr>
  </w:style>
  <w:style w:type="paragraph" w:customStyle="1" w:styleId="D9E4545A27BF4B9997FD0A747C350D6A20">
    <w:name w:val="D9E4545A27BF4B9997FD0A747C350D6A20"/>
    <w:rsid w:val="003A52DF"/>
    <w:rPr>
      <w:rFonts w:ascii="Arial" w:eastAsiaTheme="minorHAnsi" w:hAnsi="Arial"/>
      <w:sz w:val="24"/>
      <w:lang w:eastAsia="en-US"/>
    </w:rPr>
  </w:style>
  <w:style w:type="paragraph" w:customStyle="1" w:styleId="F4DA1893E5704D3285E6ACC7FB682C8120">
    <w:name w:val="F4DA1893E5704D3285E6ACC7FB682C8120"/>
    <w:rsid w:val="003A52DF"/>
    <w:rPr>
      <w:rFonts w:ascii="Arial" w:eastAsiaTheme="minorHAnsi" w:hAnsi="Arial"/>
      <w:sz w:val="24"/>
      <w:lang w:eastAsia="en-US"/>
    </w:rPr>
  </w:style>
  <w:style w:type="paragraph" w:customStyle="1" w:styleId="9B200F4E44774F2FBC68C76F2CAF476920">
    <w:name w:val="9B200F4E44774F2FBC68C76F2CAF476920"/>
    <w:rsid w:val="003A52DF"/>
    <w:rPr>
      <w:rFonts w:ascii="Arial" w:eastAsiaTheme="minorHAnsi" w:hAnsi="Arial"/>
      <w:sz w:val="24"/>
      <w:lang w:eastAsia="en-US"/>
    </w:rPr>
  </w:style>
  <w:style w:type="paragraph" w:customStyle="1" w:styleId="1FF65E2BF2CE46D0AD253E7E416EFDE720">
    <w:name w:val="1FF65E2BF2CE46D0AD253E7E416EFDE720"/>
    <w:rsid w:val="003A52DF"/>
    <w:rPr>
      <w:rFonts w:ascii="Arial" w:eastAsiaTheme="minorHAnsi" w:hAnsi="Arial"/>
      <w:sz w:val="24"/>
      <w:lang w:eastAsia="en-US"/>
    </w:rPr>
  </w:style>
  <w:style w:type="paragraph" w:customStyle="1" w:styleId="9CC0EA190DFE43C89BC747BE7BB49A6220">
    <w:name w:val="9CC0EA190DFE43C89BC747BE7BB49A6220"/>
    <w:rsid w:val="003A52DF"/>
    <w:rPr>
      <w:rFonts w:ascii="Arial" w:eastAsiaTheme="minorHAnsi" w:hAnsi="Arial"/>
      <w:sz w:val="24"/>
      <w:lang w:eastAsia="en-US"/>
    </w:rPr>
  </w:style>
  <w:style w:type="paragraph" w:customStyle="1" w:styleId="A598746A05BA40BC9049C80E78F5D9C020">
    <w:name w:val="A598746A05BA40BC9049C80E78F5D9C020"/>
    <w:rsid w:val="003A52DF"/>
    <w:rPr>
      <w:rFonts w:ascii="Arial" w:eastAsiaTheme="minorHAnsi" w:hAnsi="Arial"/>
      <w:sz w:val="24"/>
      <w:lang w:eastAsia="en-US"/>
    </w:rPr>
  </w:style>
  <w:style w:type="paragraph" w:customStyle="1" w:styleId="531CBCA6141E4C309DDA53BB7792DB2520">
    <w:name w:val="531CBCA6141E4C309DDA53BB7792DB2520"/>
    <w:rsid w:val="003A52DF"/>
    <w:rPr>
      <w:rFonts w:ascii="Arial" w:eastAsiaTheme="minorHAnsi" w:hAnsi="Arial"/>
      <w:sz w:val="24"/>
      <w:lang w:eastAsia="en-US"/>
    </w:rPr>
  </w:style>
  <w:style w:type="paragraph" w:customStyle="1" w:styleId="C7A428092E64425D9E1E25ACA54279EE20">
    <w:name w:val="C7A428092E64425D9E1E25ACA54279EE20"/>
    <w:rsid w:val="003A52DF"/>
    <w:rPr>
      <w:rFonts w:ascii="Arial" w:eastAsiaTheme="minorHAnsi" w:hAnsi="Arial"/>
      <w:sz w:val="24"/>
      <w:lang w:eastAsia="en-US"/>
    </w:rPr>
  </w:style>
  <w:style w:type="paragraph" w:customStyle="1" w:styleId="130953120544485C8D9B920F998B4D7E20">
    <w:name w:val="130953120544485C8D9B920F998B4D7E20"/>
    <w:rsid w:val="003A52DF"/>
    <w:rPr>
      <w:rFonts w:ascii="Arial" w:eastAsiaTheme="minorHAnsi" w:hAnsi="Arial"/>
      <w:sz w:val="24"/>
      <w:lang w:eastAsia="en-US"/>
    </w:rPr>
  </w:style>
  <w:style w:type="paragraph" w:customStyle="1" w:styleId="0A2B5D60567342029C65DD3FF6A31C5320">
    <w:name w:val="0A2B5D60567342029C65DD3FF6A31C5320"/>
    <w:rsid w:val="003A52DF"/>
    <w:rPr>
      <w:rFonts w:ascii="Arial" w:eastAsiaTheme="minorHAnsi" w:hAnsi="Arial"/>
      <w:sz w:val="24"/>
      <w:lang w:eastAsia="en-US"/>
    </w:rPr>
  </w:style>
  <w:style w:type="paragraph" w:customStyle="1" w:styleId="C4631880F0CE4531994D76E3BEE26BDD20">
    <w:name w:val="C4631880F0CE4531994D76E3BEE26BDD20"/>
    <w:rsid w:val="003A52DF"/>
    <w:rPr>
      <w:rFonts w:ascii="Arial" w:eastAsiaTheme="minorHAnsi" w:hAnsi="Arial"/>
      <w:sz w:val="24"/>
      <w:lang w:eastAsia="en-US"/>
    </w:rPr>
  </w:style>
  <w:style w:type="paragraph" w:customStyle="1" w:styleId="FF0C09B9E24A4ED484FAB61D54BD297B20">
    <w:name w:val="FF0C09B9E24A4ED484FAB61D54BD297B20"/>
    <w:rsid w:val="003A52DF"/>
    <w:rPr>
      <w:rFonts w:ascii="Arial" w:eastAsiaTheme="minorHAnsi" w:hAnsi="Arial"/>
      <w:sz w:val="24"/>
      <w:lang w:eastAsia="en-US"/>
    </w:rPr>
  </w:style>
  <w:style w:type="paragraph" w:customStyle="1" w:styleId="D29349CAB8564B8C9A7E29744D8D557620">
    <w:name w:val="D29349CAB8564B8C9A7E29744D8D557620"/>
    <w:rsid w:val="003A52DF"/>
    <w:rPr>
      <w:rFonts w:ascii="Arial" w:eastAsiaTheme="minorHAnsi" w:hAnsi="Arial"/>
      <w:sz w:val="24"/>
      <w:lang w:eastAsia="en-US"/>
    </w:rPr>
  </w:style>
  <w:style w:type="paragraph" w:customStyle="1" w:styleId="EDA5D2FA292842FAA42584007E95833B19">
    <w:name w:val="EDA5D2FA292842FAA42584007E95833B19"/>
    <w:rsid w:val="003A52DF"/>
    <w:rPr>
      <w:rFonts w:ascii="Arial" w:eastAsiaTheme="minorHAnsi" w:hAnsi="Arial"/>
      <w:sz w:val="24"/>
      <w:lang w:eastAsia="en-US"/>
    </w:rPr>
  </w:style>
  <w:style w:type="paragraph" w:customStyle="1" w:styleId="93357CB956534A93AE86B9BFE1DFA1C019">
    <w:name w:val="93357CB956534A93AE86B9BFE1DFA1C019"/>
    <w:rsid w:val="003A52DF"/>
    <w:rPr>
      <w:rFonts w:ascii="Arial" w:eastAsiaTheme="minorHAnsi" w:hAnsi="Arial"/>
      <w:sz w:val="24"/>
      <w:lang w:eastAsia="en-US"/>
    </w:rPr>
  </w:style>
  <w:style w:type="paragraph" w:customStyle="1" w:styleId="A9854AD2907F4FDC9FD469698E215E179">
    <w:name w:val="A9854AD2907F4FDC9FD469698E215E179"/>
    <w:rsid w:val="003A52DF"/>
    <w:rPr>
      <w:rFonts w:ascii="Arial" w:eastAsiaTheme="minorHAnsi" w:hAnsi="Arial"/>
      <w:sz w:val="24"/>
      <w:lang w:eastAsia="en-US"/>
    </w:rPr>
  </w:style>
  <w:style w:type="paragraph" w:customStyle="1" w:styleId="3E7CCD5ED75B4A39BF6A5C47B1B150C69">
    <w:name w:val="3E7CCD5ED75B4A39BF6A5C47B1B150C69"/>
    <w:rsid w:val="003A52DF"/>
    <w:pPr>
      <w:spacing w:after="0"/>
    </w:pPr>
    <w:rPr>
      <w:rFonts w:ascii="Arial" w:eastAsiaTheme="minorHAnsi" w:hAnsi="Arial"/>
      <w:b/>
      <w:color w:val="000000" w:themeColor="text1"/>
      <w:sz w:val="24"/>
      <w:lang w:eastAsia="en-US"/>
    </w:rPr>
  </w:style>
  <w:style w:type="paragraph" w:customStyle="1" w:styleId="684D59258AFF4DA094441DF1DD41FB789">
    <w:name w:val="684D59258AFF4DA094441DF1DD41FB789"/>
    <w:rsid w:val="003A52DF"/>
    <w:rPr>
      <w:rFonts w:ascii="Arial" w:eastAsiaTheme="minorHAnsi" w:hAnsi="Arial"/>
      <w:sz w:val="24"/>
      <w:lang w:eastAsia="en-US"/>
    </w:rPr>
  </w:style>
  <w:style w:type="paragraph" w:customStyle="1" w:styleId="2F73CF0AC6214681B2AFEFBF5A15F5999">
    <w:name w:val="2F73CF0AC6214681B2AFEFBF5A15F5999"/>
    <w:rsid w:val="003A52DF"/>
    <w:pPr>
      <w:spacing w:after="0"/>
    </w:pPr>
    <w:rPr>
      <w:rFonts w:ascii="Arial" w:eastAsiaTheme="minorHAnsi" w:hAnsi="Arial"/>
      <w:b/>
      <w:color w:val="000000" w:themeColor="text1"/>
      <w:sz w:val="24"/>
      <w:lang w:eastAsia="en-US"/>
    </w:rPr>
  </w:style>
  <w:style w:type="paragraph" w:customStyle="1" w:styleId="E051191EF1CA4822A29E9840F3E14F479">
    <w:name w:val="E051191EF1CA4822A29E9840F3E14F479"/>
    <w:rsid w:val="003A52DF"/>
    <w:rPr>
      <w:rFonts w:ascii="Arial" w:eastAsiaTheme="minorHAnsi" w:hAnsi="Arial"/>
      <w:sz w:val="24"/>
      <w:lang w:eastAsia="en-US"/>
    </w:rPr>
  </w:style>
  <w:style w:type="paragraph" w:customStyle="1" w:styleId="91A2541A8D1148D79D9FCA67EFF334FE9">
    <w:name w:val="91A2541A8D1148D79D9FCA67EFF334FE9"/>
    <w:rsid w:val="003A52DF"/>
    <w:pPr>
      <w:spacing w:after="0"/>
    </w:pPr>
    <w:rPr>
      <w:rFonts w:ascii="Arial" w:eastAsiaTheme="minorHAnsi" w:hAnsi="Arial"/>
      <w:b/>
      <w:color w:val="000000" w:themeColor="text1"/>
      <w:sz w:val="24"/>
      <w:lang w:eastAsia="en-US"/>
    </w:rPr>
  </w:style>
  <w:style w:type="paragraph" w:customStyle="1" w:styleId="BF6FCFDE77F34DBEAFD6A639332BB11C9">
    <w:name w:val="BF6FCFDE77F34DBEAFD6A639332BB11C9"/>
    <w:rsid w:val="003A52DF"/>
    <w:rPr>
      <w:rFonts w:ascii="Arial" w:eastAsiaTheme="minorHAnsi" w:hAnsi="Arial"/>
      <w:sz w:val="24"/>
      <w:lang w:eastAsia="en-US"/>
    </w:rPr>
  </w:style>
  <w:style w:type="paragraph" w:customStyle="1" w:styleId="93BADA66272F44FD8887A32A4BE11A419">
    <w:name w:val="93BADA66272F44FD8887A32A4BE11A419"/>
    <w:rsid w:val="003A52DF"/>
    <w:pPr>
      <w:spacing w:after="0"/>
    </w:pPr>
    <w:rPr>
      <w:rFonts w:ascii="Arial" w:eastAsiaTheme="minorHAnsi" w:hAnsi="Arial"/>
      <w:b/>
      <w:color w:val="000000" w:themeColor="text1"/>
      <w:sz w:val="24"/>
      <w:lang w:eastAsia="en-US"/>
    </w:rPr>
  </w:style>
  <w:style w:type="paragraph" w:customStyle="1" w:styleId="034F912F37C6434DBDB8065BB42D56089">
    <w:name w:val="034F912F37C6434DBDB8065BB42D56089"/>
    <w:rsid w:val="003A52DF"/>
    <w:rPr>
      <w:rFonts w:ascii="Arial" w:eastAsiaTheme="minorHAnsi" w:hAnsi="Arial"/>
      <w:sz w:val="24"/>
      <w:lang w:eastAsia="en-US"/>
    </w:rPr>
  </w:style>
  <w:style w:type="paragraph" w:customStyle="1" w:styleId="3ECB17ADDF0C4EC18F8520D4FDDBB4189">
    <w:name w:val="3ECB17ADDF0C4EC18F8520D4FDDBB4189"/>
    <w:rsid w:val="003A52DF"/>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6">
    <w:name w:val="BB364983010D46819AE00147CD8D6B206"/>
    <w:rsid w:val="003A52DF"/>
    <w:pPr>
      <w:spacing w:after="0"/>
    </w:pPr>
    <w:rPr>
      <w:rFonts w:ascii="Arial" w:eastAsiaTheme="minorHAnsi" w:hAnsi="Arial"/>
      <w:b/>
      <w:color w:val="000000" w:themeColor="text1"/>
      <w:sz w:val="24"/>
      <w:lang w:eastAsia="en-US"/>
    </w:rPr>
  </w:style>
  <w:style w:type="paragraph" w:customStyle="1" w:styleId="43564265EA3C4164A9C09243F9E4352E46">
    <w:name w:val="43564265EA3C4164A9C09243F9E4352E46"/>
    <w:rsid w:val="003A52DF"/>
    <w:rPr>
      <w:rFonts w:ascii="Arial" w:eastAsiaTheme="minorHAnsi" w:hAnsi="Arial"/>
      <w:sz w:val="24"/>
      <w:lang w:eastAsia="en-US"/>
    </w:rPr>
  </w:style>
  <w:style w:type="paragraph" w:customStyle="1" w:styleId="81B2AAD4A00C48A382D5DB0F393CB9B520">
    <w:name w:val="81B2AAD4A00C48A382D5DB0F393CB9B520"/>
    <w:rsid w:val="003A52DF"/>
    <w:pPr>
      <w:spacing w:after="0"/>
    </w:pPr>
    <w:rPr>
      <w:rFonts w:ascii="Arial" w:eastAsiaTheme="minorHAnsi" w:hAnsi="Arial"/>
      <w:b/>
      <w:color w:val="000000" w:themeColor="text1"/>
      <w:sz w:val="24"/>
      <w:lang w:eastAsia="en-US"/>
    </w:rPr>
  </w:style>
  <w:style w:type="paragraph" w:customStyle="1" w:styleId="31B458956ED34D08AE8B5C55A00FCF0420">
    <w:name w:val="31B458956ED34D08AE8B5C55A00FCF0420"/>
    <w:rsid w:val="003A52DF"/>
    <w:pPr>
      <w:spacing w:after="0"/>
    </w:pPr>
    <w:rPr>
      <w:rFonts w:ascii="Arial" w:eastAsiaTheme="minorHAnsi" w:hAnsi="Arial"/>
      <w:b/>
      <w:color w:val="000000" w:themeColor="text1"/>
      <w:sz w:val="24"/>
      <w:lang w:eastAsia="en-US"/>
    </w:rPr>
  </w:style>
  <w:style w:type="paragraph" w:customStyle="1" w:styleId="E0858FBC32DA42E9B316D34171F2B2B520">
    <w:name w:val="E0858FBC32DA42E9B316D34171F2B2B520"/>
    <w:rsid w:val="003A52DF"/>
    <w:pPr>
      <w:spacing w:after="0"/>
    </w:pPr>
    <w:rPr>
      <w:rFonts w:ascii="Arial" w:eastAsiaTheme="minorHAnsi" w:hAnsi="Arial"/>
      <w:b/>
      <w:color w:val="000000" w:themeColor="text1"/>
      <w:sz w:val="24"/>
      <w:lang w:eastAsia="en-US"/>
    </w:rPr>
  </w:style>
  <w:style w:type="paragraph" w:customStyle="1" w:styleId="ED03C6226E07412FBCD743DD158F3D7011">
    <w:name w:val="ED03C6226E07412FBCD743DD158F3D7011"/>
    <w:rsid w:val="003A52DF"/>
    <w:pPr>
      <w:spacing w:after="0"/>
    </w:pPr>
    <w:rPr>
      <w:rFonts w:ascii="Arial" w:eastAsiaTheme="minorHAnsi" w:hAnsi="Arial"/>
      <w:b/>
      <w:color w:val="000000" w:themeColor="text1"/>
      <w:sz w:val="24"/>
      <w:lang w:eastAsia="en-US"/>
    </w:rPr>
  </w:style>
  <w:style w:type="paragraph" w:customStyle="1" w:styleId="A150F4B797D347C08E6ABC3A796BBC0811">
    <w:name w:val="A150F4B797D347C08E6ABC3A796BBC0811"/>
    <w:rsid w:val="003A52DF"/>
    <w:pPr>
      <w:spacing w:after="0"/>
    </w:pPr>
    <w:rPr>
      <w:rFonts w:ascii="Arial" w:eastAsiaTheme="minorHAnsi" w:hAnsi="Arial"/>
      <w:b/>
      <w:color w:val="000000" w:themeColor="text1"/>
      <w:sz w:val="24"/>
      <w:lang w:eastAsia="en-US"/>
    </w:rPr>
  </w:style>
  <w:style w:type="paragraph" w:customStyle="1" w:styleId="2B565187B9294267944FCD3A6690EE0517">
    <w:name w:val="2B565187B9294267944FCD3A6690EE0517"/>
    <w:rsid w:val="003A52DF"/>
    <w:pPr>
      <w:spacing w:after="0"/>
    </w:pPr>
    <w:rPr>
      <w:rFonts w:ascii="Arial" w:eastAsiaTheme="minorHAnsi" w:hAnsi="Arial"/>
      <w:b/>
      <w:color w:val="000000" w:themeColor="text1"/>
      <w:sz w:val="24"/>
      <w:lang w:eastAsia="en-US"/>
    </w:rPr>
  </w:style>
  <w:style w:type="paragraph" w:customStyle="1" w:styleId="B7B6A9DA9E1647C1A6950FE791563ABE20">
    <w:name w:val="B7B6A9DA9E1647C1A6950FE791563ABE20"/>
    <w:rsid w:val="003A52DF"/>
    <w:rPr>
      <w:rFonts w:ascii="Arial" w:eastAsiaTheme="minorHAnsi" w:hAnsi="Arial"/>
      <w:sz w:val="24"/>
      <w:lang w:eastAsia="en-US"/>
    </w:rPr>
  </w:style>
  <w:style w:type="paragraph" w:customStyle="1" w:styleId="C6A0B4A8DD6F4A5A90006B02DCDB8C5580">
    <w:name w:val="C6A0B4A8DD6F4A5A90006B02DCDB8C5580"/>
    <w:rsid w:val="003A52DF"/>
    <w:rPr>
      <w:rFonts w:ascii="Arial" w:eastAsiaTheme="minorHAnsi" w:hAnsi="Arial"/>
      <w:sz w:val="24"/>
      <w:lang w:eastAsia="en-US"/>
    </w:rPr>
  </w:style>
  <w:style w:type="paragraph" w:customStyle="1" w:styleId="628D1D54DE1A4872AC660A4B53515A0280">
    <w:name w:val="628D1D54DE1A4872AC660A4B53515A0280"/>
    <w:rsid w:val="003A52DF"/>
    <w:rPr>
      <w:rFonts w:ascii="Arial" w:eastAsiaTheme="minorHAnsi" w:hAnsi="Arial"/>
      <w:sz w:val="24"/>
      <w:lang w:eastAsia="en-US"/>
    </w:rPr>
  </w:style>
  <w:style w:type="paragraph" w:customStyle="1" w:styleId="32ED938C7EB24CDCBF6836BD375621FC80">
    <w:name w:val="32ED938C7EB24CDCBF6836BD375621FC80"/>
    <w:rsid w:val="003A52DF"/>
    <w:rPr>
      <w:rFonts w:ascii="Arial" w:eastAsiaTheme="minorHAnsi" w:hAnsi="Arial"/>
      <w:sz w:val="24"/>
      <w:lang w:eastAsia="en-US"/>
    </w:rPr>
  </w:style>
  <w:style w:type="paragraph" w:customStyle="1" w:styleId="7FDE970EA94A437180C1BFC76C7FA78080">
    <w:name w:val="7FDE970EA94A437180C1BFC76C7FA78080"/>
    <w:rsid w:val="003A52DF"/>
    <w:rPr>
      <w:rFonts w:ascii="Arial" w:eastAsiaTheme="minorHAnsi" w:hAnsi="Arial"/>
      <w:sz w:val="24"/>
      <w:lang w:eastAsia="en-US"/>
    </w:rPr>
  </w:style>
  <w:style w:type="paragraph" w:customStyle="1" w:styleId="D17BB891454A402DA4863A2CA3E472E580">
    <w:name w:val="D17BB891454A402DA4863A2CA3E472E580"/>
    <w:rsid w:val="003A52DF"/>
    <w:rPr>
      <w:rFonts w:ascii="Arial" w:eastAsiaTheme="minorHAnsi" w:hAnsi="Arial"/>
      <w:sz w:val="24"/>
      <w:lang w:eastAsia="en-US"/>
    </w:rPr>
  </w:style>
  <w:style w:type="paragraph" w:customStyle="1" w:styleId="1A292920EFE14BEA825F9CC7FCEA0DD720">
    <w:name w:val="1A292920EFE14BEA825F9CC7FCEA0DD720"/>
    <w:rsid w:val="003A52DF"/>
    <w:pPr>
      <w:spacing w:after="0"/>
    </w:pPr>
    <w:rPr>
      <w:rFonts w:ascii="Arial" w:eastAsiaTheme="minorHAnsi" w:hAnsi="Arial"/>
      <w:b/>
      <w:color w:val="000000" w:themeColor="text1"/>
      <w:sz w:val="24"/>
      <w:lang w:eastAsia="en-US"/>
    </w:rPr>
  </w:style>
  <w:style w:type="paragraph" w:customStyle="1" w:styleId="057D023C4E3C465F89B1EBF1A18709B120">
    <w:name w:val="057D023C4E3C465F89B1EBF1A18709B120"/>
    <w:rsid w:val="003A52DF"/>
    <w:pPr>
      <w:spacing w:after="0"/>
    </w:pPr>
    <w:rPr>
      <w:rFonts w:ascii="Arial" w:eastAsiaTheme="minorHAnsi" w:hAnsi="Arial"/>
      <w:b/>
      <w:color w:val="000000" w:themeColor="text1"/>
      <w:sz w:val="24"/>
      <w:lang w:eastAsia="en-US"/>
    </w:rPr>
  </w:style>
  <w:style w:type="paragraph" w:customStyle="1" w:styleId="65B901B55617414B868A832C324928D920">
    <w:name w:val="65B901B55617414B868A832C324928D920"/>
    <w:rsid w:val="003A52DF"/>
    <w:pPr>
      <w:spacing w:after="0"/>
    </w:pPr>
    <w:rPr>
      <w:rFonts w:ascii="Arial" w:eastAsiaTheme="minorHAnsi" w:hAnsi="Arial"/>
      <w:b/>
      <w:color w:val="000000" w:themeColor="text1"/>
      <w:sz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A713E-5FD3-4103-AED2-8FF16340B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7902</Words>
  <Characters>45048</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2020-03-13T08:16:00Z</dcterms:created>
  <dcterms:modified xsi:type="dcterms:W3CDTF">2020-03-13T08:16:00Z</dcterms:modified>
</cp:coreProperties>
</file>